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A84" w:rsidRPr="005939DE" w:rsidRDefault="00E07A84" w:rsidP="00E07A84">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E07A84" w:rsidRPr="00B21BA9" w:rsidRDefault="00E07A84" w:rsidP="00E07A84">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E07A84" w:rsidRPr="006E3A5B" w:rsidRDefault="00E07A84" w:rsidP="00E07A84">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Pr>
          <w:rFonts w:ascii="GHEA Grapalat" w:hAnsi="GHEA Grapalat" w:cs="Sylfaen"/>
          <w:i/>
          <w:sz w:val="16"/>
          <w:lang w:val="hy-AM"/>
        </w:rPr>
        <w:t>մայիսի 31-ի</w:t>
      </w:r>
    </w:p>
    <w:p w:rsidR="00E07A84" w:rsidRPr="00A71D81" w:rsidRDefault="00E07A84" w:rsidP="00E07A84">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p>
    <w:p w:rsidR="00E07A84" w:rsidRPr="00A71D81" w:rsidRDefault="00E07A84" w:rsidP="00E07A84">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E07A84" w:rsidRPr="00A71D81" w:rsidRDefault="00E07A84" w:rsidP="00E07A84">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E07A84" w:rsidRPr="00A71D81" w:rsidRDefault="00E07A84" w:rsidP="00E07A84">
      <w:pPr>
        <w:pStyle w:val="BodyTextIndent"/>
        <w:spacing w:line="240" w:lineRule="auto"/>
        <w:jc w:val="center"/>
        <w:rPr>
          <w:rFonts w:ascii="GHEA Grapalat" w:hAnsi="GHEA Grapalat"/>
          <w:i w:val="0"/>
          <w:lang w:val="af-ZA"/>
        </w:rPr>
      </w:pPr>
    </w:p>
    <w:p w:rsidR="00E07A84" w:rsidRPr="00E961E9" w:rsidRDefault="00E07A84" w:rsidP="00E07A84">
      <w:pPr>
        <w:pStyle w:val="BodyTextIndent"/>
        <w:spacing w:line="240" w:lineRule="auto"/>
        <w:jc w:val="center"/>
        <w:rPr>
          <w:rFonts w:ascii="GHEA Grapalat" w:hAnsi="GHEA Grapalat"/>
          <w:b/>
          <w:i w:val="0"/>
          <w:lang w:val="af-ZA"/>
        </w:rPr>
      </w:pPr>
      <w:r w:rsidRPr="00E961E9">
        <w:rPr>
          <w:rFonts w:ascii="GHEA Grapalat" w:hAnsi="GHEA Grapalat"/>
          <w:b/>
          <w:i w:val="0"/>
          <w:lang w:val="af-ZA"/>
        </w:rPr>
        <w:t>ՀԱՅՏԱՐԱՐՈՒԹՅՈՒՆ</w:t>
      </w:r>
    </w:p>
    <w:p w:rsidR="00E07A84" w:rsidRPr="00E961E9" w:rsidRDefault="00111027" w:rsidP="00E07A84">
      <w:pPr>
        <w:pStyle w:val="BodyTextIndent"/>
        <w:spacing w:line="240" w:lineRule="auto"/>
        <w:jc w:val="center"/>
        <w:rPr>
          <w:rFonts w:ascii="GHEA Grapalat" w:hAnsi="GHEA Grapalat"/>
          <w:b/>
          <w:i w:val="0"/>
          <w:lang w:val="af-ZA"/>
        </w:rPr>
      </w:pPr>
      <w:r w:rsidRPr="00E961E9">
        <w:rPr>
          <w:rFonts w:ascii="GHEA Grapalat" w:hAnsi="GHEA Grapalat"/>
          <w:b/>
          <w:i w:val="0"/>
          <w:lang w:val="af-ZA"/>
        </w:rPr>
        <w:t>ԳՆԱՆՇՄԱՆ ՀԱՐՑՄԱՆ</w:t>
      </w:r>
      <w:r w:rsidR="00E07A84" w:rsidRPr="00E961E9">
        <w:rPr>
          <w:rFonts w:ascii="GHEA Grapalat" w:hAnsi="GHEA Grapalat"/>
          <w:b/>
          <w:i w:val="0"/>
          <w:lang w:val="af-ZA"/>
        </w:rPr>
        <w:t>Ի ՄԱՍԻՆ</w:t>
      </w:r>
    </w:p>
    <w:p w:rsidR="00E07A84" w:rsidRPr="00E961E9" w:rsidRDefault="00E07A84" w:rsidP="00E07A84">
      <w:pPr>
        <w:pStyle w:val="BodyTextIndent"/>
        <w:spacing w:line="240" w:lineRule="auto"/>
        <w:jc w:val="center"/>
        <w:rPr>
          <w:rFonts w:ascii="GHEA Grapalat" w:hAnsi="GHEA Grapalat"/>
          <w:b/>
          <w:i w:val="0"/>
          <w:lang w:val="af-ZA"/>
        </w:rPr>
      </w:pPr>
    </w:p>
    <w:p w:rsidR="00E07A84" w:rsidRPr="00E961E9" w:rsidRDefault="00E07A84" w:rsidP="00E07A84">
      <w:pPr>
        <w:pStyle w:val="BodyTextIndent"/>
        <w:spacing w:line="240" w:lineRule="auto"/>
        <w:jc w:val="center"/>
        <w:rPr>
          <w:rFonts w:ascii="GHEA Grapalat" w:hAnsi="GHEA Grapalat"/>
          <w:b/>
          <w:i w:val="0"/>
          <w:lang w:val="af-ZA"/>
        </w:rPr>
      </w:pPr>
      <w:r w:rsidRPr="00E961E9">
        <w:rPr>
          <w:rFonts w:ascii="GHEA Grapalat" w:hAnsi="GHEA Grapalat"/>
          <w:b/>
          <w:i w:val="0"/>
          <w:lang w:val="af-ZA"/>
        </w:rPr>
        <w:t>Հայտարարության սույն տեքստը հաստատված է գնահատող հանձնաժողովի</w:t>
      </w:r>
    </w:p>
    <w:p w:rsidR="00E07A84" w:rsidRPr="00E961E9" w:rsidRDefault="00E07A84" w:rsidP="00E07A84">
      <w:pPr>
        <w:pStyle w:val="BodyTextIndent"/>
        <w:spacing w:line="240" w:lineRule="auto"/>
        <w:jc w:val="center"/>
        <w:rPr>
          <w:rFonts w:ascii="GHEA Grapalat" w:hAnsi="GHEA Grapalat"/>
          <w:b/>
          <w:i w:val="0"/>
          <w:lang w:val="af-ZA"/>
        </w:rPr>
      </w:pPr>
      <w:r w:rsidRPr="00E961E9">
        <w:rPr>
          <w:rFonts w:ascii="GHEA Grapalat" w:hAnsi="GHEA Grapalat"/>
          <w:b/>
          <w:i w:val="0"/>
          <w:lang w:val="af-ZA"/>
        </w:rPr>
        <w:t>20</w:t>
      </w:r>
      <w:r w:rsidR="00111027" w:rsidRPr="00E961E9">
        <w:rPr>
          <w:rFonts w:ascii="GHEA Grapalat" w:hAnsi="GHEA Grapalat"/>
          <w:b/>
          <w:i w:val="0"/>
          <w:lang w:val="af-ZA"/>
        </w:rPr>
        <w:t>22</w:t>
      </w:r>
      <w:r w:rsidRPr="00E961E9">
        <w:rPr>
          <w:rFonts w:ascii="GHEA Grapalat" w:hAnsi="GHEA Grapalat"/>
          <w:b/>
          <w:i w:val="0"/>
          <w:lang w:val="af-ZA"/>
        </w:rPr>
        <w:t xml:space="preserve">  թվականի «</w:t>
      </w:r>
      <w:r w:rsidR="00DD281B" w:rsidRPr="00E961E9">
        <w:rPr>
          <w:rFonts w:ascii="GHEA Grapalat" w:hAnsi="GHEA Grapalat"/>
          <w:b/>
          <w:i w:val="0"/>
          <w:lang w:val="af-ZA"/>
        </w:rPr>
        <w:t>օգոստոսի</w:t>
      </w:r>
      <w:r w:rsidRPr="00E961E9">
        <w:rPr>
          <w:rFonts w:ascii="GHEA Grapalat" w:hAnsi="GHEA Grapalat"/>
          <w:b/>
          <w:i w:val="0"/>
          <w:lang w:val="af-ZA"/>
        </w:rPr>
        <w:t>»  «</w:t>
      </w:r>
      <w:r w:rsidR="00DD281B" w:rsidRPr="00E961E9">
        <w:rPr>
          <w:rFonts w:ascii="GHEA Grapalat" w:hAnsi="GHEA Grapalat"/>
          <w:b/>
          <w:i w:val="0"/>
          <w:lang w:val="af-ZA"/>
        </w:rPr>
        <w:t>2</w:t>
      </w:r>
      <w:r w:rsidR="00E961E9">
        <w:rPr>
          <w:rFonts w:ascii="GHEA Grapalat" w:hAnsi="GHEA Grapalat"/>
          <w:b/>
          <w:i w:val="0"/>
          <w:lang w:val="hy-AM"/>
        </w:rPr>
        <w:t>3</w:t>
      </w:r>
      <w:r w:rsidRPr="00E961E9">
        <w:rPr>
          <w:rFonts w:ascii="GHEA Grapalat" w:hAnsi="GHEA Grapalat"/>
          <w:b/>
          <w:i w:val="0"/>
          <w:lang w:val="af-ZA"/>
        </w:rPr>
        <w:t>» «</w:t>
      </w:r>
      <w:r w:rsidR="00DD281B" w:rsidRPr="00E961E9">
        <w:rPr>
          <w:rFonts w:ascii="GHEA Grapalat" w:hAnsi="GHEA Grapalat"/>
          <w:b/>
          <w:i w:val="0"/>
          <w:lang w:val="af-ZA"/>
        </w:rPr>
        <w:t>1</w:t>
      </w:r>
      <w:r w:rsidRPr="00E961E9">
        <w:rPr>
          <w:rFonts w:ascii="GHEA Grapalat" w:hAnsi="GHEA Grapalat"/>
          <w:b/>
          <w:i w:val="0"/>
          <w:lang w:val="af-ZA"/>
        </w:rPr>
        <w:t xml:space="preserve">» որոշմամբ </w:t>
      </w:r>
    </w:p>
    <w:p w:rsidR="00E07A84" w:rsidRPr="00E961E9" w:rsidRDefault="00E07A84" w:rsidP="00E07A84">
      <w:pPr>
        <w:pStyle w:val="BodyTextIndent"/>
        <w:spacing w:line="240" w:lineRule="auto"/>
        <w:jc w:val="center"/>
        <w:rPr>
          <w:rFonts w:ascii="GHEA Grapalat" w:hAnsi="GHEA Grapalat"/>
          <w:b/>
          <w:i w:val="0"/>
          <w:lang w:val="af-ZA"/>
        </w:rPr>
      </w:pPr>
    </w:p>
    <w:p w:rsidR="00E07A84" w:rsidRPr="00E961E9" w:rsidRDefault="00E07A84" w:rsidP="00E07A84">
      <w:pPr>
        <w:pStyle w:val="BodyTextIndent"/>
        <w:spacing w:line="240" w:lineRule="auto"/>
        <w:jc w:val="center"/>
        <w:rPr>
          <w:rFonts w:ascii="GHEA Grapalat" w:hAnsi="GHEA Grapalat"/>
          <w:b/>
          <w:i w:val="0"/>
          <w:lang w:val="af-ZA"/>
        </w:rPr>
      </w:pPr>
      <w:r w:rsidRPr="00E961E9">
        <w:rPr>
          <w:rFonts w:ascii="GHEA Grapalat" w:hAnsi="GHEA Grapalat"/>
          <w:b/>
          <w:i w:val="0"/>
          <w:lang w:val="af-ZA"/>
        </w:rPr>
        <w:t>Ընթացակարգի ծածկագիրը</w:t>
      </w:r>
      <w:r w:rsidR="00C705D7">
        <w:rPr>
          <w:rFonts w:ascii="GHEA Grapalat" w:hAnsi="GHEA Grapalat"/>
          <w:b/>
          <w:i w:val="0"/>
          <w:lang w:val="hy-AM"/>
        </w:rPr>
        <w:t xml:space="preserve"> «ԿՏՍ-ԳՀԱՊՁԲ-22/05»</w:t>
      </w:r>
      <w:r w:rsidR="00E961E9">
        <w:rPr>
          <w:rFonts w:ascii="GHEA Grapalat" w:hAnsi="GHEA Grapalat"/>
          <w:b/>
          <w:i w:val="0"/>
          <w:lang w:val="hy-AM"/>
        </w:rPr>
        <w:t xml:space="preserve"> </w:t>
      </w:r>
    </w:p>
    <w:p w:rsidR="00E07A84" w:rsidRPr="00A71D81" w:rsidRDefault="00E07A84" w:rsidP="00E07A84">
      <w:pPr>
        <w:pStyle w:val="BodyTextIndent"/>
        <w:spacing w:line="240" w:lineRule="auto"/>
        <w:rPr>
          <w:rFonts w:ascii="GHEA Grapalat" w:hAnsi="GHEA Grapalat"/>
          <w:i w:val="0"/>
          <w:lang w:val="af-ZA"/>
        </w:rPr>
      </w:pPr>
    </w:p>
    <w:p w:rsidR="00E07A84" w:rsidRPr="00A71D81" w:rsidRDefault="00C705D7" w:rsidP="00C705D7">
      <w:pPr>
        <w:pStyle w:val="BodyTextIndent"/>
        <w:spacing w:line="240" w:lineRule="auto"/>
        <w:ind w:firstLine="0"/>
        <w:jc w:val="left"/>
        <w:rPr>
          <w:rFonts w:ascii="GHEA Grapalat" w:hAnsi="GHEA Grapalat"/>
          <w:i w:val="0"/>
          <w:lang w:val="af-ZA"/>
        </w:rPr>
      </w:pPr>
      <w:r>
        <w:rPr>
          <w:rFonts w:ascii="GHEA Grapalat" w:hAnsi="GHEA Grapalat"/>
          <w:i w:val="0"/>
          <w:lang w:val="hy-AM"/>
        </w:rPr>
        <w:t xml:space="preserve">  </w:t>
      </w:r>
      <w:r w:rsidR="00E07A84" w:rsidRPr="00A71D81">
        <w:rPr>
          <w:rFonts w:ascii="GHEA Grapalat" w:hAnsi="GHEA Grapalat"/>
          <w:i w:val="0"/>
          <w:lang w:val="af-ZA"/>
        </w:rPr>
        <w:t>Պատվիրատուն`</w:t>
      </w:r>
      <w:r>
        <w:rPr>
          <w:rFonts w:ascii="GHEA Grapalat" w:hAnsi="GHEA Grapalat"/>
          <w:i w:val="0"/>
          <w:lang w:val="hy-AM"/>
        </w:rPr>
        <w:t xml:space="preserve">  </w:t>
      </w:r>
      <w:r w:rsidRPr="00C705D7">
        <w:rPr>
          <w:rFonts w:ascii="GHEA Grapalat" w:hAnsi="GHEA Grapalat"/>
          <w:b/>
          <w:i w:val="0"/>
          <w:lang w:val="hy-AM"/>
        </w:rPr>
        <w:t>«</w:t>
      </w:r>
      <w:r w:rsidRPr="0066784E">
        <w:rPr>
          <w:rFonts w:ascii="GHEA Grapalat" w:hAnsi="GHEA Grapalat"/>
          <w:b/>
          <w:i w:val="0"/>
          <w:sz w:val="22"/>
          <w:szCs w:val="22"/>
          <w:lang w:val="pt-BR"/>
        </w:rPr>
        <w:t>Կոմունալ տնտեսություն, Աղբահանություն և Սանմաքրում</w:t>
      </w:r>
      <w:r>
        <w:rPr>
          <w:rFonts w:ascii="Times New Roman" w:hAnsi="Times New Roman"/>
          <w:b/>
          <w:i w:val="0"/>
          <w:sz w:val="24"/>
          <w:szCs w:val="24"/>
          <w:lang w:val="hy-AM"/>
        </w:rPr>
        <w:t>»</w:t>
      </w:r>
      <w:r>
        <w:rPr>
          <w:rFonts w:ascii="Sylfaen" w:hAnsi="Sylfaen"/>
          <w:b/>
          <w:i w:val="0"/>
          <w:sz w:val="24"/>
          <w:szCs w:val="24"/>
          <w:lang w:val="pt-BR"/>
        </w:rPr>
        <w:t xml:space="preserve">  </w:t>
      </w:r>
      <w:r w:rsidRPr="0066784E">
        <w:rPr>
          <w:rFonts w:ascii="Sylfaen" w:hAnsi="Sylfaen"/>
          <w:b/>
          <w:i w:val="0"/>
          <w:sz w:val="22"/>
          <w:szCs w:val="22"/>
          <w:lang w:val="pt-BR"/>
        </w:rPr>
        <w:t>հիմնարկ</w:t>
      </w:r>
      <w:r w:rsidRPr="0066784E">
        <w:rPr>
          <w:rFonts w:ascii="Sylfaen" w:hAnsi="Sylfaen"/>
          <w:b/>
          <w:i w:val="0"/>
          <w:sz w:val="22"/>
          <w:szCs w:val="22"/>
          <w:lang w:val="hy-AM"/>
        </w:rPr>
        <w:t>ը</w:t>
      </w:r>
      <w:r w:rsidR="00E07A84" w:rsidRPr="0066784E">
        <w:rPr>
          <w:rFonts w:ascii="GHEA Grapalat" w:hAnsi="GHEA Grapalat"/>
          <w:i w:val="0"/>
          <w:sz w:val="22"/>
          <w:szCs w:val="22"/>
          <w:lang w:val="af-ZA"/>
        </w:rPr>
        <w:t>, որը</w:t>
      </w:r>
      <w:r w:rsidR="00E07A84" w:rsidRPr="00A71D81">
        <w:rPr>
          <w:rFonts w:ascii="GHEA Grapalat" w:hAnsi="GHEA Grapalat"/>
          <w:i w:val="0"/>
          <w:lang w:val="af-ZA"/>
        </w:rPr>
        <w:t xml:space="preserve"> գտնվում է</w:t>
      </w:r>
      <w:r>
        <w:rPr>
          <w:rFonts w:ascii="GHEA Grapalat" w:hAnsi="GHEA Grapalat"/>
          <w:i w:val="0"/>
          <w:lang w:val="hy-AM"/>
        </w:rPr>
        <w:t xml:space="preserve"> ք.Հրազդան, Սահմանադրության հրապարակ 1, վարչական շենք հասցեում, </w:t>
      </w:r>
      <w:r w:rsidR="00E07A84" w:rsidRPr="00A71D81">
        <w:rPr>
          <w:rFonts w:ascii="GHEA Grapalat" w:hAnsi="GHEA Grapalat"/>
          <w:i w:val="0"/>
          <w:lang w:val="af-ZA"/>
        </w:rPr>
        <w:t xml:space="preserve">հայտարարում է </w:t>
      </w:r>
      <w:r w:rsidR="00111027">
        <w:rPr>
          <w:rFonts w:ascii="GHEA Grapalat" w:hAnsi="GHEA Grapalat"/>
          <w:i w:val="0"/>
          <w:lang w:val="af-ZA"/>
        </w:rPr>
        <w:t>գնանշման հարցման</w:t>
      </w:r>
      <w:r w:rsidR="00E07A84" w:rsidRPr="00A71D81">
        <w:rPr>
          <w:rFonts w:ascii="GHEA Grapalat" w:hAnsi="GHEA Grapalat"/>
          <w:i w:val="0"/>
          <w:lang w:val="af-ZA"/>
        </w:rPr>
        <w:t>, որն իրականացվում է մեկ փուլով:</w:t>
      </w:r>
    </w:p>
    <w:p w:rsidR="00E07A84" w:rsidRPr="00111027" w:rsidRDefault="00E07A84" w:rsidP="00E07A8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sidR="00111027">
        <w:rPr>
          <w:rFonts w:ascii="GHEA Grapalat" w:hAnsi="GHEA Grapalat"/>
          <w:i w:val="0"/>
          <w:lang w:val="ru-RU"/>
        </w:rPr>
        <w:t>սննդամթերքի</w:t>
      </w:r>
      <w:r w:rsidRPr="00A71D81">
        <w:rPr>
          <w:rFonts w:ascii="GHEA Grapalat" w:hAnsi="GHEA Grapalat"/>
          <w:i w:val="0"/>
          <w:lang w:val="af-ZA"/>
        </w:rPr>
        <w:t xml:space="preserve">    մատակարարման պայմանագիր (այսուհետ` պայմանագիր)։ </w:t>
      </w:r>
    </w:p>
    <w:p w:rsidR="00E07A84" w:rsidRPr="00A71D81" w:rsidRDefault="00E07A84" w:rsidP="00E07A84">
      <w:pPr>
        <w:pStyle w:val="BodyTextIndent"/>
        <w:spacing w:line="240" w:lineRule="auto"/>
        <w:ind w:firstLine="0"/>
        <w:rPr>
          <w:rFonts w:ascii="GHEA Grapalat" w:hAnsi="GHEA Grapalat"/>
          <w:i w:val="0"/>
          <w:lang w:val="af-ZA"/>
        </w:rPr>
      </w:pPr>
      <w:r w:rsidRPr="00A71D81">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E07A84" w:rsidRPr="00A71D81" w:rsidRDefault="00E07A84" w:rsidP="00E07A84">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E07A84" w:rsidRPr="00A71D81" w:rsidRDefault="00E07A84" w:rsidP="00E07A84">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1" w:name="_Hlk23167512"/>
      <w:r w:rsidRPr="00A71D81">
        <w:rPr>
          <w:rFonts w:ascii="GHEA Grapalat" w:hAnsi="GHEA Grapalat"/>
          <w:i w:val="0"/>
          <w:lang w:val="af-ZA"/>
        </w:rPr>
        <w:t xml:space="preserve">ոչ գնային պայմաններով բավարար գնահատված </w:t>
      </w:r>
      <w:bookmarkEnd w:id="1"/>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E07A84" w:rsidRPr="00A71D81" w:rsidRDefault="00E07A84" w:rsidP="00E07A84">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E07A84" w:rsidRPr="00F239D9" w:rsidRDefault="00E07A84" w:rsidP="00111027">
      <w:pPr>
        <w:pStyle w:val="BodyTextIndent"/>
        <w:spacing w:line="240" w:lineRule="auto"/>
        <w:rPr>
          <w:rFonts w:ascii="GHEA Grapalat" w:hAnsi="GHEA Grapalat"/>
          <w:b/>
          <w:i w:val="0"/>
          <w:lang w:val="af-ZA"/>
        </w:rPr>
      </w:pPr>
      <w:r w:rsidRPr="00DD281B">
        <w:rPr>
          <w:rFonts w:ascii="GHEA Grapalat" w:hAnsi="GHEA Grapalat"/>
          <w:i w:val="0"/>
          <w:lang w:val="af-ZA"/>
        </w:rPr>
        <w:t>Սույն ընթացակարգին մասնակցության հայտերն անհրաժեշտ է ներկայացնել</w:t>
      </w:r>
      <w:r w:rsidRPr="00DD281B">
        <w:rPr>
          <w:rFonts w:ascii="GHEA Grapalat" w:hAnsi="GHEA Grapalat"/>
          <w:i w:val="0"/>
          <w:lang w:val="af-ZA" w:eastAsia="ru-RU"/>
        </w:rPr>
        <w:t xml:space="preserve">  </w:t>
      </w:r>
      <w:r w:rsidR="0066784E">
        <w:rPr>
          <w:rFonts w:ascii="GHEA Grapalat" w:hAnsi="GHEA Grapalat"/>
          <w:b/>
          <w:i w:val="0"/>
          <w:lang w:val="hy-AM"/>
        </w:rPr>
        <w:t>ք.Հրազդան, Սահմանադրության հրապարակ 1, վարչակա</w:t>
      </w:r>
      <w:r w:rsidR="00432CC1">
        <w:rPr>
          <w:rFonts w:ascii="GHEA Grapalat" w:hAnsi="GHEA Grapalat"/>
          <w:b/>
          <w:i w:val="0"/>
          <w:lang w:val="hy-AM"/>
        </w:rPr>
        <w:t xml:space="preserve">ն շենք, 6-րդ հարկ /20-րդ սենյակ </w:t>
      </w:r>
      <w:r w:rsidRPr="00DD281B">
        <w:rPr>
          <w:rFonts w:ascii="GHEA Grapalat" w:hAnsi="GHEA Grapalat"/>
          <w:i w:val="0"/>
          <w:lang w:val="af-ZA"/>
        </w:rPr>
        <w:t>հասցեով, փաստաթղթային ձևով</w:t>
      </w:r>
      <w:r w:rsidRPr="00DD281B">
        <w:rPr>
          <w:rFonts w:ascii="GHEA Grapalat" w:hAnsi="GHEA Grapalat"/>
          <w:i w:val="0"/>
          <w:lang w:val="af-ZA" w:eastAsia="ru-RU"/>
        </w:rPr>
        <w:t xml:space="preserve"> </w:t>
      </w:r>
      <w:r w:rsidRPr="00DD281B">
        <w:rPr>
          <w:rFonts w:ascii="GHEA Grapalat" w:hAnsi="GHEA Grapalat"/>
          <w:i w:val="0"/>
          <w:lang w:val="af-ZA"/>
        </w:rPr>
        <w:t xml:space="preserve">մինչև սույն հայտարարության հրապարակման օրվանից հաշված </w:t>
      </w:r>
      <w:r w:rsidR="00111027" w:rsidRPr="00F239D9">
        <w:rPr>
          <w:rFonts w:ascii="GHEA Grapalat" w:hAnsi="GHEA Grapalat"/>
          <w:b/>
          <w:i w:val="0"/>
          <w:lang w:val="af-ZA"/>
        </w:rPr>
        <w:t>7</w:t>
      </w:r>
      <w:r w:rsidRPr="00F239D9">
        <w:rPr>
          <w:rFonts w:ascii="GHEA Grapalat" w:hAnsi="GHEA Grapalat"/>
          <w:b/>
          <w:i w:val="0"/>
          <w:lang w:val="af-ZA"/>
        </w:rPr>
        <w:t xml:space="preserve">-րդ օրվա ժամը </w:t>
      </w:r>
      <w:r w:rsidR="00111027" w:rsidRPr="00F239D9">
        <w:rPr>
          <w:rFonts w:ascii="GHEA Grapalat" w:hAnsi="GHEA Grapalat"/>
          <w:b/>
          <w:i w:val="0"/>
          <w:lang w:val="af-ZA"/>
        </w:rPr>
        <w:t>1</w:t>
      </w:r>
      <w:r w:rsidR="00432CC1" w:rsidRPr="00F239D9">
        <w:rPr>
          <w:rFonts w:ascii="GHEA Grapalat" w:hAnsi="GHEA Grapalat"/>
          <w:b/>
          <w:i w:val="0"/>
          <w:lang w:val="hy-AM"/>
        </w:rPr>
        <w:t>1</w:t>
      </w:r>
      <w:r w:rsidR="00111027" w:rsidRPr="00F239D9">
        <w:rPr>
          <w:rFonts w:ascii="GHEA Grapalat" w:hAnsi="GHEA Grapalat"/>
          <w:b/>
          <w:i w:val="0"/>
          <w:lang w:val="af-ZA"/>
        </w:rPr>
        <w:t>:00</w:t>
      </w:r>
      <w:r w:rsidRPr="00F239D9">
        <w:rPr>
          <w:rFonts w:ascii="GHEA Grapalat" w:hAnsi="GHEA Grapalat"/>
          <w:b/>
          <w:i w:val="0"/>
          <w:lang w:val="af-ZA"/>
        </w:rPr>
        <w:t>-</w:t>
      </w:r>
      <w:r w:rsidR="00432CC1" w:rsidRPr="00F239D9">
        <w:rPr>
          <w:rFonts w:ascii="GHEA Grapalat" w:hAnsi="GHEA Grapalat"/>
          <w:b/>
          <w:i w:val="0"/>
          <w:lang w:val="hy-AM"/>
        </w:rPr>
        <w:t>ն</w:t>
      </w:r>
      <w:r w:rsidRPr="00F239D9">
        <w:rPr>
          <w:rFonts w:ascii="GHEA Grapalat" w:hAnsi="GHEA Grapalat"/>
          <w:b/>
          <w:i w:val="0"/>
          <w:lang w:val="af-ZA"/>
        </w:rPr>
        <w:t xml:space="preserve">: </w:t>
      </w:r>
    </w:p>
    <w:p w:rsidR="00E07A84" w:rsidRPr="00DD281B" w:rsidRDefault="00E07A84" w:rsidP="00E07A84">
      <w:pPr>
        <w:pStyle w:val="BodyTextIndent"/>
        <w:spacing w:line="240" w:lineRule="auto"/>
        <w:ind w:firstLine="708"/>
        <w:rPr>
          <w:rFonts w:ascii="GHEA Grapalat" w:hAnsi="GHEA Grapalat"/>
          <w:i w:val="0"/>
          <w:lang w:val="af-ZA"/>
        </w:rPr>
      </w:pPr>
      <w:r w:rsidRPr="00DD281B">
        <w:rPr>
          <w:rFonts w:ascii="GHEA Grapalat" w:hAnsi="GHEA Grapalat"/>
          <w:i w:val="0"/>
          <w:lang w:val="af-ZA"/>
        </w:rPr>
        <w:t xml:space="preserve">Հայտերը, հայերենից բացի, կարող են ներկայացվել նաև անգլերեն կամ ռուսերեն: </w:t>
      </w:r>
    </w:p>
    <w:p w:rsidR="00E07A84" w:rsidRPr="002A1BBD" w:rsidRDefault="00E07A84" w:rsidP="00E07A84">
      <w:pPr>
        <w:pStyle w:val="BodyTextIndent"/>
        <w:spacing w:line="240" w:lineRule="auto"/>
        <w:ind w:firstLine="708"/>
        <w:rPr>
          <w:rFonts w:ascii="GHEA Grapalat" w:hAnsi="GHEA Grapalat"/>
          <w:b/>
          <w:i w:val="0"/>
          <w:lang w:val="hy-AM"/>
        </w:rPr>
      </w:pPr>
      <w:r w:rsidRPr="00DD281B">
        <w:rPr>
          <w:rFonts w:ascii="GHEA Grapalat" w:hAnsi="GHEA Grapalat"/>
          <w:i w:val="0"/>
          <w:lang w:val="af-ZA"/>
        </w:rPr>
        <w:t xml:space="preserve">Հայտերի բացումը տեղի կունենա </w:t>
      </w:r>
      <w:r w:rsidR="002A1BBD">
        <w:rPr>
          <w:rFonts w:ascii="GHEA Grapalat" w:hAnsi="GHEA Grapalat"/>
          <w:b/>
          <w:i w:val="0"/>
          <w:lang w:val="hy-AM"/>
        </w:rPr>
        <w:t xml:space="preserve">ք.Հրազդան, Սահմանադրության հրապարակ 1, վարչական շենք, 6-րդ հարկ /20-րդ սենյակ </w:t>
      </w:r>
      <w:r w:rsidR="002A1BBD" w:rsidRPr="00F239D9">
        <w:rPr>
          <w:rFonts w:ascii="GHEA Grapalat" w:hAnsi="GHEA Grapalat"/>
          <w:b/>
          <w:i w:val="0"/>
          <w:lang w:val="af-ZA"/>
        </w:rPr>
        <w:t>հասցեում,  «</w:t>
      </w:r>
      <w:r w:rsidR="00111027" w:rsidRPr="002A1BBD">
        <w:rPr>
          <w:rFonts w:ascii="GHEA Grapalat" w:hAnsi="GHEA Grapalat"/>
          <w:b/>
          <w:i w:val="0"/>
          <w:lang w:val="af-ZA"/>
        </w:rPr>
        <w:t>2022</w:t>
      </w:r>
      <w:r w:rsidR="00111027" w:rsidRPr="002A1BBD">
        <w:rPr>
          <w:rFonts w:ascii="GHEA Grapalat" w:hAnsi="GHEA Grapalat"/>
          <w:b/>
          <w:i w:val="0"/>
          <w:lang w:val="ru-RU"/>
        </w:rPr>
        <w:t>թ</w:t>
      </w:r>
      <w:r w:rsidR="002A1BBD" w:rsidRPr="002A1BBD">
        <w:rPr>
          <w:rFonts w:ascii="GHEA Grapalat" w:hAnsi="GHEA Grapalat"/>
          <w:b/>
          <w:i w:val="0"/>
          <w:lang w:val="hy-AM"/>
        </w:rPr>
        <w:t>.</w:t>
      </w:r>
      <w:r w:rsidR="002A1BBD" w:rsidRPr="002A1BBD">
        <w:rPr>
          <w:rFonts w:ascii="GHEA Grapalat" w:hAnsi="GHEA Grapalat"/>
          <w:b/>
          <w:i w:val="0"/>
          <w:lang w:val="af-ZA"/>
        </w:rPr>
        <w:t>» «</w:t>
      </w:r>
      <w:r w:rsidR="00DD281B" w:rsidRPr="002A1BBD">
        <w:rPr>
          <w:rFonts w:ascii="GHEA Grapalat" w:hAnsi="GHEA Grapalat"/>
          <w:b/>
          <w:i w:val="0"/>
          <w:lang w:val="af-ZA"/>
        </w:rPr>
        <w:t>օգոստոսի</w:t>
      </w:r>
      <w:r w:rsidR="002A1BBD" w:rsidRPr="002A1BBD">
        <w:rPr>
          <w:rFonts w:ascii="GHEA Grapalat" w:hAnsi="GHEA Grapalat"/>
          <w:b/>
          <w:i w:val="0"/>
          <w:lang w:val="af-ZA"/>
        </w:rPr>
        <w:t>» «</w:t>
      </w:r>
      <w:r w:rsidR="00F239D9">
        <w:rPr>
          <w:rFonts w:ascii="GHEA Grapalat" w:hAnsi="GHEA Grapalat"/>
          <w:b/>
          <w:i w:val="0"/>
          <w:lang w:val="hy-AM"/>
        </w:rPr>
        <w:t>30</w:t>
      </w:r>
      <w:r w:rsidRPr="002A1BBD">
        <w:rPr>
          <w:rFonts w:ascii="GHEA Grapalat" w:hAnsi="GHEA Grapalat"/>
          <w:b/>
          <w:i w:val="0"/>
          <w:lang w:val="af-ZA"/>
        </w:rPr>
        <w:t xml:space="preserve">» -ին ժամը  </w:t>
      </w:r>
      <w:r w:rsidR="00111027" w:rsidRPr="002A1BBD">
        <w:rPr>
          <w:rFonts w:ascii="GHEA Grapalat" w:hAnsi="GHEA Grapalat"/>
          <w:b/>
          <w:i w:val="0"/>
          <w:lang w:val="af-ZA"/>
        </w:rPr>
        <w:t>1</w:t>
      </w:r>
      <w:r w:rsidR="002A1BBD" w:rsidRPr="002A1BBD">
        <w:rPr>
          <w:rFonts w:ascii="GHEA Grapalat" w:hAnsi="GHEA Grapalat"/>
          <w:b/>
          <w:i w:val="0"/>
          <w:lang w:val="hy-AM"/>
        </w:rPr>
        <w:t>1</w:t>
      </w:r>
      <w:r w:rsidR="00111027" w:rsidRPr="002A1BBD">
        <w:rPr>
          <w:rFonts w:ascii="GHEA Grapalat" w:hAnsi="GHEA Grapalat"/>
          <w:b/>
          <w:i w:val="0"/>
          <w:lang w:val="af-ZA"/>
        </w:rPr>
        <w:t>:00</w:t>
      </w:r>
      <w:r w:rsidR="002A1BBD">
        <w:rPr>
          <w:rFonts w:ascii="GHEA Grapalat" w:hAnsi="GHEA Grapalat"/>
          <w:b/>
          <w:i w:val="0"/>
          <w:lang w:val="af-ZA"/>
        </w:rPr>
        <w:t xml:space="preserve">-ին։  </w:t>
      </w:r>
    </w:p>
    <w:p w:rsidR="00E07A84" w:rsidRPr="006675F2" w:rsidRDefault="00E07A84" w:rsidP="00E07A84">
      <w:pPr>
        <w:ind w:firstLine="720"/>
        <w:jc w:val="both"/>
        <w:rPr>
          <w:rFonts w:ascii="GHEA Grapalat" w:hAnsi="GHEA Grapalat"/>
          <w:sz w:val="20"/>
          <w:szCs w:val="20"/>
          <w:lang w:val="hy-AM"/>
        </w:rPr>
      </w:pPr>
      <w:r w:rsidRPr="00DD281B">
        <w:rPr>
          <w:rFonts w:ascii="GHEA Grapalat" w:hAnsi="GHEA Grapalat"/>
          <w:sz w:val="20"/>
          <w:szCs w:val="20"/>
          <w:lang w:val="af-ZA"/>
        </w:rPr>
        <w:t>Սույն ընթացակարգի վերաբերյալ բողոք</w:t>
      </w:r>
      <w:r w:rsidRPr="00DD281B">
        <w:rPr>
          <w:rFonts w:ascii="GHEA Grapalat" w:hAnsi="GHEA Grapalat"/>
          <w:sz w:val="20"/>
          <w:szCs w:val="20"/>
          <w:lang w:val="hy-AM"/>
        </w:rPr>
        <w:t xml:space="preserve">արկումն իրականացվում է </w:t>
      </w:r>
      <w:r w:rsidRPr="00DD281B">
        <w:rPr>
          <w:rFonts w:ascii="GHEA Grapalat" w:hAnsi="GHEA Grapalat"/>
          <w:sz w:val="16"/>
          <w:szCs w:val="16"/>
          <w:lang w:val="af-ZA"/>
        </w:rPr>
        <w:t xml:space="preserve"> </w:t>
      </w:r>
      <w:r w:rsidRPr="00DD281B">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E07A84" w:rsidRPr="006D2E03" w:rsidRDefault="00E07A84" w:rsidP="00E07A84">
      <w:pPr>
        <w:pStyle w:val="BodyTextIndent"/>
        <w:spacing w:line="240" w:lineRule="auto"/>
        <w:rPr>
          <w:rFonts w:ascii="GHEA Grapalat" w:hAnsi="GHEA Grapalat"/>
          <w:i w:val="0"/>
          <w:lang w:val="hy-AM"/>
        </w:rPr>
      </w:pPr>
    </w:p>
    <w:p w:rsidR="00E93EF7" w:rsidRPr="007A07B8" w:rsidRDefault="00E07A84" w:rsidP="00E93EF7">
      <w:pPr>
        <w:pStyle w:val="BodyTextIndent"/>
        <w:spacing w:line="240" w:lineRule="auto"/>
        <w:rPr>
          <w:rFonts w:ascii="GHEA Grapalat" w:hAnsi="GHEA Grapalat"/>
          <w:b/>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E93EF7" w:rsidRPr="00A71D81">
        <w:rPr>
          <w:rFonts w:ascii="GHEA Grapalat" w:hAnsi="GHEA Grapalat"/>
          <w:i w:val="0"/>
          <w:lang w:val="af-ZA"/>
        </w:rPr>
        <w:t xml:space="preserve"> </w:t>
      </w:r>
      <w:r w:rsidR="00E93EF7" w:rsidRPr="007A07B8">
        <w:rPr>
          <w:rFonts w:ascii="GHEA Grapalat" w:hAnsi="GHEA Grapalat"/>
          <w:b/>
          <w:i w:val="0"/>
          <w:lang w:val="hy-AM"/>
        </w:rPr>
        <w:t>Քրիստինե  Բաղդասարյանին</w:t>
      </w:r>
    </w:p>
    <w:p w:rsidR="00E93EF7" w:rsidRPr="009612E5" w:rsidRDefault="00E93EF7" w:rsidP="00E93EF7">
      <w:pPr>
        <w:pStyle w:val="BodyTextIndent"/>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Հեռախոս`</w:t>
      </w:r>
      <w:r w:rsidRPr="006E4469">
        <w:rPr>
          <w:rFonts w:ascii="GHEA Grapalat" w:hAnsi="GHEA Grapalat"/>
          <w:b/>
          <w:i w:val="0"/>
          <w:lang w:val="hy-AM"/>
        </w:rPr>
        <w:t xml:space="preserve"> 0</w:t>
      </w:r>
      <w:r>
        <w:rPr>
          <w:rFonts w:ascii="GHEA Grapalat" w:hAnsi="GHEA Grapalat"/>
          <w:b/>
          <w:i w:val="0"/>
          <w:lang w:val="hy-AM"/>
        </w:rPr>
        <w:t>6</w:t>
      </w:r>
      <w:r w:rsidRPr="006E4469">
        <w:rPr>
          <w:rFonts w:ascii="GHEA Grapalat" w:hAnsi="GHEA Grapalat"/>
          <w:b/>
          <w:i w:val="0"/>
          <w:lang w:val="hy-AM"/>
        </w:rPr>
        <w:t>0-</w:t>
      </w:r>
      <w:r>
        <w:rPr>
          <w:rFonts w:ascii="GHEA Grapalat" w:hAnsi="GHEA Grapalat"/>
          <w:b/>
          <w:i w:val="0"/>
          <w:lang w:val="hy-AM"/>
        </w:rPr>
        <w:t>70</w:t>
      </w:r>
      <w:r w:rsidRPr="006E4469">
        <w:rPr>
          <w:rFonts w:ascii="GHEA Grapalat" w:hAnsi="GHEA Grapalat"/>
          <w:b/>
          <w:i w:val="0"/>
          <w:lang w:val="hy-AM"/>
        </w:rPr>
        <w:t>-</w:t>
      </w:r>
      <w:r>
        <w:rPr>
          <w:rFonts w:ascii="GHEA Grapalat" w:hAnsi="GHEA Grapalat"/>
          <w:b/>
          <w:i w:val="0"/>
          <w:lang w:val="hy-AM"/>
        </w:rPr>
        <w:t>40</w:t>
      </w:r>
      <w:r w:rsidRPr="006E4469">
        <w:rPr>
          <w:rFonts w:ascii="GHEA Grapalat" w:hAnsi="GHEA Grapalat"/>
          <w:b/>
          <w:i w:val="0"/>
          <w:lang w:val="hy-AM"/>
        </w:rPr>
        <w:t>-</w:t>
      </w:r>
      <w:r>
        <w:rPr>
          <w:rFonts w:ascii="GHEA Grapalat" w:hAnsi="GHEA Grapalat"/>
          <w:b/>
          <w:i w:val="0"/>
          <w:lang w:val="hy-AM"/>
        </w:rPr>
        <w:t>2</w:t>
      </w:r>
      <w:r w:rsidRPr="006E4469">
        <w:rPr>
          <w:rFonts w:ascii="GHEA Grapalat" w:hAnsi="GHEA Grapalat"/>
          <w:b/>
          <w:i w:val="0"/>
          <w:lang w:val="hy-AM"/>
        </w:rPr>
        <w:t>1</w:t>
      </w:r>
    </w:p>
    <w:p w:rsidR="00E93EF7" w:rsidRPr="006E4469" w:rsidRDefault="00E93EF7" w:rsidP="00E93EF7">
      <w:pPr>
        <w:pStyle w:val="BodyTextIndent"/>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sidRPr="006E4469">
        <w:rPr>
          <w:rFonts w:ascii="GHEA Grapalat" w:hAnsi="GHEA Grapalat"/>
          <w:b/>
          <w:i w:val="0"/>
          <w:lang w:val="af-ZA"/>
        </w:rPr>
        <w:t>baghdasaryan_1978@mail.ru</w:t>
      </w:r>
    </w:p>
    <w:p w:rsidR="00E93EF7" w:rsidRPr="000C44FF" w:rsidRDefault="00E93EF7" w:rsidP="00E93EF7">
      <w:pPr>
        <w:pStyle w:val="BodyTextIndent"/>
        <w:spacing w:line="240" w:lineRule="auto"/>
        <w:jc w:val="left"/>
        <w:rPr>
          <w:rFonts w:ascii="GHEA Grapalat" w:hAnsi="GHEA Grapalat"/>
          <w:b/>
          <w:i w:val="0"/>
          <w:lang w:val="hy-AM"/>
        </w:rPr>
      </w:pP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Պատվիրատու`</w:t>
      </w:r>
      <w:r>
        <w:rPr>
          <w:rFonts w:ascii="GHEA Grapalat" w:hAnsi="GHEA Grapalat"/>
          <w:b/>
          <w:i w:val="0"/>
          <w:lang w:val="hy-AM"/>
        </w:rPr>
        <w:t xml:space="preserve"> </w:t>
      </w:r>
      <w:r w:rsidRPr="000C44FF">
        <w:rPr>
          <w:rFonts w:ascii="GHEA Grapalat" w:hAnsi="GHEA Grapalat"/>
          <w:b/>
          <w:i w:val="0"/>
          <w:lang w:val="hy-AM"/>
        </w:rPr>
        <w:t>«</w:t>
      </w:r>
      <w:r w:rsidRPr="000C44FF">
        <w:rPr>
          <w:rFonts w:ascii="GHEA Grapalat" w:hAnsi="GHEA Grapalat"/>
          <w:b/>
          <w:i w:val="0"/>
          <w:lang w:val="pt-BR"/>
        </w:rPr>
        <w:t>Կոմունալ տնտեսություն, Աղբահանություն</w:t>
      </w:r>
    </w:p>
    <w:p w:rsidR="00E93EF7" w:rsidRPr="00E93EF7" w:rsidRDefault="00E93EF7" w:rsidP="00E93EF7">
      <w:pPr>
        <w:pStyle w:val="BodyTextIndent"/>
        <w:spacing w:line="240" w:lineRule="auto"/>
        <w:jc w:val="left"/>
        <w:rPr>
          <w:rFonts w:ascii="GHEA Grapalat" w:hAnsi="GHEA Grapalat" w:cs="Sylfaen"/>
          <w:i w:val="0"/>
          <w:lang w:val="af-ZA"/>
        </w:rPr>
      </w:pPr>
      <w:r w:rsidRPr="000C44FF">
        <w:rPr>
          <w:rFonts w:ascii="GHEA Grapalat" w:hAnsi="GHEA Grapalat"/>
          <w:b/>
          <w:i w:val="0"/>
          <w:lang w:val="hy-AM"/>
        </w:rPr>
        <w:t xml:space="preserve">                                                   </w:t>
      </w:r>
      <w:r w:rsidRPr="000C44FF">
        <w:rPr>
          <w:rFonts w:ascii="GHEA Grapalat" w:hAnsi="GHEA Grapalat"/>
          <w:b/>
          <w:i w:val="0"/>
          <w:lang w:val="pt-BR"/>
        </w:rPr>
        <w:t xml:space="preserve"> և Սանմաքրում</w:t>
      </w:r>
      <w:r w:rsidRPr="000C44FF">
        <w:rPr>
          <w:rFonts w:ascii="GHEA Grapalat" w:hAnsi="GHEA Grapalat"/>
          <w:b/>
          <w:i w:val="0"/>
          <w:lang w:val="hy-AM"/>
        </w:rPr>
        <w:t>»</w:t>
      </w:r>
      <w:r w:rsidRPr="000C44FF">
        <w:rPr>
          <w:rFonts w:ascii="GHEA Grapalat" w:hAnsi="GHEA Grapalat"/>
          <w:b/>
          <w:i w:val="0"/>
          <w:lang w:val="pt-BR"/>
        </w:rPr>
        <w:t xml:space="preserve">  հիմնարկ</w:t>
      </w:r>
    </w:p>
    <w:p w:rsidR="00E07A84" w:rsidRPr="00E93EF7" w:rsidRDefault="00E93EF7" w:rsidP="00E93EF7">
      <w:pPr>
        <w:pStyle w:val="BodyTextIndent"/>
        <w:spacing w:line="240" w:lineRule="auto"/>
        <w:rPr>
          <w:rFonts w:ascii="GHEA Grapalat" w:hAnsi="GHEA Grapalat"/>
          <w:lang w:val="af-ZA"/>
        </w:rPr>
      </w:pPr>
      <w:r>
        <w:rPr>
          <w:rFonts w:ascii="GHEA Grapalat" w:hAnsi="GHEA Grapalat" w:cs="Sylfaen"/>
          <w:b/>
          <w:color w:val="FF0000"/>
          <w:sz w:val="18"/>
          <w:szCs w:val="18"/>
          <w:lang w:val="hy-AM"/>
        </w:rPr>
        <w:t xml:space="preserve"> </w:t>
      </w:r>
      <w:r w:rsidRPr="00E93EF7">
        <w:rPr>
          <w:rFonts w:ascii="GHEA Grapalat" w:hAnsi="GHEA Grapalat" w:cs="Sylfaen"/>
          <w:b/>
          <w:color w:val="FF0000"/>
          <w:sz w:val="18"/>
          <w:szCs w:val="18"/>
          <w:lang w:val="hy-AM"/>
        </w:rPr>
        <w:t xml:space="preserve">Սույն գնման գործընթացը կազմակերպվում է ՀՀ կառավարության կողմից իրականացվող սուբվենցիոն ծրագրերի շրջանակներում, </w:t>
      </w:r>
      <w:r w:rsidRPr="00E93EF7">
        <w:rPr>
          <w:rFonts w:ascii="GHEA Grapalat" w:hAnsi="GHEA Grapalat"/>
          <w:b/>
          <w:color w:val="FF0000"/>
          <w:sz w:val="18"/>
          <w:szCs w:val="18"/>
          <w:lang w:val="hy-AM"/>
        </w:rPr>
        <w:t>«Գնումների մասին» Հայաստանի Հանրապետության օրենքի 15-րդ հոդվածի 6-րդ մասով նախատեսված կարգով:</w:t>
      </w:r>
    </w:p>
    <w:p w:rsidR="00E07A84" w:rsidRPr="00E93EF7" w:rsidRDefault="00E07A84" w:rsidP="00E07A84">
      <w:pPr>
        <w:pStyle w:val="BodyTextIndent"/>
        <w:spacing w:line="240" w:lineRule="auto"/>
        <w:ind w:left="1404"/>
        <w:rPr>
          <w:rFonts w:ascii="GHEA Grapalat" w:hAnsi="GHEA Grapalat"/>
          <w:lang w:val="af-ZA"/>
        </w:rPr>
      </w:pPr>
    </w:p>
    <w:p w:rsidR="00E07A84" w:rsidRPr="00A71D81" w:rsidRDefault="00E07A84" w:rsidP="00E07A84">
      <w:pPr>
        <w:pStyle w:val="BodyText"/>
        <w:ind w:right="-7" w:firstLine="567"/>
        <w:jc w:val="right"/>
        <w:rPr>
          <w:rFonts w:ascii="GHEA Grapalat" w:hAnsi="GHEA Grapalat" w:cs="Sylfaen"/>
          <w:i/>
          <w:sz w:val="22"/>
          <w:lang w:val="af-ZA"/>
        </w:rPr>
      </w:pPr>
    </w:p>
    <w:p w:rsidR="00E07A84" w:rsidRPr="00A71D81" w:rsidRDefault="00E07A84" w:rsidP="00E07A84">
      <w:pPr>
        <w:pStyle w:val="BodyText"/>
        <w:ind w:right="-7" w:firstLine="567"/>
        <w:jc w:val="right"/>
        <w:rPr>
          <w:rFonts w:ascii="GHEA Grapalat" w:hAnsi="GHEA Grapalat" w:cs="Sylfaen"/>
          <w:i/>
          <w:sz w:val="22"/>
          <w:lang w:val="af-ZA"/>
        </w:rPr>
      </w:pPr>
    </w:p>
    <w:p w:rsidR="00E07A84" w:rsidRPr="00A71D81" w:rsidRDefault="00E07A84" w:rsidP="00E07A84">
      <w:pPr>
        <w:pStyle w:val="BodyText"/>
        <w:ind w:right="-7" w:firstLine="567"/>
        <w:jc w:val="right"/>
        <w:rPr>
          <w:rFonts w:ascii="GHEA Grapalat" w:hAnsi="GHEA Grapalat" w:cs="Sylfaen"/>
          <w:i/>
          <w:sz w:val="22"/>
          <w:lang w:val="af-ZA"/>
        </w:rPr>
      </w:pPr>
    </w:p>
    <w:p w:rsidR="00E07A84" w:rsidRPr="00A71D81" w:rsidRDefault="00E07A84" w:rsidP="00E07A84">
      <w:pPr>
        <w:pStyle w:val="BodyText"/>
        <w:ind w:right="-7" w:firstLine="567"/>
        <w:jc w:val="right"/>
        <w:rPr>
          <w:rFonts w:ascii="GHEA Grapalat" w:hAnsi="GHEA Grapalat" w:cs="Sylfaen"/>
          <w:i/>
          <w:sz w:val="22"/>
          <w:lang w:val="af-ZA"/>
        </w:rPr>
      </w:pPr>
    </w:p>
    <w:p w:rsidR="00E93EF7" w:rsidRDefault="00E93EF7" w:rsidP="00E07A84">
      <w:pPr>
        <w:pStyle w:val="BodyText"/>
        <w:spacing w:after="0"/>
        <w:ind w:firstLine="567"/>
        <w:jc w:val="right"/>
        <w:rPr>
          <w:rFonts w:ascii="GHEA Grapalat" w:hAnsi="GHEA Grapalat" w:cs="Sylfaen"/>
          <w:i/>
          <w:sz w:val="20"/>
          <w:szCs w:val="20"/>
          <w:lang w:val="hy-AM"/>
        </w:rPr>
      </w:pPr>
    </w:p>
    <w:p w:rsidR="00E93EF7" w:rsidRPr="000C44FF" w:rsidRDefault="00E93EF7" w:rsidP="00E07A84">
      <w:pPr>
        <w:pStyle w:val="BodyText"/>
        <w:spacing w:after="0"/>
        <w:ind w:firstLine="567"/>
        <w:jc w:val="right"/>
        <w:rPr>
          <w:rFonts w:ascii="GHEA Grapalat" w:hAnsi="GHEA Grapalat" w:cs="Sylfaen"/>
          <w:b/>
          <w:i/>
          <w:sz w:val="20"/>
          <w:szCs w:val="20"/>
          <w:lang w:val="hy-AM"/>
        </w:rPr>
      </w:pPr>
    </w:p>
    <w:p w:rsidR="00E07A84" w:rsidRPr="000C44FF" w:rsidRDefault="00E07A84" w:rsidP="00E07A84">
      <w:pPr>
        <w:pStyle w:val="BodyText"/>
        <w:spacing w:after="0"/>
        <w:ind w:firstLine="567"/>
        <w:jc w:val="right"/>
        <w:rPr>
          <w:rFonts w:ascii="GHEA Grapalat" w:hAnsi="GHEA Grapalat" w:cs="Sylfaen"/>
          <w:b/>
          <w:i/>
          <w:sz w:val="20"/>
          <w:szCs w:val="20"/>
          <w:lang w:val="af-ZA"/>
        </w:rPr>
      </w:pPr>
      <w:r w:rsidRPr="000C44FF">
        <w:rPr>
          <w:rFonts w:ascii="GHEA Grapalat" w:hAnsi="GHEA Grapalat" w:cs="Sylfaen"/>
          <w:b/>
          <w:i/>
          <w:sz w:val="20"/>
          <w:szCs w:val="20"/>
          <w:lang w:val="hy-AM"/>
        </w:rPr>
        <w:t>Հաստատված</w:t>
      </w:r>
      <w:r w:rsidRPr="000C44FF">
        <w:rPr>
          <w:rFonts w:ascii="GHEA Grapalat" w:hAnsi="GHEA Grapalat" w:cs="Times Armenian"/>
          <w:b/>
          <w:i/>
          <w:sz w:val="20"/>
          <w:szCs w:val="20"/>
          <w:lang w:val="af-ZA"/>
        </w:rPr>
        <w:t xml:space="preserve"> </w:t>
      </w:r>
      <w:r w:rsidRPr="000C44FF">
        <w:rPr>
          <w:rFonts w:ascii="GHEA Grapalat" w:hAnsi="GHEA Grapalat" w:cs="Sylfaen"/>
          <w:b/>
          <w:i/>
          <w:sz w:val="20"/>
          <w:szCs w:val="20"/>
          <w:lang w:val="hy-AM"/>
        </w:rPr>
        <w:t>է</w:t>
      </w:r>
    </w:p>
    <w:p w:rsidR="00E07A84" w:rsidRPr="000C44FF" w:rsidRDefault="000C44FF" w:rsidP="00E07A84">
      <w:pPr>
        <w:pStyle w:val="BodyText"/>
        <w:spacing w:after="0"/>
        <w:ind w:firstLine="567"/>
        <w:jc w:val="right"/>
        <w:rPr>
          <w:rFonts w:ascii="GHEA Grapalat" w:hAnsi="GHEA Grapalat" w:cs="Sylfaen"/>
          <w:b/>
          <w:i/>
          <w:sz w:val="20"/>
          <w:szCs w:val="20"/>
          <w:lang w:val="af-ZA"/>
        </w:rPr>
      </w:pPr>
      <w:r w:rsidRPr="000C44FF">
        <w:rPr>
          <w:rFonts w:ascii="GHEA Grapalat" w:hAnsi="GHEA Grapalat"/>
          <w:b/>
          <w:i/>
          <w:sz w:val="22"/>
          <w:szCs w:val="22"/>
          <w:lang w:val="hy-AM"/>
        </w:rPr>
        <w:t>«ԿՏՍ-ԳՀԱՊՁԲ-22/05»</w:t>
      </w:r>
      <w:r w:rsidRPr="000C44FF">
        <w:rPr>
          <w:rFonts w:ascii="GHEA Grapalat" w:hAnsi="GHEA Grapalat"/>
          <w:b/>
          <w:i/>
          <w:lang w:val="hy-AM"/>
        </w:rPr>
        <w:t xml:space="preserve"> </w:t>
      </w:r>
      <w:r w:rsidR="00E07A84" w:rsidRPr="000C44FF">
        <w:rPr>
          <w:rFonts w:ascii="GHEA Grapalat" w:hAnsi="GHEA Grapalat" w:cs="Sylfaen"/>
          <w:b/>
          <w:i/>
          <w:sz w:val="20"/>
          <w:szCs w:val="20"/>
          <w:lang w:val="hy-AM"/>
        </w:rPr>
        <w:t>ծածկա</w:t>
      </w:r>
      <w:r w:rsidR="00E07A84" w:rsidRPr="000C44FF">
        <w:rPr>
          <w:rFonts w:ascii="GHEA Grapalat" w:hAnsi="GHEA Grapalat" w:cs="Times Armenian"/>
          <w:b/>
          <w:i/>
          <w:sz w:val="20"/>
          <w:szCs w:val="20"/>
          <w:lang w:val="hy-AM"/>
        </w:rPr>
        <w:t>գ</w:t>
      </w:r>
      <w:r w:rsidR="00E07A84" w:rsidRPr="000C44FF">
        <w:rPr>
          <w:rFonts w:ascii="GHEA Grapalat" w:hAnsi="GHEA Grapalat" w:cs="Sylfaen"/>
          <w:b/>
          <w:i/>
          <w:sz w:val="20"/>
          <w:szCs w:val="20"/>
          <w:lang w:val="hy-AM"/>
        </w:rPr>
        <w:t>րով</w:t>
      </w:r>
      <w:r w:rsidR="00E07A84" w:rsidRPr="000C44FF">
        <w:rPr>
          <w:rFonts w:ascii="GHEA Grapalat" w:hAnsi="GHEA Grapalat" w:cs="Times Armenian"/>
          <w:b/>
          <w:i/>
          <w:sz w:val="20"/>
          <w:szCs w:val="20"/>
          <w:lang w:val="af-ZA"/>
        </w:rPr>
        <w:t xml:space="preserve"> </w:t>
      </w:r>
    </w:p>
    <w:p w:rsidR="00E07A84" w:rsidRPr="000C44FF" w:rsidRDefault="00111027" w:rsidP="00E07A84">
      <w:pPr>
        <w:pStyle w:val="BodyText"/>
        <w:spacing w:after="0"/>
        <w:ind w:firstLine="567"/>
        <w:jc w:val="right"/>
        <w:rPr>
          <w:rFonts w:ascii="GHEA Grapalat" w:hAnsi="GHEA Grapalat" w:cs="Times Armenian"/>
          <w:b/>
          <w:i/>
          <w:sz w:val="20"/>
          <w:szCs w:val="20"/>
          <w:lang w:val="af-ZA"/>
        </w:rPr>
      </w:pPr>
      <w:r w:rsidRPr="00C408B4">
        <w:rPr>
          <w:rFonts w:ascii="GHEA Grapalat" w:hAnsi="GHEA Grapalat" w:cs="Sylfaen"/>
          <w:b/>
          <w:i/>
          <w:sz w:val="20"/>
          <w:szCs w:val="20"/>
          <w:lang w:val="hy-AM"/>
        </w:rPr>
        <w:t>գնանշման</w:t>
      </w:r>
      <w:r w:rsidRPr="000C44FF">
        <w:rPr>
          <w:rFonts w:ascii="GHEA Grapalat" w:hAnsi="GHEA Grapalat" w:cs="Sylfaen"/>
          <w:b/>
          <w:i/>
          <w:sz w:val="20"/>
          <w:szCs w:val="20"/>
          <w:lang w:val="af-ZA"/>
        </w:rPr>
        <w:t xml:space="preserve"> </w:t>
      </w:r>
      <w:r w:rsidRPr="00C408B4">
        <w:rPr>
          <w:rFonts w:ascii="GHEA Grapalat" w:hAnsi="GHEA Grapalat" w:cs="Sylfaen"/>
          <w:b/>
          <w:i/>
          <w:sz w:val="20"/>
          <w:szCs w:val="20"/>
          <w:lang w:val="hy-AM"/>
        </w:rPr>
        <w:t>հարցման</w:t>
      </w:r>
      <w:r w:rsidR="00E07A84" w:rsidRPr="000C44FF">
        <w:rPr>
          <w:rFonts w:ascii="GHEA Grapalat" w:hAnsi="GHEA Grapalat" w:cs="Times Armenian"/>
          <w:b/>
          <w:i/>
          <w:sz w:val="20"/>
          <w:szCs w:val="20"/>
          <w:lang w:val="af-ZA"/>
        </w:rPr>
        <w:t xml:space="preserve">ի գնահատող </w:t>
      </w:r>
      <w:r w:rsidR="00E07A84" w:rsidRPr="00C408B4">
        <w:rPr>
          <w:rFonts w:ascii="GHEA Grapalat" w:hAnsi="GHEA Grapalat" w:cs="Sylfaen"/>
          <w:b/>
          <w:i/>
          <w:sz w:val="20"/>
          <w:szCs w:val="20"/>
          <w:lang w:val="hy-AM"/>
        </w:rPr>
        <w:t>հանձնաժողովի</w:t>
      </w:r>
    </w:p>
    <w:p w:rsidR="00E07A84" w:rsidRPr="000C44FF" w:rsidRDefault="00E07A84" w:rsidP="00E07A84">
      <w:pPr>
        <w:pStyle w:val="BodyText"/>
        <w:spacing w:after="0"/>
        <w:ind w:firstLine="567"/>
        <w:jc w:val="right"/>
        <w:rPr>
          <w:rFonts w:ascii="GHEA Grapalat" w:hAnsi="GHEA Grapalat"/>
          <w:b/>
          <w:i/>
          <w:sz w:val="20"/>
          <w:szCs w:val="20"/>
          <w:lang w:val="af-ZA"/>
        </w:rPr>
      </w:pPr>
      <w:r w:rsidRPr="000C44FF">
        <w:rPr>
          <w:rFonts w:ascii="GHEA Grapalat" w:hAnsi="GHEA Grapalat" w:cs="Sylfaen"/>
          <w:b/>
          <w:i/>
          <w:sz w:val="20"/>
          <w:szCs w:val="20"/>
          <w:lang w:val="af-ZA"/>
        </w:rPr>
        <w:t xml:space="preserve"> 20</w:t>
      </w:r>
      <w:r w:rsidR="000B2CE4" w:rsidRPr="000C44FF">
        <w:rPr>
          <w:rFonts w:ascii="GHEA Grapalat" w:hAnsi="GHEA Grapalat" w:cs="Sylfaen"/>
          <w:b/>
          <w:i/>
          <w:sz w:val="20"/>
          <w:szCs w:val="20"/>
          <w:lang w:val="af-ZA"/>
        </w:rPr>
        <w:t>22</w:t>
      </w:r>
      <w:r w:rsidRPr="000C44FF">
        <w:rPr>
          <w:rFonts w:ascii="GHEA Grapalat" w:hAnsi="GHEA Grapalat" w:cs="Sylfaen"/>
          <w:b/>
          <w:i/>
          <w:sz w:val="20"/>
          <w:szCs w:val="20"/>
          <w:lang w:val="af-ZA"/>
        </w:rPr>
        <w:t xml:space="preserve"> </w:t>
      </w:r>
      <w:r w:rsidRPr="00C408B4">
        <w:rPr>
          <w:rFonts w:ascii="GHEA Grapalat" w:hAnsi="GHEA Grapalat" w:cs="Sylfaen"/>
          <w:b/>
          <w:i/>
          <w:sz w:val="20"/>
          <w:szCs w:val="20"/>
          <w:lang w:val="hy-AM"/>
        </w:rPr>
        <w:t>թ</w:t>
      </w:r>
      <w:r w:rsidRPr="000C44FF">
        <w:rPr>
          <w:rFonts w:ascii="GHEA Grapalat" w:hAnsi="GHEA Grapalat" w:cs="Times Armenian"/>
          <w:b/>
          <w:i/>
          <w:sz w:val="20"/>
          <w:szCs w:val="20"/>
          <w:lang w:val="af-ZA"/>
        </w:rPr>
        <w:t xml:space="preserve">.  </w:t>
      </w:r>
      <w:r w:rsidR="00DD281B" w:rsidRPr="000C44FF">
        <w:rPr>
          <w:rFonts w:ascii="GHEA Grapalat" w:hAnsi="GHEA Grapalat" w:cs="Times Armenian"/>
          <w:b/>
          <w:i/>
          <w:sz w:val="20"/>
          <w:szCs w:val="20"/>
          <w:lang w:val="af-ZA"/>
        </w:rPr>
        <w:t>օգոստոսի 2</w:t>
      </w:r>
      <w:r w:rsidR="000C44FF" w:rsidRPr="000C44FF">
        <w:rPr>
          <w:rFonts w:ascii="GHEA Grapalat" w:hAnsi="GHEA Grapalat" w:cs="Times Armenian"/>
          <w:b/>
          <w:i/>
          <w:sz w:val="20"/>
          <w:szCs w:val="20"/>
          <w:lang w:val="hy-AM"/>
        </w:rPr>
        <w:t>3</w:t>
      </w:r>
      <w:r w:rsidR="00DD281B" w:rsidRPr="000C44FF">
        <w:rPr>
          <w:rFonts w:ascii="GHEA Grapalat" w:hAnsi="GHEA Grapalat" w:cs="Times Armenian"/>
          <w:b/>
          <w:i/>
          <w:sz w:val="20"/>
          <w:szCs w:val="20"/>
          <w:lang w:val="af-ZA"/>
        </w:rPr>
        <w:t>-ի</w:t>
      </w:r>
      <w:r w:rsidRPr="000C44FF">
        <w:rPr>
          <w:rFonts w:ascii="GHEA Grapalat" w:hAnsi="GHEA Grapalat" w:cs="Times Armenian"/>
          <w:b/>
          <w:i/>
          <w:sz w:val="20"/>
          <w:szCs w:val="20"/>
          <w:lang w:val="af-ZA"/>
        </w:rPr>
        <w:t xml:space="preserve"> </w:t>
      </w:r>
      <w:r w:rsidRPr="000C44FF">
        <w:rPr>
          <w:rFonts w:ascii="GHEA Grapalat" w:hAnsi="GHEA Grapalat" w:cs="Times Armenian"/>
          <w:b/>
          <w:i/>
          <w:sz w:val="20"/>
          <w:szCs w:val="20"/>
          <w:vertAlign w:val="subscript"/>
          <w:lang w:val="af-ZA"/>
        </w:rPr>
        <w:t xml:space="preserve"> </w:t>
      </w:r>
      <w:r w:rsidRPr="000C44FF">
        <w:rPr>
          <w:rFonts w:ascii="GHEA Grapalat" w:hAnsi="GHEA Grapalat" w:cs="Times Armenian"/>
          <w:b/>
          <w:i/>
          <w:sz w:val="20"/>
          <w:szCs w:val="20"/>
          <w:lang w:val="af-ZA"/>
        </w:rPr>
        <w:t xml:space="preserve">N </w:t>
      </w:r>
      <w:r w:rsidR="00DD281B" w:rsidRPr="000C44FF">
        <w:rPr>
          <w:rFonts w:ascii="GHEA Grapalat" w:hAnsi="GHEA Grapalat" w:cs="Times Armenian"/>
          <w:b/>
          <w:i/>
          <w:sz w:val="20"/>
          <w:szCs w:val="20"/>
          <w:lang w:val="af-ZA"/>
        </w:rPr>
        <w:t>1</w:t>
      </w:r>
      <w:r w:rsidR="000B2CE4" w:rsidRPr="000C44FF">
        <w:rPr>
          <w:rFonts w:ascii="GHEA Grapalat" w:hAnsi="GHEA Grapalat" w:cs="Times Armenian"/>
          <w:b/>
          <w:i/>
          <w:sz w:val="20"/>
          <w:szCs w:val="20"/>
          <w:lang w:val="af-ZA"/>
        </w:rPr>
        <w:t xml:space="preserve"> </w:t>
      </w:r>
      <w:r w:rsidRPr="000C44FF">
        <w:rPr>
          <w:rFonts w:ascii="GHEA Grapalat" w:hAnsi="GHEA Grapalat" w:cs="Sylfaen"/>
          <w:b/>
          <w:i/>
          <w:sz w:val="20"/>
          <w:szCs w:val="20"/>
        </w:rPr>
        <w:t>որոշմամբ</w:t>
      </w:r>
    </w:p>
    <w:p w:rsidR="00E07A84" w:rsidRDefault="00E07A84" w:rsidP="00E07A84">
      <w:pPr>
        <w:pStyle w:val="BodyText"/>
        <w:ind w:right="-7" w:firstLine="567"/>
        <w:jc w:val="center"/>
        <w:rPr>
          <w:rFonts w:ascii="GHEA Grapalat" w:hAnsi="GHEA Grapalat"/>
          <w:lang w:val="hy-AM"/>
        </w:rPr>
      </w:pPr>
    </w:p>
    <w:p w:rsidR="000C44FF" w:rsidRPr="000C44FF" w:rsidRDefault="000C44FF" w:rsidP="00EE6A7D">
      <w:pPr>
        <w:pStyle w:val="BodyText"/>
        <w:ind w:right="-7" w:firstLine="567"/>
        <w:rPr>
          <w:rFonts w:ascii="GHEA Grapalat" w:hAnsi="GHEA Grapalat"/>
          <w:lang w:val="hy-AM"/>
        </w:rPr>
      </w:pPr>
    </w:p>
    <w:p w:rsidR="000C44FF" w:rsidRPr="000C44FF" w:rsidRDefault="000C44FF" w:rsidP="00EE6A7D">
      <w:pPr>
        <w:pStyle w:val="BodyTextIndent"/>
        <w:spacing w:line="240" w:lineRule="auto"/>
        <w:jc w:val="center"/>
        <w:rPr>
          <w:rFonts w:ascii="GHEA Grapalat" w:hAnsi="GHEA Grapalat"/>
          <w:b/>
          <w:i w:val="0"/>
          <w:sz w:val="24"/>
          <w:szCs w:val="24"/>
          <w:lang w:val="hy-AM"/>
        </w:rPr>
      </w:pPr>
      <w:r w:rsidRPr="000C44FF">
        <w:rPr>
          <w:rFonts w:ascii="GHEA Grapalat" w:hAnsi="GHEA Grapalat"/>
          <w:b/>
          <w:i w:val="0"/>
          <w:sz w:val="24"/>
          <w:szCs w:val="24"/>
          <w:lang w:val="hy-AM"/>
        </w:rPr>
        <w:t>«</w:t>
      </w:r>
      <w:r>
        <w:rPr>
          <w:rFonts w:ascii="GHEA Grapalat" w:hAnsi="GHEA Grapalat"/>
          <w:b/>
          <w:i w:val="0"/>
          <w:sz w:val="24"/>
          <w:szCs w:val="24"/>
          <w:lang w:val="pt-BR"/>
        </w:rPr>
        <w:t>ԿՈՄՈՒՆԱԼ ՏՆՏԵՍՈՒԹՅՈՒՆ,</w:t>
      </w:r>
      <w:r>
        <w:rPr>
          <w:rFonts w:ascii="GHEA Grapalat" w:hAnsi="GHEA Grapalat"/>
          <w:b/>
          <w:i w:val="0"/>
          <w:sz w:val="24"/>
          <w:szCs w:val="24"/>
          <w:lang w:val="hy-AM"/>
        </w:rPr>
        <w:t xml:space="preserve"> </w:t>
      </w:r>
      <w:r w:rsidRPr="000C44FF">
        <w:rPr>
          <w:rFonts w:ascii="GHEA Grapalat" w:hAnsi="GHEA Grapalat"/>
          <w:b/>
          <w:i w:val="0"/>
          <w:sz w:val="24"/>
          <w:szCs w:val="24"/>
          <w:lang w:val="pt-BR"/>
        </w:rPr>
        <w:t>ԱՂԲԱՀԱՆՈՒԹՅՈՒՆ</w:t>
      </w:r>
    </w:p>
    <w:p w:rsidR="00E07A84" w:rsidRPr="000C44FF" w:rsidRDefault="000C44FF" w:rsidP="00EE6A7D">
      <w:pPr>
        <w:pStyle w:val="BodyText"/>
        <w:tabs>
          <w:tab w:val="left" w:pos="5968"/>
        </w:tabs>
        <w:ind w:right="-7" w:firstLine="567"/>
        <w:jc w:val="center"/>
        <w:rPr>
          <w:rFonts w:ascii="GHEA Grapalat" w:hAnsi="GHEA Grapalat"/>
          <w:lang w:val="af-ZA"/>
        </w:rPr>
      </w:pPr>
      <w:r w:rsidRPr="000C44FF">
        <w:rPr>
          <w:rFonts w:ascii="GHEA Grapalat" w:hAnsi="GHEA Grapalat"/>
          <w:b/>
          <w:lang w:val="hy-AM"/>
        </w:rPr>
        <w:t>ԵՎ</w:t>
      </w:r>
      <w:r w:rsidRPr="000C44FF">
        <w:rPr>
          <w:rFonts w:ascii="GHEA Grapalat" w:hAnsi="GHEA Grapalat"/>
          <w:b/>
          <w:lang w:val="pt-BR"/>
        </w:rPr>
        <w:t xml:space="preserve"> ՍԱՆՄԱՔՐՈՒՄ</w:t>
      </w:r>
      <w:r w:rsidRPr="000C44FF">
        <w:rPr>
          <w:rFonts w:ascii="GHEA Grapalat" w:hAnsi="GHEA Grapalat"/>
          <w:b/>
          <w:lang w:val="hy-AM"/>
        </w:rPr>
        <w:t>»</w:t>
      </w:r>
      <w:r w:rsidRPr="000C44FF">
        <w:rPr>
          <w:rFonts w:ascii="GHEA Grapalat" w:hAnsi="GHEA Grapalat"/>
          <w:b/>
          <w:lang w:val="pt-BR"/>
        </w:rPr>
        <w:t xml:space="preserve">  ՀԻՄՆԱՐԿ</w:t>
      </w:r>
    </w:p>
    <w:p w:rsidR="00EE6A7D" w:rsidRDefault="00EE6A7D" w:rsidP="00EE6A7D">
      <w:pPr>
        <w:pStyle w:val="BodyText"/>
        <w:ind w:right="-7" w:firstLine="567"/>
        <w:rPr>
          <w:rFonts w:ascii="GHEA Grapalat" w:hAnsi="GHEA Grapalat" w:cs="Sylfaen"/>
          <w:b/>
          <w:lang w:val="hy-AM"/>
        </w:rPr>
      </w:pPr>
    </w:p>
    <w:p w:rsidR="00E07A84" w:rsidRPr="00A12ECC" w:rsidRDefault="00E07A84" w:rsidP="00EE6A7D">
      <w:pPr>
        <w:pStyle w:val="BodyText"/>
        <w:ind w:right="-7" w:firstLine="567"/>
        <w:jc w:val="center"/>
        <w:rPr>
          <w:rFonts w:ascii="GHEA Grapalat" w:hAnsi="GHEA Grapalat" w:cs="Sylfaen"/>
          <w:b/>
          <w:lang w:val="af-ZA"/>
        </w:rPr>
      </w:pPr>
      <w:r w:rsidRPr="00EE6A7D">
        <w:rPr>
          <w:rFonts w:ascii="GHEA Grapalat" w:hAnsi="GHEA Grapalat" w:cs="Sylfaen"/>
          <w:b/>
          <w:lang w:val="hy-AM"/>
        </w:rPr>
        <w:t>Հ</w:t>
      </w:r>
      <w:r w:rsidRPr="00A12ECC">
        <w:rPr>
          <w:rFonts w:ascii="GHEA Grapalat" w:hAnsi="GHEA Grapalat" w:cs="Times Armenian"/>
          <w:b/>
          <w:lang w:val="af-ZA"/>
        </w:rPr>
        <w:t xml:space="preserve"> </w:t>
      </w:r>
      <w:r w:rsidRPr="00EE6A7D">
        <w:rPr>
          <w:rFonts w:ascii="GHEA Grapalat" w:hAnsi="GHEA Grapalat" w:cs="Sylfaen"/>
          <w:b/>
          <w:lang w:val="hy-AM"/>
        </w:rPr>
        <w:t>Ր</w:t>
      </w:r>
      <w:r w:rsidRPr="00A12ECC">
        <w:rPr>
          <w:rFonts w:ascii="GHEA Grapalat" w:hAnsi="GHEA Grapalat" w:cs="Times Armenian"/>
          <w:b/>
          <w:lang w:val="af-ZA"/>
        </w:rPr>
        <w:t xml:space="preserve"> </w:t>
      </w:r>
      <w:r w:rsidRPr="00EE6A7D">
        <w:rPr>
          <w:rFonts w:ascii="GHEA Grapalat" w:hAnsi="GHEA Grapalat" w:cs="Sylfaen"/>
          <w:b/>
          <w:lang w:val="hy-AM"/>
        </w:rPr>
        <w:t>Ա</w:t>
      </w:r>
      <w:r w:rsidRPr="00A12ECC">
        <w:rPr>
          <w:rFonts w:ascii="GHEA Grapalat" w:hAnsi="GHEA Grapalat" w:cs="Times Armenian"/>
          <w:b/>
          <w:lang w:val="af-ZA"/>
        </w:rPr>
        <w:t xml:space="preserve"> </w:t>
      </w:r>
      <w:r w:rsidRPr="00EE6A7D">
        <w:rPr>
          <w:rFonts w:ascii="GHEA Grapalat" w:hAnsi="GHEA Grapalat" w:cs="Sylfaen"/>
          <w:b/>
          <w:lang w:val="hy-AM"/>
        </w:rPr>
        <w:t>Վ</w:t>
      </w:r>
      <w:r w:rsidRPr="00A12ECC">
        <w:rPr>
          <w:rFonts w:ascii="GHEA Grapalat" w:hAnsi="GHEA Grapalat" w:cs="Times Armenian"/>
          <w:b/>
          <w:lang w:val="af-ZA"/>
        </w:rPr>
        <w:t xml:space="preserve"> </w:t>
      </w:r>
      <w:r w:rsidRPr="00EE6A7D">
        <w:rPr>
          <w:rFonts w:ascii="GHEA Grapalat" w:hAnsi="GHEA Grapalat" w:cs="Sylfaen"/>
          <w:b/>
          <w:lang w:val="hy-AM"/>
        </w:rPr>
        <w:t>Ե</w:t>
      </w:r>
      <w:r w:rsidRPr="00A12ECC">
        <w:rPr>
          <w:rFonts w:ascii="GHEA Grapalat" w:hAnsi="GHEA Grapalat" w:cs="Times Armenian"/>
          <w:b/>
          <w:lang w:val="af-ZA"/>
        </w:rPr>
        <w:t xml:space="preserve"> </w:t>
      </w:r>
      <w:r w:rsidRPr="00EE6A7D">
        <w:rPr>
          <w:rFonts w:ascii="GHEA Grapalat" w:hAnsi="GHEA Grapalat" w:cs="Sylfaen"/>
          <w:b/>
          <w:lang w:val="hy-AM"/>
        </w:rPr>
        <w:t>Ր</w:t>
      </w:r>
    </w:p>
    <w:p w:rsidR="00E07A84" w:rsidRPr="00A71D81" w:rsidRDefault="00E07A84" w:rsidP="00EE6A7D">
      <w:pPr>
        <w:pStyle w:val="BodyText"/>
        <w:ind w:right="-7" w:firstLine="567"/>
        <w:rPr>
          <w:rFonts w:ascii="GHEA Grapalat" w:hAnsi="GHEA Grapalat" w:cs="Sylfaen"/>
          <w:lang w:val="af-ZA"/>
        </w:rPr>
      </w:pPr>
    </w:p>
    <w:p w:rsidR="00A12ECC" w:rsidRPr="000C44FF" w:rsidRDefault="00A12ECC" w:rsidP="00EE6A7D">
      <w:pPr>
        <w:pStyle w:val="BodyTextIndent"/>
        <w:spacing w:line="240" w:lineRule="auto"/>
        <w:jc w:val="center"/>
        <w:rPr>
          <w:rFonts w:ascii="GHEA Grapalat" w:hAnsi="GHEA Grapalat"/>
          <w:b/>
          <w:i w:val="0"/>
          <w:sz w:val="24"/>
          <w:szCs w:val="24"/>
          <w:lang w:val="hy-AM"/>
        </w:rPr>
      </w:pPr>
      <w:r w:rsidRPr="000C44FF">
        <w:rPr>
          <w:rFonts w:ascii="GHEA Grapalat" w:hAnsi="GHEA Grapalat"/>
          <w:b/>
          <w:i w:val="0"/>
          <w:sz w:val="24"/>
          <w:szCs w:val="24"/>
          <w:lang w:val="hy-AM"/>
        </w:rPr>
        <w:t>«</w:t>
      </w:r>
      <w:r>
        <w:rPr>
          <w:rFonts w:ascii="GHEA Grapalat" w:hAnsi="GHEA Grapalat"/>
          <w:b/>
          <w:i w:val="0"/>
          <w:sz w:val="24"/>
          <w:szCs w:val="24"/>
          <w:lang w:val="pt-BR"/>
        </w:rPr>
        <w:t>ԿՈՄՈՒՆԱԼ ՏՆՏԵՍՈՒԹՅՈՒՆ,</w:t>
      </w:r>
      <w:r>
        <w:rPr>
          <w:rFonts w:ascii="GHEA Grapalat" w:hAnsi="GHEA Grapalat"/>
          <w:b/>
          <w:i w:val="0"/>
          <w:sz w:val="24"/>
          <w:szCs w:val="24"/>
          <w:lang w:val="hy-AM"/>
        </w:rPr>
        <w:t xml:space="preserve"> </w:t>
      </w:r>
      <w:r w:rsidRPr="000C44FF">
        <w:rPr>
          <w:rFonts w:ascii="GHEA Grapalat" w:hAnsi="GHEA Grapalat"/>
          <w:b/>
          <w:i w:val="0"/>
          <w:sz w:val="24"/>
          <w:szCs w:val="24"/>
          <w:lang w:val="pt-BR"/>
        </w:rPr>
        <w:t>ԱՂԲԱՀԱՆՈՒԹՅՈՒՆ</w:t>
      </w:r>
    </w:p>
    <w:p w:rsidR="00E07A84" w:rsidRPr="00A12ECC" w:rsidRDefault="00A12ECC" w:rsidP="00EE6A7D">
      <w:pPr>
        <w:pStyle w:val="BodyText"/>
        <w:tabs>
          <w:tab w:val="left" w:pos="5968"/>
        </w:tabs>
        <w:ind w:right="-7" w:firstLine="567"/>
        <w:jc w:val="center"/>
        <w:rPr>
          <w:rFonts w:ascii="GHEA Grapalat" w:hAnsi="GHEA Grapalat"/>
          <w:b/>
          <w:lang w:val="hy-AM"/>
        </w:rPr>
      </w:pPr>
      <w:r w:rsidRPr="000C44FF">
        <w:rPr>
          <w:rFonts w:ascii="GHEA Grapalat" w:hAnsi="GHEA Grapalat"/>
          <w:b/>
          <w:lang w:val="hy-AM"/>
        </w:rPr>
        <w:t>ԵՎ</w:t>
      </w:r>
      <w:r w:rsidRPr="000C44FF">
        <w:rPr>
          <w:rFonts w:ascii="GHEA Grapalat" w:hAnsi="GHEA Grapalat"/>
          <w:b/>
          <w:lang w:val="pt-BR"/>
        </w:rPr>
        <w:t xml:space="preserve"> ՍԱՆՄԱՔՐՈՒՄ</w:t>
      </w:r>
      <w:r w:rsidRPr="000C44FF">
        <w:rPr>
          <w:rFonts w:ascii="GHEA Grapalat" w:hAnsi="GHEA Grapalat"/>
          <w:b/>
          <w:lang w:val="hy-AM"/>
        </w:rPr>
        <w:t>»</w:t>
      </w:r>
      <w:r w:rsidRPr="000C44FF">
        <w:rPr>
          <w:rFonts w:ascii="GHEA Grapalat" w:hAnsi="GHEA Grapalat"/>
          <w:b/>
          <w:lang w:val="pt-BR"/>
        </w:rPr>
        <w:t xml:space="preserve">  ՀԻՄՆԱՐԿ</w:t>
      </w:r>
      <w:r>
        <w:rPr>
          <w:rFonts w:ascii="GHEA Grapalat" w:hAnsi="GHEA Grapalat"/>
          <w:b/>
          <w:lang w:val="hy-AM"/>
        </w:rPr>
        <w:t>Ի</w:t>
      </w:r>
      <w:r>
        <w:rPr>
          <w:rFonts w:ascii="GHEA Grapalat" w:hAnsi="GHEA Grapalat"/>
          <w:lang w:val="hy-AM"/>
        </w:rPr>
        <w:t xml:space="preserve"> </w:t>
      </w:r>
      <w:r w:rsidR="00E07A84" w:rsidRPr="00A12ECC">
        <w:rPr>
          <w:rFonts w:ascii="GHEA Grapalat" w:hAnsi="GHEA Grapalat" w:cs="Sylfaen"/>
          <w:b/>
          <w:lang w:val="hy-AM"/>
        </w:rPr>
        <w:t>ԿԱՐԻՔՆԵՐԻ</w:t>
      </w:r>
      <w:r w:rsidR="00E07A84" w:rsidRPr="00A12ECC">
        <w:rPr>
          <w:rFonts w:ascii="GHEA Grapalat" w:hAnsi="GHEA Grapalat" w:cs="Times Armenian"/>
          <w:b/>
          <w:lang w:val="af-ZA"/>
        </w:rPr>
        <w:t xml:space="preserve"> </w:t>
      </w:r>
      <w:r w:rsidR="00E07A84" w:rsidRPr="00A12ECC">
        <w:rPr>
          <w:rFonts w:ascii="GHEA Grapalat" w:hAnsi="GHEA Grapalat" w:cs="Sylfaen"/>
          <w:b/>
          <w:lang w:val="hy-AM"/>
        </w:rPr>
        <w:t>ՀԱՄԱՐ</w:t>
      </w:r>
      <w:r w:rsidR="00E07A84" w:rsidRPr="00A12ECC">
        <w:rPr>
          <w:rFonts w:ascii="GHEA Grapalat" w:hAnsi="GHEA Grapalat" w:cs="Times Armenian"/>
          <w:b/>
          <w:lang w:val="af-ZA"/>
        </w:rPr>
        <w:t xml:space="preserve">` </w:t>
      </w:r>
      <w:r w:rsidRPr="00A12ECC">
        <w:rPr>
          <w:rFonts w:ascii="GHEA Grapalat" w:hAnsi="GHEA Grapalat" w:cs="Sylfaen"/>
          <w:b/>
          <w:lang w:val="hy-AM"/>
        </w:rPr>
        <w:t xml:space="preserve">ԱՎՏՈՊԱՀԵՍՏԱՄԱՍԵՐԻ </w:t>
      </w:r>
      <w:r w:rsidR="00E07A84" w:rsidRPr="00A12ECC">
        <w:rPr>
          <w:rFonts w:ascii="GHEA Grapalat" w:hAnsi="GHEA Grapalat" w:cs="Sylfaen"/>
          <w:b/>
          <w:lang w:val="hy-AM"/>
        </w:rPr>
        <w:t>ՁԵՌՔԲԵՐՄԱՆ</w:t>
      </w:r>
      <w:r w:rsidR="00E07A84" w:rsidRPr="00A12ECC">
        <w:rPr>
          <w:rFonts w:ascii="GHEA Grapalat" w:hAnsi="GHEA Grapalat" w:cs="Times Armenian"/>
          <w:b/>
          <w:lang w:val="af-ZA"/>
        </w:rPr>
        <w:t xml:space="preserve"> </w:t>
      </w:r>
      <w:r w:rsidR="00E07A84" w:rsidRPr="00A12ECC">
        <w:rPr>
          <w:rFonts w:ascii="GHEA Grapalat" w:hAnsi="GHEA Grapalat" w:cs="Sylfaen"/>
          <w:b/>
          <w:lang w:val="hy-AM"/>
        </w:rPr>
        <w:t>ՆՊԱՏԱԿՈՎ</w:t>
      </w:r>
      <w:r w:rsidR="00E07A84" w:rsidRPr="00A12ECC">
        <w:rPr>
          <w:rFonts w:ascii="GHEA Grapalat" w:hAnsi="GHEA Grapalat" w:cs="Sylfaen"/>
          <w:b/>
          <w:lang w:val="af-ZA"/>
        </w:rPr>
        <w:t xml:space="preserve"> </w:t>
      </w:r>
      <w:r w:rsidR="00E07A84" w:rsidRPr="00A12ECC">
        <w:rPr>
          <w:rFonts w:ascii="GHEA Grapalat" w:hAnsi="GHEA Grapalat" w:cs="Times Armenian"/>
          <w:b/>
          <w:lang w:val="af-ZA"/>
        </w:rPr>
        <w:t xml:space="preserve"> </w:t>
      </w:r>
      <w:r w:rsidR="00E07A84" w:rsidRPr="00A12ECC">
        <w:rPr>
          <w:rFonts w:ascii="GHEA Grapalat" w:hAnsi="GHEA Grapalat" w:cs="Sylfaen"/>
          <w:b/>
          <w:lang w:val="hy-AM"/>
        </w:rPr>
        <w:t>ՀԱՅՏԱՐԱՐՎԱԾ</w:t>
      </w:r>
      <w:r w:rsidR="00E07A84" w:rsidRPr="00A12ECC">
        <w:rPr>
          <w:rFonts w:ascii="GHEA Grapalat" w:hAnsi="GHEA Grapalat" w:cs="Times Armenian"/>
          <w:b/>
          <w:lang w:val="af-ZA"/>
        </w:rPr>
        <w:t xml:space="preserve"> </w:t>
      </w:r>
      <w:r w:rsidR="00111027" w:rsidRPr="00A12ECC">
        <w:rPr>
          <w:rFonts w:ascii="GHEA Grapalat" w:hAnsi="GHEA Grapalat" w:cs="Sylfaen"/>
          <w:b/>
          <w:lang w:val="hy-AM"/>
        </w:rPr>
        <w:t>ԳՆԱՆՇՄԱՆ</w:t>
      </w:r>
      <w:r w:rsidR="00111027" w:rsidRPr="00A12ECC">
        <w:rPr>
          <w:rFonts w:ascii="GHEA Grapalat" w:hAnsi="GHEA Grapalat" w:cs="Sylfaen"/>
          <w:b/>
          <w:lang w:val="af-ZA"/>
        </w:rPr>
        <w:t xml:space="preserve"> </w:t>
      </w:r>
      <w:r w:rsidR="00111027" w:rsidRPr="00A12ECC">
        <w:rPr>
          <w:rFonts w:ascii="GHEA Grapalat" w:hAnsi="GHEA Grapalat" w:cs="Sylfaen"/>
          <w:b/>
          <w:lang w:val="hy-AM"/>
        </w:rPr>
        <w:t>ՀԱՐՑՄԱՆ</w:t>
      </w:r>
    </w:p>
    <w:p w:rsidR="00E07A84" w:rsidRPr="00A71D81" w:rsidRDefault="00E07A84" w:rsidP="00EE6A7D">
      <w:pPr>
        <w:pStyle w:val="BodyText"/>
        <w:ind w:right="-7"/>
        <w:jc w:val="center"/>
        <w:rPr>
          <w:rFonts w:ascii="GHEA Grapalat" w:hAnsi="GHEA Grapalat"/>
          <w:szCs w:val="22"/>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pStyle w:val="BodyText"/>
        <w:ind w:right="-7" w:firstLine="567"/>
        <w:jc w:val="center"/>
        <w:rPr>
          <w:rFonts w:ascii="GHEA Grapalat" w:hAnsi="GHEA Grapalat"/>
          <w:lang w:val="af-ZA"/>
        </w:rPr>
      </w:pPr>
    </w:p>
    <w:p w:rsidR="00E07A84" w:rsidRPr="00A71D81" w:rsidRDefault="00E07A84" w:rsidP="00E07A84">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rsidR="00E07A84" w:rsidRPr="00A71D81" w:rsidRDefault="00E07A84" w:rsidP="00E07A84">
      <w:pPr>
        <w:ind w:firstLine="567"/>
        <w:jc w:val="center"/>
        <w:rPr>
          <w:rFonts w:ascii="GHEA Grapalat" w:hAnsi="GHEA Grapalat"/>
          <w:b/>
          <w:sz w:val="20"/>
          <w:szCs w:val="22"/>
          <w:lang w:val="af-ZA"/>
        </w:rPr>
      </w:pPr>
    </w:p>
    <w:p w:rsidR="00E07A84" w:rsidRPr="00A71D81" w:rsidRDefault="00E07A84" w:rsidP="00E07A84">
      <w:pPr>
        <w:ind w:firstLine="567"/>
        <w:jc w:val="center"/>
        <w:rPr>
          <w:rFonts w:ascii="GHEA Grapalat" w:hAnsi="GHEA Grapalat" w:cs="Sylfaen"/>
          <w:b/>
          <w:sz w:val="22"/>
          <w:szCs w:val="22"/>
          <w:lang w:val="af-ZA"/>
        </w:rPr>
      </w:pPr>
    </w:p>
    <w:p w:rsidR="00E07A84" w:rsidRPr="00801439" w:rsidRDefault="00E07A84" w:rsidP="00E07A84">
      <w:pPr>
        <w:ind w:firstLine="567"/>
        <w:jc w:val="center"/>
        <w:rPr>
          <w:rFonts w:ascii="GHEA Grapalat" w:hAnsi="GHEA Grapalat"/>
          <w:b/>
          <w:lang w:val="af-ZA"/>
        </w:rPr>
      </w:pPr>
      <w:r w:rsidRPr="00801439">
        <w:rPr>
          <w:rFonts w:ascii="GHEA Grapalat" w:hAnsi="GHEA Grapalat" w:cs="Sylfaen"/>
          <w:b/>
        </w:rPr>
        <w:t>ԲՈՎԱՆԴԱԿՈւԹՅՈւՆ</w:t>
      </w:r>
    </w:p>
    <w:p w:rsidR="00E07A84" w:rsidRPr="000B2CE4" w:rsidRDefault="00E07A84" w:rsidP="00E07A84">
      <w:pPr>
        <w:ind w:firstLine="567"/>
        <w:jc w:val="center"/>
        <w:rPr>
          <w:rFonts w:ascii="GHEA Grapalat" w:hAnsi="GHEA Grapalat"/>
          <w:b/>
          <w:i/>
          <w:sz w:val="20"/>
          <w:szCs w:val="20"/>
          <w:lang w:val="af-ZA"/>
        </w:rPr>
      </w:pPr>
    </w:p>
    <w:p w:rsidR="00EE6A7D" w:rsidRPr="00801439" w:rsidRDefault="00EE6A7D" w:rsidP="00EE6A7D">
      <w:pPr>
        <w:pStyle w:val="BodyTextIndent"/>
        <w:spacing w:line="240" w:lineRule="auto"/>
        <w:jc w:val="center"/>
        <w:rPr>
          <w:rFonts w:ascii="GHEA Grapalat" w:hAnsi="GHEA Grapalat"/>
          <w:b/>
          <w:i w:val="0"/>
          <w:sz w:val="24"/>
          <w:szCs w:val="24"/>
          <w:lang w:val="hy-AM"/>
        </w:rPr>
      </w:pPr>
      <w:r w:rsidRPr="00801439">
        <w:rPr>
          <w:rFonts w:ascii="GHEA Grapalat" w:hAnsi="GHEA Grapalat"/>
          <w:b/>
          <w:i w:val="0"/>
          <w:sz w:val="24"/>
          <w:szCs w:val="24"/>
          <w:lang w:val="hy-AM"/>
        </w:rPr>
        <w:t>«</w:t>
      </w:r>
      <w:r w:rsidRPr="00801439">
        <w:rPr>
          <w:rFonts w:ascii="GHEA Grapalat" w:hAnsi="GHEA Grapalat"/>
          <w:b/>
          <w:i w:val="0"/>
          <w:sz w:val="24"/>
          <w:szCs w:val="24"/>
          <w:lang w:val="pt-BR"/>
        </w:rPr>
        <w:t>ԿՈՄՈՒՆԱԼ ՏՆՏԵՍՈՒԹՅՈՒՆ,</w:t>
      </w:r>
      <w:r w:rsidRPr="00801439">
        <w:rPr>
          <w:rFonts w:ascii="GHEA Grapalat" w:hAnsi="GHEA Grapalat"/>
          <w:b/>
          <w:i w:val="0"/>
          <w:sz w:val="24"/>
          <w:szCs w:val="24"/>
          <w:lang w:val="hy-AM"/>
        </w:rPr>
        <w:t xml:space="preserve"> </w:t>
      </w:r>
      <w:r w:rsidRPr="00801439">
        <w:rPr>
          <w:rFonts w:ascii="GHEA Grapalat" w:hAnsi="GHEA Grapalat"/>
          <w:b/>
          <w:i w:val="0"/>
          <w:sz w:val="24"/>
          <w:szCs w:val="24"/>
          <w:lang w:val="pt-BR"/>
        </w:rPr>
        <w:t>ԱՂԲԱՀԱՆՈՒԹՅՈՒՆ</w:t>
      </w:r>
    </w:p>
    <w:p w:rsidR="00E07A84" w:rsidRPr="00801439" w:rsidRDefault="00EE6A7D" w:rsidP="00EE6A7D">
      <w:pPr>
        <w:ind w:firstLine="567"/>
        <w:jc w:val="center"/>
        <w:rPr>
          <w:rFonts w:ascii="GHEA Grapalat" w:hAnsi="GHEA Grapalat"/>
          <w:b/>
          <w:i/>
          <w:lang w:val="af-ZA"/>
        </w:rPr>
      </w:pPr>
      <w:r w:rsidRPr="00801439">
        <w:rPr>
          <w:rFonts w:ascii="GHEA Grapalat" w:hAnsi="GHEA Grapalat"/>
          <w:b/>
          <w:lang w:val="hy-AM"/>
        </w:rPr>
        <w:t>ԵՎ</w:t>
      </w:r>
      <w:r w:rsidRPr="00801439">
        <w:rPr>
          <w:rFonts w:ascii="GHEA Grapalat" w:hAnsi="GHEA Grapalat"/>
          <w:b/>
          <w:lang w:val="pt-BR"/>
        </w:rPr>
        <w:t xml:space="preserve"> ՍԱՆՄԱՔՐՈՒՄ</w:t>
      </w:r>
      <w:r w:rsidRPr="00801439">
        <w:rPr>
          <w:rFonts w:ascii="GHEA Grapalat" w:hAnsi="GHEA Grapalat"/>
          <w:b/>
          <w:lang w:val="hy-AM"/>
        </w:rPr>
        <w:t>»</w:t>
      </w:r>
      <w:r w:rsidRPr="00801439">
        <w:rPr>
          <w:rFonts w:ascii="GHEA Grapalat" w:hAnsi="GHEA Grapalat"/>
          <w:b/>
          <w:lang w:val="pt-BR"/>
        </w:rPr>
        <w:t xml:space="preserve">  ՀԻՄՆԱՐԿ</w:t>
      </w:r>
      <w:r w:rsidRPr="00801439">
        <w:rPr>
          <w:rFonts w:ascii="GHEA Grapalat" w:hAnsi="GHEA Grapalat" w:cs="Sylfaen"/>
          <w:b/>
          <w:lang w:val="hy-AM"/>
        </w:rPr>
        <w:t xml:space="preserve">Ի </w:t>
      </w:r>
      <w:r w:rsidR="000B2CE4" w:rsidRPr="00801439">
        <w:rPr>
          <w:rFonts w:ascii="GHEA Grapalat" w:hAnsi="GHEA Grapalat" w:cs="Sylfaen"/>
          <w:b/>
          <w:lang w:val="hy-AM"/>
        </w:rPr>
        <w:t>ԿԱՐԻՔՆԵՐԻ</w:t>
      </w:r>
      <w:r w:rsidR="000B2CE4" w:rsidRPr="00801439">
        <w:rPr>
          <w:rFonts w:ascii="GHEA Grapalat" w:hAnsi="GHEA Grapalat" w:cs="Times Armenian"/>
          <w:b/>
          <w:lang w:val="af-ZA"/>
        </w:rPr>
        <w:t xml:space="preserve"> </w:t>
      </w:r>
      <w:r w:rsidR="000B2CE4" w:rsidRPr="00801439">
        <w:rPr>
          <w:rFonts w:ascii="GHEA Grapalat" w:hAnsi="GHEA Grapalat" w:cs="Sylfaen"/>
          <w:b/>
          <w:lang w:val="hy-AM"/>
        </w:rPr>
        <w:t>ՀԱՄԱՐ</w:t>
      </w:r>
      <w:r w:rsidR="000B2CE4" w:rsidRPr="00801439">
        <w:rPr>
          <w:rFonts w:ascii="GHEA Grapalat" w:hAnsi="GHEA Grapalat" w:cs="Times Armenian"/>
          <w:b/>
          <w:lang w:val="af-ZA"/>
        </w:rPr>
        <w:t xml:space="preserve">` </w:t>
      </w:r>
      <w:r w:rsidRPr="00801439">
        <w:rPr>
          <w:rFonts w:ascii="GHEA Grapalat" w:hAnsi="GHEA Grapalat" w:cs="Sylfaen"/>
          <w:b/>
          <w:lang w:val="hy-AM"/>
        </w:rPr>
        <w:t>ԱՎՏՈՊԱՀԵՍՏԱՄԱՍԵՐԻ</w:t>
      </w:r>
      <w:r w:rsidR="000B2CE4" w:rsidRPr="00801439">
        <w:rPr>
          <w:rFonts w:ascii="GHEA Grapalat" w:hAnsi="GHEA Grapalat" w:cs="Sylfaen"/>
          <w:b/>
          <w:lang w:val="af-ZA"/>
        </w:rPr>
        <w:t xml:space="preserve"> </w:t>
      </w:r>
      <w:r w:rsidR="00E07A84" w:rsidRPr="00801439">
        <w:rPr>
          <w:rFonts w:ascii="GHEA Grapalat" w:hAnsi="GHEA Grapalat"/>
          <w:b/>
          <w:lang w:val="af-ZA"/>
        </w:rPr>
        <w:t xml:space="preserve">ՁԵՌՔԲԵՐՄԱՆ ՆՊԱՏԱԿՈՎ ՀԱՅՏԱՐԱՐՎԱԾ </w:t>
      </w:r>
      <w:r w:rsidR="00111027" w:rsidRPr="00801439">
        <w:rPr>
          <w:rFonts w:ascii="GHEA Grapalat" w:hAnsi="GHEA Grapalat"/>
          <w:b/>
          <w:lang w:val="af-ZA"/>
        </w:rPr>
        <w:t>ԳՆԱՆՇՄԱՆ ՀԱՐՑՄԱՆ</w:t>
      </w:r>
      <w:r w:rsidRPr="00801439">
        <w:rPr>
          <w:rFonts w:ascii="GHEA Grapalat" w:hAnsi="GHEA Grapalat"/>
          <w:b/>
          <w:lang w:val="hy-AM"/>
        </w:rPr>
        <w:t xml:space="preserve"> </w:t>
      </w:r>
      <w:r w:rsidR="00E07A84" w:rsidRPr="00801439">
        <w:rPr>
          <w:rFonts w:ascii="GHEA Grapalat" w:hAnsi="GHEA Grapalat"/>
          <w:b/>
          <w:lang w:val="af-ZA"/>
        </w:rPr>
        <w:t>ՀՐԱՎԵՐԻ</w:t>
      </w:r>
    </w:p>
    <w:p w:rsidR="00E07A84" w:rsidRPr="00801439" w:rsidRDefault="00E07A84" w:rsidP="00E07A84">
      <w:pPr>
        <w:ind w:firstLine="567"/>
        <w:jc w:val="center"/>
        <w:rPr>
          <w:rFonts w:ascii="GHEA Grapalat" w:hAnsi="GHEA Grapalat" w:cs="Sylfaen"/>
          <w:b/>
          <w:lang w:val="af-ZA"/>
        </w:rPr>
      </w:pPr>
    </w:p>
    <w:p w:rsidR="00E07A84" w:rsidRPr="00801439" w:rsidRDefault="00E07A84" w:rsidP="00E07A84">
      <w:pPr>
        <w:ind w:firstLine="567"/>
        <w:jc w:val="center"/>
        <w:rPr>
          <w:rFonts w:ascii="GHEA Grapalat" w:hAnsi="GHEA Grapalat" w:cs="Sylfaen"/>
          <w:b/>
          <w:lang w:val="af-ZA"/>
        </w:rPr>
      </w:pPr>
    </w:p>
    <w:p w:rsidR="00E07A84" w:rsidRPr="00A71D81" w:rsidRDefault="00E07A84" w:rsidP="00E07A84">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E07A84" w:rsidRPr="00A71D81" w:rsidRDefault="00E07A84" w:rsidP="00E07A84">
      <w:pPr>
        <w:ind w:firstLine="567"/>
        <w:jc w:val="both"/>
        <w:rPr>
          <w:rFonts w:ascii="GHEA Grapalat" w:hAnsi="GHEA Grapalat"/>
          <w:sz w:val="20"/>
          <w:lang w:val="af-ZA"/>
        </w:rPr>
      </w:pP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E07A84" w:rsidRPr="00A71D81" w:rsidRDefault="00E07A84" w:rsidP="00E07A8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7.</w:t>
      </w:r>
      <w:r w:rsidRPr="00A71D81">
        <w:rPr>
          <w:rFonts w:ascii="GHEA Grapalat" w:hAnsi="GHEA Grapalat" w:cs="Times Armenian"/>
          <w:sz w:val="20"/>
          <w:lang w:val="af-ZA"/>
        </w:rPr>
        <w:tab/>
        <w:t xml:space="preserve"> </w:t>
      </w:r>
    </w:p>
    <w:p w:rsidR="00E07A84" w:rsidRPr="00A71D81" w:rsidRDefault="00E07A84" w:rsidP="00E07A8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E07A84" w:rsidRPr="00A71D81" w:rsidRDefault="00E07A84" w:rsidP="00E07A84">
      <w:pPr>
        <w:ind w:firstLine="567"/>
        <w:jc w:val="both"/>
        <w:rPr>
          <w:rFonts w:ascii="GHEA Grapalat" w:hAnsi="GHEA Grapalat"/>
          <w:sz w:val="20"/>
          <w:lang w:val="af-ZA"/>
        </w:rPr>
      </w:pPr>
    </w:p>
    <w:p w:rsidR="00E07A84" w:rsidRPr="00A71D81" w:rsidRDefault="00E07A84" w:rsidP="00E07A84">
      <w:pPr>
        <w:ind w:firstLine="567"/>
        <w:jc w:val="both"/>
        <w:rPr>
          <w:rFonts w:ascii="GHEA Grapalat" w:hAnsi="GHEA Grapalat"/>
          <w:sz w:val="20"/>
          <w:lang w:val="af-ZA"/>
        </w:rPr>
      </w:pPr>
    </w:p>
    <w:p w:rsidR="00E07A84" w:rsidRPr="00A71D81" w:rsidRDefault="00E07A84" w:rsidP="00E07A84">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11027">
        <w:rPr>
          <w:rFonts w:ascii="GHEA Grapalat" w:hAnsi="GHEA Grapalat" w:cs="Sylfaen"/>
          <w:b/>
          <w:sz w:val="20"/>
        </w:rPr>
        <w:t>ԳՆԱՆՇՄԱՆ</w:t>
      </w:r>
      <w:r w:rsidR="00111027" w:rsidRPr="008204F8">
        <w:rPr>
          <w:rFonts w:ascii="GHEA Grapalat" w:hAnsi="GHEA Grapalat" w:cs="Sylfaen"/>
          <w:b/>
          <w:sz w:val="20"/>
          <w:lang w:val="af-ZA"/>
        </w:rPr>
        <w:t xml:space="preserve"> </w:t>
      </w:r>
      <w:proofErr w:type="gramStart"/>
      <w:r w:rsidR="00111027">
        <w:rPr>
          <w:rFonts w:ascii="GHEA Grapalat" w:hAnsi="GHEA Grapalat" w:cs="Sylfaen"/>
          <w:b/>
          <w:sz w:val="20"/>
        </w:rPr>
        <w:t>ՀԱՐՑՄԱՆ</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E07A84" w:rsidRPr="00A71D81" w:rsidRDefault="00E07A84" w:rsidP="00E07A84">
      <w:pPr>
        <w:ind w:firstLine="567"/>
        <w:jc w:val="both"/>
        <w:rPr>
          <w:rFonts w:ascii="GHEA Grapalat" w:hAnsi="GHEA Grapalat"/>
          <w:sz w:val="20"/>
          <w:lang w:val="af-ZA"/>
        </w:rPr>
      </w:pP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E07A84" w:rsidRPr="00A71D81" w:rsidRDefault="00E07A84" w:rsidP="00E07A8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E07A84" w:rsidRPr="00A71D81" w:rsidRDefault="00E07A84" w:rsidP="00E07A8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rsidR="00E07A84" w:rsidRPr="00A71D81" w:rsidRDefault="00E07A84" w:rsidP="00E07A84">
      <w:pPr>
        <w:ind w:firstLine="1134"/>
        <w:jc w:val="both"/>
        <w:rPr>
          <w:rFonts w:ascii="GHEA Grapalat" w:hAnsi="GHEA Grapalat" w:cs="Times Armenian"/>
          <w:sz w:val="20"/>
          <w:lang w:val="af-ZA"/>
        </w:rPr>
      </w:pPr>
    </w:p>
    <w:p w:rsidR="00E07A84" w:rsidRPr="00A71D81" w:rsidRDefault="00E07A84" w:rsidP="00E07A84">
      <w:pPr>
        <w:ind w:firstLine="1134"/>
        <w:jc w:val="both"/>
        <w:rPr>
          <w:rFonts w:ascii="GHEA Grapalat" w:hAnsi="GHEA Grapalat" w:cs="Times Armenian"/>
          <w:sz w:val="20"/>
          <w:lang w:val="af-ZA"/>
        </w:rPr>
      </w:pPr>
    </w:p>
    <w:p w:rsidR="00E07A84" w:rsidRPr="00A71D81" w:rsidRDefault="00E07A84" w:rsidP="00E07A84">
      <w:pPr>
        <w:ind w:firstLine="1134"/>
        <w:jc w:val="both"/>
        <w:rPr>
          <w:rFonts w:ascii="GHEA Grapalat" w:hAnsi="GHEA Grapalat" w:cs="Times Armenian"/>
          <w:sz w:val="20"/>
          <w:lang w:val="af-ZA"/>
        </w:rPr>
      </w:pPr>
    </w:p>
    <w:p w:rsidR="00E07A84" w:rsidRPr="00A71D81" w:rsidRDefault="00E07A84" w:rsidP="00E07A84">
      <w:pPr>
        <w:ind w:firstLine="1134"/>
        <w:jc w:val="both"/>
        <w:rPr>
          <w:rFonts w:ascii="GHEA Grapalat" w:hAnsi="GHEA Grapalat" w:cs="Times Armenian"/>
          <w:sz w:val="20"/>
          <w:lang w:val="af-ZA"/>
        </w:rPr>
      </w:pPr>
    </w:p>
    <w:p w:rsidR="00E07A84" w:rsidRPr="00A71D81" w:rsidRDefault="00E07A84" w:rsidP="00E07A84">
      <w:pPr>
        <w:ind w:firstLine="1134"/>
        <w:jc w:val="both"/>
        <w:rPr>
          <w:rFonts w:ascii="GHEA Grapalat" w:hAnsi="GHEA Grapalat" w:cs="Times Armenian"/>
          <w:sz w:val="20"/>
          <w:lang w:val="af-ZA"/>
        </w:rPr>
      </w:pPr>
    </w:p>
    <w:p w:rsidR="00E07A84" w:rsidRPr="00A71D81" w:rsidRDefault="00E07A84" w:rsidP="00E07A84">
      <w:pPr>
        <w:ind w:firstLine="1134"/>
        <w:jc w:val="both"/>
        <w:rPr>
          <w:rFonts w:ascii="GHEA Grapalat" w:hAnsi="GHEA Grapalat" w:cs="Times Armenian"/>
          <w:sz w:val="20"/>
          <w:lang w:val="af-ZA"/>
        </w:rPr>
      </w:pPr>
    </w:p>
    <w:p w:rsidR="00E07A84" w:rsidRPr="00A71D81" w:rsidRDefault="00E07A84" w:rsidP="00E07A84">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rsidR="00E07A84" w:rsidRPr="00A71D81" w:rsidRDefault="00E07A84" w:rsidP="00E07A8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01439" w:rsidRPr="000C44FF">
        <w:rPr>
          <w:rFonts w:ascii="GHEA Grapalat" w:hAnsi="GHEA Grapalat"/>
          <w:b/>
          <w:i/>
          <w:sz w:val="22"/>
          <w:szCs w:val="22"/>
          <w:lang w:val="hy-AM"/>
        </w:rPr>
        <w:t>«ԿՏՍ-ԳՀԱՊՁԲ-22/05»</w:t>
      </w:r>
      <w:r w:rsidR="00801439" w:rsidRPr="000C44FF">
        <w:rPr>
          <w:rFonts w:ascii="GHEA Grapalat" w:hAnsi="GHEA Grapalat"/>
          <w:b/>
          <w:i/>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111027">
        <w:rPr>
          <w:rFonts w:ascii="GHEA Grapalat" w:hAnsi="GHEA Grapalat" w:cs="Sylfaen"/>
          <w:sz w:val="20"/>
        </w:rPr>
        <w:t>գնանշման</w:t>
      </w:r>
      <w:r w:rsidR="00111027" w:rsidRPr="00111027">
        <w:rPr>
          <w:rFonts w:ascii="GHEA Grapalat" w:hAnsi="GHEA Grapalat" w:cs="Sylfaen"/>
          <w:sz w:val="20"/>
          <w:lang w:val="af-ZA"/>
        </w:rPr>
        <w:t xml:space="preserve"> </w:t>
      </w:r>
      <w:r w:rsidR="00111027">
        <w:rPr>
          <w:rFonts w:ascii="GHEA Grapalat" w:hAnsi="GHEA Grapalat" w:cs="Sylfaen"/>
          <w:sz w:val="20"/>
        </w:rPr>
        <w:t>հարցման</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rsidR="00801439" w:rsidRPr="00801439" w:rsidRDefault="00E07A84" w:rsidP="00801439">
      <w:pPr>
        <w:pStyle w:val="BodyTextIndent"/>
        <w:spacing w:line="240" w:lineRule="auto"/>
        <w:jc w:val="center"/>
        <w:rPr>
          <w:rFonts w:ascii="GHEA Grapalat" w:hAnsi="GHEA Grapalat"/>
          <w:b/>
          <w:lang w:val="hy-AM"/>
        </w:rPr>
      </w:pPr>
      <w:proofErr w:type="gramStart"/>
      <w:r w:rsidRPr="00A71D81">
        <w:rPr>
          <w:rFonts w:ascii="GHEA Grapalat" w:hAnsi="GHEA Grapalat" w:cs="Sylfaen"/>
        </w:rPr>
        <w:t>Սույն</w:t>
      </w:r>
      <w:r w:rsidRPr="00A71D81">
        <w:rPr>
          <w:rFonts w:ascii="GHEA Grapalat" w:hAnsi="GHEA Grapalat" w:cs="Times Armenian"/>
          <w:lang w:val="af-ZA"/>
        </w:rPr>
        <w:t xml:space="preserve"> </w:t>
      </w:r>
      <w:r w:rsidRPr="00A71D81">
        <w:rPr>
          <w:rFonts w:ascii="GHEA Grapalat" w:hAnsi="GHEA Grapalat" w:cs="Sylfaen"/>
        </w:rPr>
        <w:t>հրավերը</w:t>
      </w:r>
      <w:r w:rsidRPr="00A71D81">
        <w:rPr>
          <w:rFonts w:ascii="GHEA Grapalat" w:hAnsi="GHEA Grapalat" w:cs="Times Armenian"/>
          <w:lang w:val="af-ZA"/>
        </w:rPr>
        <w:t xml:space="preserve"> </w:t>
      </w:r>
      <w:r w:rsidRPr="00A71D81">
        <w:rPr>
          <w:rFonts w:ascii="GHEA Grapalat" w:hAnsi="GHEA Grapalat" w:cs="Sylfaen"/>
        </w:rPr>
        <w:t>կազմվել</w:t>
      </w:r>
      <w:r w:rsidRPr="00A71D81">
        <w:rPr>
          <w:rFonts w:ascii="GHEA Grapalat" w:hAnsi="GHEA Grapalat" w:cs="Times Armenian"/>
          <w:lang w:val="af-ZA"/>
        </w:rPr>
        <w:t xml:space="preserve"> </w:t>
      </w:r>
      <w:r w:rsidRPr="00A71D81">
        <w:rPr>
          <w:rFonts w:ascii="GHEA Grapalat" w:hAnsi="GHEA Grapalat" w:cs="Sylfaen"/>
        </w:rPr>
        <w:t>է</w:t>
      </w:r>
      <w:r w:rsidRPr="00A71D81">
        <w:rPr>
          <w:rFonts w:ascii="GHEA Grapalat" w:hAnsi="GHEA Grapalat" w:cs="Times Armenian"/>
          <w:lang w:val="af-ZA"/>
        </w:rPr>
        <w:t xml:space="preserve"> </w:t>
      </w:r>
      <w:r w:rsidRPr="00A71D81">
        <w:rPr>
          <w:rFonts w:ascii="GHEA Grapalat" w:hAnsi="GHEA Grapalat" w:cs="Times Armenian"/>
        </w:rPr>
        <w:t>գ</w:t>
      </w:r>
      <w:r w:rsidRPr="00A71D81">
        <w:rPr>
          <w:rFonts w:ascii="GHEA Grapalat" w:hAnsi="GHEA Grapalat" w:cs="Sylfaen"/>
        </w:rPr>
        <w:t>նումների</w:t>
      </w:r>
      <w:r w:rsidRPr="00A71D81">
        <w:rPr>
          <w:rFonts w:ascii="GHEA Grapalat" w:hAnsi="GHEA Grapalat" w:cs="Times Armenian"/>
          <w:lang w:val="af-ZA"/>
        </w:rPr>
        <w:t xml:space="preserve"> </w:t>
      </w:r>
      <w:r w:rsidRPr="00A71D81">
        <w:rPr>
          <w:rFonts w:ascii="GHEA Grapalat" w:hAnsi="GHEA Grapalat" w:cs="Sylfaen"/>
        </w:rPr>
        <w:t>մասին</w:t>
      </w:r>
      <w:r w:rsidRPr="00A71D81">
        <w:rPr>
          <w:rFonts w:ascii="GHEA Grapalat" w:hAnsi="GHEA Grapalat" w:cs="Sylfaen"/>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r w:rsidRPr="00A71D81">
        <w:rPr>
          <w:rFonts w:ascii="GHEA Grapalat" w:hAnsi="GHEA Grapalat" w:cs="Sylfaen"/>
        </w:rPr>
        <w:t>օրենսդրության</w:t>
      </w:r>
      <w:r w:rsidRPr="00A71D81">
        <w:rPr>
          <w:rFonts w:ascii="GHEA Grapalat" w:hAnsi="GHEA Grapalat" w:cs="Times Armenian"/>
          <w:lang w:val="af-ZA"/>
        </w:rPr>
        <w:t xml:space="preserve">, </w:t>
      </w:r>
      <w:r w:rsidRPr="00A71D81">
        <w:rPr>
          <w:rFonts w:ascii="GHEA Grapalat" w:hAnsi="GHEA Grapalat" w:cs="Sylfaen"/>
        </w:rPr>
        <w:t>այդ</w:t>
      </w:r>
      <w:r w:rsidRPr="00A71D81">
        <w:rPr>
          <w:rFonts w:ascii="GHEA Grapalat" w:hAnsi="GHEA Grapalat" w:cs="Times Armenian"/>
          <w:lang w:val="af-ZA"/>
        </w:rPr>
        <w:t xml:space="preserve"> </w:t>
      </w:r>
      <w:r w:rsidRPr="00A71D81">
        <w:rPr>
          <w:rFonts w:ascii="GHEA Grapalat" w:hAnsi="GHEA Grapalat" w:cs="Sylfaen"/>
        </w:rPr>
        <w:t>թվում</w:t>
      </w:r>
      <w:r w:rsidRPr="00A71D81">
        <w:rPr>
          <w:rFonts w:ascii="GHEA Grapalat" w:hAnsi="GHEA Grapalat" w:cs="Times Armenian"/>
          <w:lang w:val="af-ZA"/>
        </w:rPr>
        <w:t>`</w:t>
      </w:r>
      <w:r w:rsidRPr="00A71D81">
        <w:rPr>
          <w:rFonts w:ascii="GHEA Grapalat" w:hAnsi="GHEA Grapalat"/>
          <w:lang w:val="af-ZA"/>
        </w:rPr>
        <w:t xml:space="preserve"> «</w:t>
      </w:r>
      <w:r w:rsidRPr="00A71D81">
        <w:rPr>
          <w:rFonts w:ascii="GHEA Grapalat" w:hAnsi="GHEA Grapalat" w:cs="Sylfaen"/>
        </w:rPr>
        <w:t>Գնումների</w:t>
      </w:r>
      <w:r w:rsidRPr="00A71D81">
        <w:rPr>
          <w:rFonts w:ascii="GHEA Grapalat" w:hAnsi="GHEA Grapalat" w:cs="Times Armenian"/>
          <w:lang w:val="af-ZA"/>
        </w:rPr>
        <w:t xml:space="preserve"> </w:t>
      </w:r>
      <w:r w:rsidRPr="00A71D81">
        <w:rPr>
          <w:rFonts w:ascii="GHEA Grapalat" w:hAnsi="GHEA Grapalat" w:cs="Sylfaen"/>
        </w:rPr>
        <w:t>մասին</w:t>
      </w:r>
      <w:r w:rsidRPr="00A71D81">
        <w:rPr>
          <w:rFonts w:ascii="GHEA Grapalat" w:hAnsi="GHEA Grapalat"/>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r w:rsidRPr="00A71D81">
        <w:rPr>
          <w:rFonts w:ascii="GHEA Grapalat" w:hAnsi="GHEA Grapalat" w:cs="Sylfaen"/>
        </w:rPr>
        <w:t>օրենքի</w:t>
      </w:r>
      <w:r w:rsidRPr="00A71D81">
        <w:rPr>
          <w:rFonts w:ascii="GHEA Grapalat" w:hAnsi="GHEA Grapalat" w:cs="Times Armenian"/>
          <w:lang w:val="af-ZA"/>
        </w:rPr>
        <w:t xml:space="preserve"> (</w:t>
      </w:r>
      <w:r w:rsidRPr="00A71D81">
        <w:rPr>
          <w:rFonts w:ascii="GHEA Grapalat" w:hAnsi="GHEA Grapalat" w:cs="Sylfaen"/>
        </w:rPr>
        <w:t>այսուհետ</w:t>
      </w:r>
      <w:r w:rsidRPr="00A71D81">
        <w:rPr>
          <w:rFonts w:ascii="GHEA Grapalat" w:hAnsi="GHEA Grapalat" w:cs="Times Armenian"/>
          <w:lang w:val="af-ZA"/>
        </w:rPr>
        <w:t xml:space="preserve">` </w:t>
      </w:r>
      <w:r w:rsidRPr="00A71D81">
        <w:rPr>
          <w:rFonts w:ascii="GHEA Grapalat" w:hAnsi="GHEA Grapalat" w:cs="Sylfaen"/>
        </w:rPr>
        <w:t>Օրենք</w:t>
      </w:r>
      <w:r w:rsidRPr="00A71D81">
        <w:rPr>
          <w:rFonts w:ascii="GHEA Grapalat" w:hAnsi="GHEA Grapalat" w:cs="Times Armenian"/>
          <w:lang w:val="af-ZA"/>
        </w:rPr>
        <w:t xml:space="preserve">), </w:t>
      </w:r>
      <w:r w:rsidRPr="00A71D81">
        <w:rPr>
          <w:rFonts w:ascii="GHEA Grapalat" w:hAnsi="GHEA Grapalat" w:cs="Sylfaen"/>
        </w:rPr>
        <w:t>ՀՀ</w:t>
      </w:r>
      <w:r w:rsidRPr="00A71D81">
        <w:rPr>
          <w:rFonts w:ascii="GHEA Grapalat" w:hAnsi="GHEA Grapalat" w:cs="Times Armenian"/>
          <w:lang w:val="af-ZA"/>
        </w:rPr>
        <w:t xml:space="preserve"> </w:t>
      </w:r>
      <w:r w:rsidRPr="00A71D81">
        <w:rPr>
          <w:rFonts w:ascii="GHEA Grapalat" w:hAnsi="GHEA Grapalat" w:cs="Sylfaen"/>
        </w:rPr>
        <w:t>կառավարության</w:t>
      </w:r>
      <w:r w:rsidRPr="00A71D81">
        <w:rPr>
          <w:rFonts w:ascii="GHEA Grapalat" w:hAnsi="GHEA Grapalat" w:cs="Times Armenian"/>
          <w:lang w:val="af-ZA"/>
        </w:rPr>
        <w:t xml:space="preserve"> 2017</w:t>
      </w:r>
      <w:r w:rsidRPr="00A71D81">
        <w:rPr>
          <w:rFonts w:ascii="GHEA Grapalat" w:hAnsi="GHEA Grapalat" w:cs="Sylfaen"/>
        </w:rPr>
        <w:t>թ</w:t>
      </w:r>
      <w:r w:rsidRPr="00A71D81">
        <w:rPr>
          <w:rFonts w:ascii="GHEA Grapalat" w:hAnsi="GHEA Grapalat" w:cs="Times Armenian"/>
          <w:lang w:val="af-ZA"/>
        </w:rPr>
        <w:t>.</w:t>
      </w:r>
      <w:proofErr w:type="gramEnd"/>
      <w:r w:rsidRPr="00A71D81">
        <w:rPr>
          <w:rFonts w:ascii="GHEA Grapalat" w:hAnsi="GHEA Grapalat" w:cs="Times Armenian"/>
          <w:lang w:val="af-ZA"/>
        </w:rPr>
        <w:t xml:space="preserve"> մայիսի 4-ի N 526-</w:t>
      </w:r>
      <w:r w:rsidRPr="00A71D81">
        <w:rPr>
          <w:rFonts w:ascii="GHEA Grapalat" w:hAnsi="GHEA Grapalat" w:cs="Sylfaen"/>
        </w:rPr>
        <w:t>Ն</w:t>
      </w:r>
      <w:r w:rsidRPr="00A71D81">
        <w:rPr>
          <w:rFonts w:ascii="GHEA Grapalat" w:hAnsi="GHEA Grapalat" w:cs="Times Armenian"/>
          <w:lang w:val="af-ZA"/>
        </w:rPr>
        <w:t xml:space="preserve"> </w:t>
      </w:r>
      <w:r w:rsidRPr="00A71D81">
        <w:rPr>
          <w:rFonts w:ascii="GHEA Grapalat" w:hAnsi="GHEA Grapalat" w:cs="Sylfaen"/>
        </w:rPr>
        <w:t>որոշմամբ</w:t>
      </w:r>
      <w:r w:rsidRPr="00A71D81">
        <w:rPr>
          <w:rFonts w:ascii="GHEA Grapalat" w:hAnsi="GHEA Grapalat" w:cs="Times Armenian"/>
          <w:lang w:val="af-ZA"/>
        </w:rPr>
        <w:t xml:space="preserve"> </w:t>
      </w:r>
      <w:r w:rsidRPr="00A71D81">
        <w:rPr>
          <w:rFonts w:ascii="GHEA Grapalat" w:hAnsi="GHEA Grapalat" w:cs="Sylfaen"/>
        </w:rPr>
        <w:t>հաստատված</w:t>
      </w:r>
      <w:r w:rsidRPr="00A71D81">
        <w:rPr>
          <w:rFonts w:ascii="GHEA Grapalat" w:hAnsi="GHEA Grapalat" w:cs="Times Armenian"/>
          <w:lang w:val="af-ZA"/>
        </w:rPr>
        <w:t xml:space="preserve"> «</w:t>
      </w:r>
      <w:r w:rsidRPr="00A71D81">
        <w:rPr>
          <w:rFonts w:ascii="GHEA Grapalat" w:hAnsi="GHEA Grapalat" w:cs="Sylfaen"/>
        </w:rPr>
        <w:t>Գնումների</w:t>
      </w:r>
      <w:r w:rsidRPr="00A71D81">
        <w:rPr>
          <w:rFonts w:ascii="GHEA Grapalat" w:hAnsi="GHEA Grapalat" w:cs="Times Armenian"/>
          <w:lang w:val="af-ZA"/>
        </w:rPr>
        <w:t xml:space="preserve"> </w:t>
      </w:r>
      <w:r w:rsidRPr="00A71D81">
        <w:rPr>
          <w:rFonts w:ascii="GHEA Grapalat" w:hAnsi="GHEA Grapalat" w:cs="Times Armenian"/>
        </w:rPr>
        <w:t>գ</w:t>
      </w:r>
      <w:r w:rsidRPr="00A71D81">
        <w:rPr>
          <w:rFonts w:ascii="GHEA Grapalat" w:hAnsi="GHEA Grapalat" w:cs="Sylfaen"/>
        </w:rPr>
        <w:t>ործընթացի</w:t>
      </w:r>
      <w:r w:rsidRPr="00A71D81">
        <w:rPr>
          <w:rFonts w:ascii="GHEA Grapalat" w:hAnsi="GHEA Grapalat" w:cs="Times Armenian"/>
          <w:lang w:val="af-ZA"/>
        </w:rPr>
        <w:t xml:space="preserve"> </w:t>
      </w:r>
      <w:r w:rsidRPr="00A71D81">
        <w:rPr>
          <w:rFonts w:ascii="GHEA Grapalat" w:hAnsi="GHEA Grapalat" w:cs="Sylfaen"/>
        </w:rPr>
        <w:t>կազմակերպման</w:t>
      </w:r>
      <w:r w:rsidRPr="00A71D81">
        <w:rPr>
          <w:rFonts w:ascii="GHEA Grapalat" w:hAnsi="GHEA Grapalat"/>
          <w:lang w:val="af-ZA"/>
        </w:rPr>
        <w:t xml:space="preserve">» </w:t>
      </w:r>
      <w:r w:rsidRPr="00A71D81">
        <w:rPr>
          <w:rFonts w:ascii="GHEA Grapalat" w:hAnsi="GHEA Grapalat" w:cs="Sylfaen"/>
        </w:rPr>
        <w:t>կար</w:t>
      </w:r>
      <w:r w:rsidRPr="00A71D81">
        <w:rPr>
          <w:rFonts w:ascii="GHEA Grapalat" w:hAnsi="GHEA Grapalat" w:cs="Times Armenian"/>
        </w:rPr>
        <w:t>գ</w:t>
      </w:r>
      <w:r w:rsidRPr="00A71D81">
        <w:rPr>
          <w:rFonts w:ascii="GHEA Grapalat" w:hAnsi="GHEA Grapalat" w:cs="Sylfaen"/>
        </w:rPr>
        <w:t>ի</w:t>
      </w:r>
      <w:r w:rsidRPr="00A71D81">
        <w:rPr>
          <w:rFonts w:ascii="GHEA Grapalat" w:hAnsi="GHEA Grapalat" w:cs="Times Armenian"/>
          <w:lang w:val="af-ZA"/>
        </w:rPr>
        <w:t xml:space="preserve"> (</w:t>
      </w:r>
      <w:r w:rsidRPr="00A71D81">
        <w:rPr>
          <w:rFonts w:ascii="GHEA Grapalat" w:hAnsi="GHEA Grapalat" w:cs="Sylfaen"/>
        </w:rPr>
        <w:t>այսուհետ</w:t>
      </w:r>
      <w:r w:rsidRPr="00A71D81">
        <w:rPr>
          <w:rFonts w:ascii="GHEA Grapalat" w:hAnsi="GHEA Grapalat" w:cs="Times Armenian"/>
          <w:lang w:val="af-ZA"/>
        </w:rPr>
        <w:t xml:space="preserve">` </w:t>
      </w:r>
      <w:r w:rsidRPr="00A71D81">
        <w:rPr>
          <w:rFonts w:ascii="GHEA Grapalat" w:hAnsi="GHEA Grapalat" w:cs="Sylfaen"/>
        </w:rPr>
        <w:t>Կար</w:t>
      </w:r>
      <w:r w:rsidRPr="00A71D81">
        <w:rPr>
          <w:rFonts w:ascii="GHEA Grapalat" w:hAnsi="GHEA Grapalat" w:cs="Times Armenian"/>
        </w:rPr>
        <w:t>գ</w:t>
      </w:r>
      <w:r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r w:rsidRPr="00A71D81">
        <w:rPr>
          <w:rFonts w:ascii="GHEA Grapalat" w:hAnsi="GHEA Grapalat" w:cs="Sylfaen"/>
        </w:rPr>
        <w:t>այլ</w:t>
      </w:r>
      <w:r w:rsidRPr="00A71D81">
        <w:rPr>
          <w:rFonts w:ascii="GHEA Grapalat" w:hAnsi="GHEA Grapalat" w:cs="Times Armenian"/>
          <w:lang w:val="af-ZA"/>
        </w:rPr>
        <w:t xml:space="preserve"> </w:t>
      </w:r>
      <w:r w:rsidRPr="00A71D81">
        <w:rPr>
          <w:rFonts w:ascii="GHEA Grapalat" w:hAnsi="GHEA Grapalat" w:cs="Sylfaen"/>
        </w:rPr>
        <w:t>իրավական</w:t>
      </w:r>
      <w:r w:rsidRPr="00A71D81">
        <w:rPr>
          <w:rFonts w:ascii="GHEA Grapalat" w:hAnsi="GHEA Grapalat" w:cs="Times Armenian"/>
          <w:lang w:val="af-ZA"/>
        </w:rPr>
        <w:t xml:space="preserve"> </w:t>
      </w:r>
      <w:r w:rsidRPr="00A71D81">
        <w:rPr>
          <w:rFonts w:ascii="GHEA Grapalat" w:hAnsi="GHEA Grapalat" w:cs="Sylfaen"/>
        </w:rPr>
        <w:t>ակտերի</w:t>
      </w:r>
      <w:r w:rsidRPr="00A71D81">
        <w:rPr>
          <w:rFonts w:ascii="GHEA Grapalat" w:hAnsi="GHEA Grapalat" w:cs="Times Armenian"/>
          <w:lang w:val="af-ZA"/>
        </w:rPr>
        <w:t xml:space="preserve"> </w:t>
      </w:r>
      <w:r w:rsidRPr="00A71D81">
        <w:rPr>
          <w:rFonts w:ascii="GHEA Grapalat" w:hAnsi="GHEA Grapalat" w:cs="Sylfaen"/>
        </w:rPr>
        <w:t>պահանջներին</w:t>
      </w:r>
      <w:r w:rsidRPr="00A71D81">
        <w:rPr>
          <w:rFonts w:ascii="GHEA Grapalat" w:hAnsi="GHEA Grapalat" w:cs="Times Armenian"/>
          <w:lang w:val="af-ZA"/>
        </w:rPr>
        <w:t xml:space="preserve"> </w:t>
      </w:r>
      <w:r w:rsidRPr="00A71D81">
        <w:rPr>
          <w:rFonts w:ascii="GHEA Grapalat" w:hAnsi="GHEA Grapalat" w:cs="Sylfaen"/>
        </w:rPr>
        <w:t>համապատասխան</w:t>
      </w:r>
      <w:r w:rsidRPr="00A71D81">
        <w:rPr>
          <w:rFonts w:ascii="GHEA Grapalat" w:hAnsi="GHEA Grapalat" w:cs="Times Armenian"/>
          <w:lang w:val="af-ZA"/>
        </w:rPr>
        <w:t xml:space="preserve"> </w:t>
      </w:r>
      <w:r w:rsidRPr="00A71D81">
        <w:rPr>
          <w:rFonts w:ascii="GHEA Grapalat" w:hAnsi="GHEA Grapalat" w:cs="Sylfaen"/>
        </w:rPr>
        <w:t>և</w:t>
      </w:r>
      <w:r w:rsidRPr="00A71D81">
        <w:rPr>
          <w:rFonts w:ascii="GHEA Grapalat" w:hAnsi="GHEA Grapalat" w:cs="Times Armenian"/>
          <w:lang w:val="af-ZA"/>
        </w:rPr>
        <w:t xml:space="preserve"> </w:t>
      </w:r>
      <w:r w:rsidRPr="00A71D81">
        <w:rPr>
          <w:rFonts w:ascii="GHEA Grapalat" w:hAnsi="GHEA Grapalat" w:cs="Sylfaen"/>
        </w:rPr>
        <w:t>նպատակ</w:t>
      </w:r>
      <w:r w:rsidRPr="00A71D81">
        <w:rPr>
          <w:rFonts w:ascii="GHEA Grapalat" w:hAnsi="GHEA Grapalat" w:cs="Times Armenian"/>
          <w:lang w:val="af-ZA"/>
        </w:rPr>
        <w:t xml:space="preserve"> </w:t>
      </w:r>
      <w:r w:rsidRPr="00A71D81">
        <w:rPr>
          <w:rFonts w:ascii="GHEA Grapalat" w:hAnsi="GHEA Grapalat" w:cs="Sylfaen"/>
        </w:rPr>
        <w:t>ունի</w:t>
      </w:r>
      <w:r w:rsidR="00801439">
        <w:rPr>
          <w:rFonts w:ascii="GHEA Grapalat" w:hAnsi="GHEA Grapalat" w:cs="Sylfaen"/>
          <w:lang w:val="hy-AM"/>
        </w:rPr>
        <w:t xml:space="preserve"> </w:t>
      </w:r>
      <w:r w:rsidR="000B2CE4" w:rsidRPr="00D724BA">
        <w:rPr>
          <w:rFonts w:ascii="GHEA Grapalat" w:hAnsi="GHEA Grapalat" w:cs="Sylfaen"/>
          <w:lang w:val="hy-AM"/>
        </w:rPr>
        <w:t xml:space="preserve"> </w:t>
      </w:r>
      <w:r w:rsidR="00801439" w:rsidRPr="00801439">
        <w:rPr>
          <w:rFonts w:ascii="GHEA Grapalat" w:hAnsi="GHEA Grapalat"/>
          <w:b/>
          <w:lang w:val="hy-AM"/>
        </w:rPr>
        <w:t>«Կ</w:t>
      </w:r>
      <w:r w:rsidR="00801439" w:rsidRPr="00801439">
        <w:rPr>
          <w:rFonts w:ascii="GHEA Grapalat" w:hAnsi="GHEA Grapalat"/>
          <w:b/>
          <w:lang w:val="pt-BR"/>
        </w:rPr>
        <w:t>ոմունալ տնտեսություն,</w:t>
      </w:r>
      <w:r w:rsidR="00801439" w:rsidRPr="00801439">
        <w:rPr>
          <w:rFonts w:ascii="GHEA Grapalat" w:hAnsi="GHEA Grapalat"/>
          <w:b/>
          <w:lang w:val="hy-AM"/>
        </w:rPr>
        <w:t xml:space="preserve"> </w:t>
      </w:r>
      <w:r w:rsidR="00801439" w:rsidRPr="00801439">
        <w:rPr>
          <w:rFonts w:ascii="GHEA Grapalat" w:hAnsi="GHEA Grapalat"/>
          <w:b/>
          <w:lang w:val="pt-BR"/>
        </w:rPr>
        <w:t>աղբահանություն</w:t>
      </w:r>
    </w:p>
    <w:p w:rsidR="00E07A84" w:rsidRPr="00A71D81" w:rsidRDefault="00801439" w:rsidP="00801439">
      <w:pPr>
        <w:ind w:firstLine="567"/>
        <w:jc w:val="both"/>
        <w:rPr>
          <w:rFonts w:ascii="GHEA Grapalat" w:hAnsi="GHEA Grapalat"/>
          <w:sz w:val="20"/>
          <w:lang w:val="af-ZA"/>
        </w:rPr>
      </w:pPr>
      <w:r w:rsidRPr="00801439">
        <w:rPr>
          <w:rFonts w:ascii="GHEA Grapalat" w:hAnsi="GHEA Grapalat"/>
          <w:b/>
          <w:i/>
          <w:sz w:val="20"/>
          <w:szCs w:val="20"/>
          <w:lang w:val="hy-AM"/>
        </w:rPr>
        <w:t>եվ</w:t>
      </w:r>
      <w:r w:rsidRPr="00801439">
        <w:rPr>
          <w:rFonts w:ascii="GHEA Grapalat" w:hAnsi="GHEA Grapalat"/>
          <w:b/>
          <w:i/>
          <w:sz w:val="20"/>
          <w:szCs w:val="20"/>
          <w:lang w:val="pt-BR"/>
        </w:rPr>
        <w:t xml:space="preserve"> սանմաքրում</w:t>
      </w:r>
      <w:r w:rsidRPr="00801439">
        <w:rPr>
          <w:rFonts w:ascii="GHEA Grapalat" w:hAnsi="GHEA Grapalat"/>
          <w:b/>
          <w:i/>
          <w:sz w:val="20"/>
          <w:szCs w:val="20"/>
          <w:lang w:val="hy-AM"/>
        </w:rPr>
        <w:t>»</w:t>
      </w:r>
      <w:r w:rsidRPr="00801439">
        <w:rPr>
          <w:rFonts w:ascii="GHEA Grapalat" w:hAnsi="GHEA Grapalat"/>
          <w:b/>
          <w:i/>
          <w:sz w:val="20"/>
          <w:szCs w:val="20"/>
          <w:lang w:val="pt-BR"/>
        </w:rPr>
        <w:t xml:space="preserve">  հիմնարկ</w:t>
      </w:r>
      <w:r w:rsidRPr="00801439">
        <w:rPr>
          <w:rFonts w:ascii="GHEA Grapalat" w:hAnsi="GHEA Grapalat" w:cs="Sylfaen"/>
          <w:b/>
          <w:i/>
          <w:sz w:val="20"/>
          <w:szCs w:val="20"/>
          <w:lang w:val="hy-AM"/>
        </w:rPr>
        <w:t>ի</w:t>
      </w:r>
      <w:r>
        <w:rPr>
          <w:rFonts w:ascii="GHEA Grapalat" w:hAnsi="GHEA Grapalat" w:cs="Sylfaen"/>
          <w:b/>
          <w:sz w:val="20"/>
          <w:szCs w:val="20"/>
          <w:lang w:val="hy-AM"/>
        </w:rPr>
        <w:t xml:space="preserve"> </w:t>
      </w:r>
      <w:r w:rsidR="00E07A84" w:rsidRPr="00A71D81">
        <w:rPr>
          <w:rFonts w:ascii="GHEA Grapalat" w:hAnsi="GHEA Grapalat"/>
          <w:sz w:val="20"/>
          <w:lang w:val="af-ZA"/>
        </w:rPr>
        <w:t xml:space="preserve"> </w:t>
      </w:r>
      <w:r w:rsidR="00E07A84" w:rsidRPr="00A71D81">
        <w:rPr>
          <w:rFonts w:ascii="GHEA Grapalat" w:hAnsi="GHEA Grapalat" w:cs="Times Armenian"/>
          <w:sz w:val="20"/>
          <w:lang w:val="af-ZA"/>
        </w:rPr>
        <w:t>(</w:t>
      </w:r>
      <w:r w:rsidR="00E07A84" w:rsidRPr="00801439">
        <w:rPr>
          <w:rFonts w:ascii="GHEA Grapalat" w:hAnsi="GHEA Grapalat" w:cs="Sylfaen"/>
          <w:sz w:val="20"/>
          <w:lang w:val="hy-AM"/>
        </w:rPr>
        <w:t>այսուհետ</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պատվիրատու</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կողմից</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հայտարարված</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ընթացակար</w:t>
      </w:r>
      <w:r w:rsidR="00E07A84" w:rsidRPr="00801439">
        <w:rPr>
          <w:rFonts w:ascii="GHEA Grapalat" w:hAnsi="GHEA Grapalat" w:cs="Times Armenian"/>
          <w:sz w:val="20"/>
          <w:lang w:val="hy-AM"/>
        </w:rPr>
        <w:t>գ</w:t>
      </w:r>
      <w:r w:rsidR="00E07A84" w:rsidRPr="00801439">
        <w:rPr>
          <w:rFonts w:ascii="GHEA Grapalat" w:hAnsi="GHEA Grapalat" w:cs="Sylfaen"/>
          <w:sz w:val="20"/>
          <w:lang w:val="hy-AM"/>
        </w:rPr>
        <w:t>ին</w:t>
      </w:r>
      <w:r w:rsidR="00E07A84" w:rsidRPr="00A71D81">
        <w:rPr>
          <w:rFonts w:ascii="GHEA Grapalat" w:hAnsi="GHEA Grapalat" w:cs="Sylfaen"/>
          <w:sz w:val="20"/>
          <w:lang w:val="af-ZA"/>
        </w:rPr>
        <w:t xml:space="preserve"> </w:t>
      </w:r>
      <w:r w:rsidR="00E07A84" w:rsidRPr="00801439">
        <w:rPr>
          <w:rFonts w:ascii="GHEA Grapalat" w:hAnsi="GHEA Grapalat" w:cs="Sylfaen"/>
          <w:sz w:val="20"/>
          <w:lang w:val="hy-AM"/>
        </w:rPr>
        <w:t>մասնակցելու</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մտադրություն</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ունեցող</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անձանց</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այսուհետ</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մասնակից</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տեղեկացնելու</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ընթացակար</w:t>
      </w:r>
      <w:r w:rsidR="00E07A84" w:rsidRPr="00801439">
        <w:rPr>
          <w:rFonts w:ascii="GHEA Grapalat" w:hAnsi="GHEA Grapalat" w:cs="Times Armenian"/>
          <w:sz w:val="20"/>
          <w:lang w:val="hy-AM"/>
        </w:rPr>
        <w:t>գ</w:t>
      </w:r>
      <w:r w:rsidR="00E07A84" w:rsidRPr="00801439">
        <w:rPr>
          <w:rFonts w:ascii="GHEA Grapalat" w:hAnsi="GHEA Grapalat" w:cs="Sylfaen"/>
          <w:sz w:val="20"/>
          <w:lang w:val="hy-AM"/>
        </w:rPr>
        <w:t>ի</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պայմանների</w:t>
      </w:r>
      <w:r w:rsidR="00E07A84" w:rsidRPr="00A71D81">
        <w:rPr>
          <w:rFonts w:ascii="GHEA Grapalat" w:hAnsi="GHEA Grapalat" w:cs="Times Armenian"/>
          <w:sz w:val="20"/>
          <w:lang w:val="af-ZA"/>
        </w:rPr>
        <w:t xml:space="preserve">` </w:t>
      </w:r>
      <w:r w:rsidR="00E07A84" w:rsidRPr="00801439">
        <w:rPr>
          <w:rFonts w:ascii="GHEA Grapalat" w:hAnsi="GHEA Grapalat" w:cs="Times Armenian"/>
          <w:sz w:val="20"/>
          <w:lang w:val="hy-AM"/>
        </w:rPr>
        <w:t>գ</w:t>
      </w:r>
      <w:r w:rsidR="00E07A84" w:rsidRPr="00801439">
        <w:rPr>
          <w:rFonts w:ascii="GHEA Grapalat" w:hAnsi="GHEA Grapalat" w:cs="Sylfaen"/>
          <w:sz w:val="20"/>
          <w:lang w:val="hy-AM"/>
        </w:rPr>
        <w:t>նման</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առարկայի</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ընթացակար</w:t>
      </w:r>
      <w:r w:rsidR="00E07A84" w:rsidRPr="00801439">
        <w:rPr>
          <w:rFonts w:ascii="GHEA Grapalat" w:hAnsi="GHEA Grapalat" w:cs="Times Armenian"/>
          <w:sz w:val="20"/>
          <w:lang w:val="hy-AM"/>
        </w:rPr>
        <w:t>գ</w:t>
      </w:r>
      <w:r w:rsidR="00E07A84" w:rsidRPr="00801439">
        <w:rPr>
          <w:rFonts w:ascii="GHEA Grapalat" w:hAnsi="GHEA Grapalat" w:cs="Sylfaen"/>
          <w:sz w:val="20"/>
          <w:lang w:val="hy-AM"/>
        </w:rPr>
        <w:t>ի</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անցկացման</w:t>
      </w:r>
      <w:r w:rsidR="00E07A84" w:rsidRPr="00A71D81">
        <w:rPr>
          <w:rFonts w:ascii="GHEA Grapalat" w:hAnsi="GHEA Grapalat" w:cs="Times Armenian"/>
          <w:sz w:val="20"/>
          <w:lang w:val="af-ZA"/>
        </w:rPr>
        <w:t xml:space="preserve">, </w:t>
      </w:r>
      <w:r w:rsidR="00E07A84" w:rsidRPr="00A71D81">
        <w:rPr>
          <w:rFonts w:ascii="GHEA Grapalat" w:hAnsi="GHEA Grapalat" w:cs="Sylfaen"/>
          <w:sz w:val="20"/>
          <w:lang w:val="hy-AM"/>
        </w:rPr>
        <w:t>ընտրված մասնակցին</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որոշելու</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և</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նրա</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հետ</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պայմանա</w:t>
      </w:r>
      <w:r w:rsidR="00E07A84" w:rsidRPr="00801439">
        <w:rPr>
          <w:rFonts w:ascii="GHEA Grapalat" w:hAnsi="GHEA Grapalat" w:cs="Times Armenian"/>
          <w:sz w:val="20"/>
          <w:lang w:val="hy-AM"/>
        </w:rPr>
        <w:t>գ</w:t>
      </w:r>
      <w:r w:rsidR="00E07A84" w:rsidRPr="00801439">
        <w:rPr>
          <w:rFonts w:ascii="GHEA Grapalat" w:hAnsi="GHEA Grapalat" w:cs="Sylfaen"/>
          <w:sz w:val="20"/>
          <w:lang w:val="hy-AM"/>
        </w:rPr>
        <w:t>իր</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կնքելու</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մասին</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ինչպես</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նաև</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օժանդակելու</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ընթացակար</w:t>
      </w:r>
      <w:r w:rsidR="00E07A84" w:rsidRPr="00801439">
        <w:rPr>
          <w:rFonts w:ascii="GHEA Grapalat" w:hAnsi="GHEA Grapalat" w:cs="Times Armenian"/>
          <w:sz w:val="20"/>
          <w:lang w:val="hy-AM"/>
        </w:rPr>
        <w:t>գ</w:t>
      </w:r>
      <w:r w:rsidR="00E07A84" w:rsidRPr="00801439">
        <w:rPr>
          <w:rFonts w:ascii="GHEA Grapalat" w:hAnsi="GHEA Grapalat" w:cs="Sylfaen"/>
          <w:sz w:val="20"/>
          <w:lang w:val="hy-AM"/>
        </w:rPr>
        <w:t>ի</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հայտը</w:t>
      </w:r>
      <w:r w:rsidR="00E07A84" w:rsidRPr="00A71D81">
        <w:rPr>
          <w:rFonts w:ascii="GHEA Grapalat" w:hAnsi="GHEA Grapalat" w:cs="Times Armenian"/>
          <w:sz w:val="20"/>
          <w:lang w:val="af-ZA"/>
        </w:rPr>
        <w:t xml:space="preserve"> </w:t>
      </w:r>
      <w:r w:rsidR="00E07A84" w:rsidRPr="00801439">
        <w:rPr>
          <w:rFonts w:ascii="GHEA Grapalat" w:hAnsi="GHEA Grapalat" w:cs="Sylfaen"/>
          <w:sz w:val="20"/>
          <w:lang w:val="hy-AM"/>
        </w:rPr>
        <w:t>պատրաստելիս</w:t>
      </w:r>
      <w:r w:rsidR="00E07A84" w:rsidRPr="00A71D81">
        <w:rPr>
          <w:rFonts w:ascii="GHEA Grapalat" w:hAnsi="GHEA Grapalat" w:cs="Times Armenian"/>
          <w:sz w:val="20"/>
          <w:lang w:val="af-ZA"/>
        </w:rPr>
        <w:t>։</w:t>
      </w:r>
    </w:p>
    <w:p w:rsidR="00E07A84" w:rsidRPr="00A71D81" w:rsidRDefault="00E07A84" w:rsidP="00E07A8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rsidR="00E07A84" w:rsidRPr="00A71D81" w:rsidRDefault="00E07A84" w:rsidP="00E07A8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rsidR="001E3FBE" w:rsidRPr="006E4469" w:rsidRDefault="00E07A84" w:rsidP="001E3FBE">
      <w:pPr>
        <w:pStyle w:val="BodyTextIndent"/>
        <w:spacing w:line="240" w:lineRule="auto"/>
        <w:ind w:firstLine="0"/>
        <w:rPr>
          <w:rFonts w:ascii="GHEA Grapalat" w:hAnsi="GHEA Grapalat"/>
          <w:b/>
          <w:lang w:val="af-ZA"/>
        </w:rPr>
      </w:pPr>
      <w:r w:rsidRPr="00A71D81">
        <w:rPr>
          <w:rFonts w:ascii="GHEA Grapalat" w:hAnsi="GHEA Grapalat"/>
        </w:rPr>
        <w:t>Գնահատող</w:t>
      </w:r>
      <w:r w:rsidRPr="001E3FBE">
        <w:rPr>
          <w:rFonts w:ascii="GHEA Grapalat" w:hAnsi="GHEA Grapalat"/>
          <w:lang w:val="af-ZA"/>
        </w:rPr>
        <w:t xml:space="preserve"> </w:t>
      </w:r>
      <w:r w:rsidRPr="00A71D81">
        <w:rPr>
          <w:rFonts w:ascii="GHEA Grapalat" w:hAnsi="GHEA Grapalat"/>
        </w:rPr>
        <w:t>հանձնաժողովի</w:t>
      </w:r>
      <w:r w:rsidRPr="001E3FBE">
        <w:rPr>
          <w:rFonts w:ascii="GHEA Grapalat" w:hAnsi="GHEA Grapalat"/>
          <w:lang w:val="af-ZA"/>
        </w:rPr>
        <w:t xml:space="preserve"> </w:t>
      </w:r>
      <w:r w:rsidRPr="00A71D81">
        <w:rPr>
          <w:rFonts w:ascii="GHEA Grapalat" w:hAnsi="GHEA Grapalat"/>
        </w:rPr>
        <w:t>քարտուղարի</w:t>
      </w:r>
      <w:r w:rsidRPr="001E3FBE">
        <w:rPr>
          <w:rFonts w:ascii="GHEA Grapalat" w:hAnsi="GHEA Grapalat"/>
          <w:lang w:val="af-ZA"/>
        </w:rPr>
        <w:t xml:space="preserve"> </w:t>
      </w:r>
      <w:r w:rsidRPr="00A71D81">
        <w:rPr>
          <w:rFonts w:ascii="GHEA Grapalat" w:hAnsi="GHEA Grapalat"/>
        </w:rPr>
        <w:t>էլեկտրոնային</w:t>
      </w:r>
      <w:r w:rsidRPr="001E3FBE">
        <w:rPr>
          <w:rFonts w:ascii="GHEA Grapalat" w:hAnsi="GHEA Grapalat"/>
          <w:lang w:val="af-ZA"/>
        </w:rPr>
        <w:t xml:space="preserve"> </w:t>
      </w:r>
      <w:r w:rsidRPr="00A71D81">
        <w:rPr>
          <w:rFonts w:ascii="GHEA Grapalat" w:hAnsi="GHEA Grapalat"/>
        </w:rPr>
        <w:t>փոստի</w:t>
      </w:r>
      <w:r w:rsidRPr="001E3FBE">
        <w:rPr>
          <w:rFonts w:ascii="GHEA Grapalat" w:hAnsi="GHEA Grapalat"/>
          <w:lang w:val="af-ZA"/>
        </w:rPr>
        <w:t xml:space="preserve"> </w:t>
      </w:r>
      <w:r w:rsidRPr="00A71D81">
        <w:rPr>
          <w:rFonts w:ascii="GHEA Grapalat" w:hAnsi="GHEA Grapalat"/>
        </w:rPr>
        <w:t>հասցեն</w:t>
      </w:r>
      <w:r w:rsidRPr="001E3FBE">
        <w:rPr>
          <w:rFonts w:ascii="GHEA Grapalat" w:hAnsi="GHEA Grapalat"/>
          <w:lang w:val="af-ZA"/>
        </w:rPr>
        <w:t xml:space="preserve"> </w:t>
      </w:r>
      <w:r w:rsidRPr="00A71D81">
        <w:rPr>
          <w:rFonts w:ascii="GHEA Grapalat" w:hAnsi="GHEA Grapalat"/>
        </w:rPr>
        <w:t>է</w:t>
      </w:r>
      <w:r w:rsidRPr="001E3FBE">
        <w:rPr>
          <w:rFonts w:ascii="GHEA Grapalat" w:hAnsi="GHEA Grapalat"/>
          <w:lang w:val="af-ZA"/>
        </w:rPr>
        <w:t xml:space="preserve">` </w:t>
      </w:r>
      <w:r w:rsidR="001E3FBE" w:rsidRPr="006E4469">
        <w:rPr>
          <w:rFonts w:ascii="GHEA Grapalat" w:hAnsi="GHEA Grapalat"/>
          <w:b/>
          <w:i w:val="0"/>
          <w:lang w:val="af-ZA"/>
        </w:rPr>
        <w:t>baghdasaryan_1978@mail.ru</w:t>
      </w:r>
    </w:p>
    <w:p w:rsidR="00E07A84" w:rsidRPr="00A71D81" w:rsidRDefault="00E07A84" w:rsidP="00E07A84">
      <w:pPr>
        <w:pStyle w:val="BodyTextIndent2"/>
        <w:spacing w:line="240" w:lineRule="auto"/>
        <w:ind w:firstLine="567"/>
        <w:rPr>
          <w:rFonts w:ascii="GHEA Grapalat" w:hAnsi="GHEA Grapalat"/>
        </w:rPr>
      </w:pPr>
    </w:p>
    <w:p w:rsidR="00E07A84" w:rsidRPr="001E3FBE" w:rsidRDefault="00E07A84" w:rsidP="00E07A84">
      <w:pPr>
        <w:jc w:val="center"/>
        <w:rPr>
          <w:rFonts w:ascii="GHEA Grapalat" w:hAnsi="GHEA Grapalat"/>
          <w:b/>
          <w:sz w:val="20"/>
          <w:szCs w:val="20"/>
          <w:lang w:val="af-ZA"/>
        </w:rPr>
      </w:pPr>
      <w:r w:rsidRPr="00A71D81">
        <w:rPr>
          <w:rFonts w:ascii="GHEA Grapalat" w:hAnsi="GHEA Grapalat"/>
          <w:sz w:val="16"/>
          <w:szCs w:val="16"/>
          <w:lang w:val="af-ZA"/>
        </w:rPr>
        <w:br w:type="page"/>
      </w:r>
      <w:proofErr w:type="gramStart"/>
      <w:r w:rsidRPr="001E3FBE">
        <w:rPr>
          <w:rFonts w:ascii="GHEA Grapalat" w:hAnsi="GHEA Grapalat" w:cs="Sylfaen"/>
          <w:b/>
          <w:sz w:val="20"/>
          <w:szCs w:val="20"/>
        </w:rPr>
        <w:lastRenderedPageBreak/>
        <w:t>ՄԱՍ</w:t>
      </w:r>
      <w:r w:rsidRPr="001E3FBE">
        <w:rPr>
          <w:rFonts w:ascii="GHEA Grapalat" w:hAnsi="GHEA Grapalat" w:cs="Times Armenian"/>
          <w:b/>
          <w:sz w:val="20"/>
          <w:szCs w:val="20"/>
          <w:lang w:val="af-ZA"/>
        </w:rPr>
        <w:t xml:space="preserve">  I</w:t>
      </w:r>
      <w:proofErr w:type="gramEnd"/>
    </w:p>
    <w:p w:rsidR="00E07A84" w:rsidRPr="00A71D81" w:rsidRDefault="00E07A84" w:rsidP="00E07A84">
      <w:pPr>
        <w:pStyle w:val="Heading3"/>
        <w:spacing w:line="240" w:lineRule="auto"/>
        <w:ind w:firstLine="567"/>
        <w:rPr>
          <w:rFonts w:ascii="GHEA Grapalat" w:hAnsi="GHEA Grapalat"/>
          <w:sz w:val="24"/>
          <w:szCs w:val="22"/>
          <w:lang w:val="af-ZA"/>
        </w:rPr>
      </w:pPr>
    </w:p>
    <w:p w:rsidR="00E07A84" w:rsidRPr="00A71D81" w:rsidRDefault="00E07A84" w:rsidP="00E07A84">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E07A84" w:rsidRPr="00A71D81" w:rsidRDefault="00E07A84" w:rsidP="00E07A84">
      <w:pPr>
        <w:ind w:left="360"/>
        <w:jc w:val="center"/>
        <w:rPr>
          <w:rFonts w:ascii="GHEA Grapalat" w:hAnsi="GHEA Grapalat" w:cs="Sylfaen"/>
          <w:b/>
          <w:sz w:val="20"/>
        </w:rPr>
      </w:pPr>
    </w:p>
    <w:p w:rsidR="001E3FBE" w:rsidRPr="001E3FBE" w:rsidRDefault="001E3FBE" w:rsidP="001E3FBE">
      <w:pPr>
        <w:pStyle w:val="BodyTextIndent"/>
        <w:spacing w:line="240" w:lineRule="auto"/>
        <w:ind w:firstLine="0"/>
        <w:rPr>
          <w:rFonts w:ascii="GHEA Grapalat" w:hAnsi="GHEA Grapalat"/>
          <w:b/>
          <w:lang w:val="hy-AM"/>
        </w:rPr>
      </w:pPr>
      <w:r w:rsidRPr="001E3FBE">
        <w:rPr>
          <w:rFonts w:ascii="GHEA Grapalat" w:hAnsi="GHEA Grapalat" w:cs="Sylfaen"/>
          <w:lang w:val="hy-AM"/>
        </w:rPr>
        <w:t xml:space="preserve"> </w:t>
      </w:r>
      <w:r w:rsidR="00E07A84" w:rsidRPr="005F5654">
        <w:rPr>
          <w:rFonts w:ascii="GHEA Grapalat" w:hAnsi="GHEA Grapalat" w:cs="Sylfaen"/>
          <w:lang w:val="hy-AM"/>
        </w:rPr>
        <w:t xml:space="preserve">1.1 Գնման առարկա է հանդիսանում  </w:t>
      </w:r>
      <w:r w:rsidRPr="001E3FBE">
        <w:rPr>
          <w:rFonts w:ascii="GHEA Grapalat" w:hAnsi="GHEA Grapalat"/>
          <w:b/>
          <w:lang w:val="hy-AM"/>
        </w:rPr>
        <w:t>«Կ</w:t>
      </w:r>
      <w:r w:rsidRPr="001E3FBE">
        <w:rPr>
          <w:rFonts w:ascii="GHEA Grapalat" w:hAnsi="GHEA Grapalat"/>
          <w:b/>
          <w:lang w:val="pt-BR"/>
        </w:rPr>
        <w:t>ոմունալ տնտեսություն,</w:t>
      </w:r>
      <w:r w:rsidRPr="001E3FBE">
        <w:rPr>
          <w:rFonts w:ascii="GHEA Grapalat" w:hAnsi="GHEA Grapalat"/>
          <w:b/>
          <w:lang w:val="hy-AM"/>
        </w:rPr>
        <w:t xml:space="preserve"> </w:t>
      </w:r>
      <w:r w:rsidRPr="001E3FBE">
        <w:rPr>
          <w:rFonts w:ascii="GHEA Grapalat" w:hAnsi="GHEA Grapalat"/>
          <w:b/>
          <w:lang w:val="pt-BR"/>
        </w:rPr>
        <w:t>աղբահանություն</w:t>
      </w:r>
    </w:p>
    <w:p w:rsidR="00E07A84" w:rsidRPr="00A71D81" w:rsidRDefault="001E3FBE" w:rsidP="001E3FBE">
      <w:pPr>
        <w:pStyle w:val="BodyTextIndent"/>
        <w:spacing w:line="240" w:lineRule="auto"/>
        <w:ind w:firstLine="0"/>
        <w:rPr>
          <w:rFonts w:ascii="GHEA Grapalat" w:hAnsi="GHEA Grapalat"/>
          <w:i w:val="0"/>
          <w:lang w:val="af-ZA"/>
        </w:rPr>
      </w:pPr>
      <w:r w:rsidRPr="001E3FBE">
        <w:rPr>
          <w:rFonts w:ascii="GHEA Grapalat" w:hAnsi="GHEA Grapalat"/>
          <w:b/>
          <w:lang w:val="hy-AM"/>
        </w:rPr>
        <w:t>եվ</w:t>
      </w:r>
      <w:r w:rsidRPr="001E3FBE">
        <w:rPr>
          <w:rFonts w:ascii="GHEA Grapalat" w:hAnsi="GHEA Grapalat"/>
          <w:b/>
          <w:lang w:val="pt-BR"/>
        </w:rPr>
        <w:t xml:space="preserve"> սանմաքրում</w:t>
      </w:r>
      <w:r w:rsidRPr="001E3FBE">
        <w:rPr>
          <w:rFonts w:ascii="GHEA Grapalat" w:hAnsi="GHEA Grapalat"/>
          <w:b/>
          <w:lang w:val="hy-AM"/>
        </w:rPr>
        <w:t>»</w:t>
      </w:r>
      <w:r w:rsidRPr="001E3FBE">
        <w:rPr>
          <w:rFonts w:ascii="GHEA Grapalat" w:hAnsi="GHEA Grapalat"/>
          <w:b/>
          <w:lang w:val="pt-BR"/>
        </w:rPr>
        <w:t xml:space="preserve">  հիմնարկ</w:t>
      </w:r>
      <w:r w:rsidRPr="001E3FBE">
        <w:rPr>
          <w:rFonts w:ascii="GHEA Grapalat" w:hAnsi="GHEA Grapalat" w:cs="Sylfaen"/>
          <w:b/>
          <w:lang w:val="hy-AM"/>
        </w:rPr>
        <w:t xml:space="preserve">ի </w:t>
      </w:r>
      <w:r w:rsidRPr="001E3FBE">
        <w:rPr>
          <w:rFonts w:ascii="GHEA Grapalat" w:hAnsi="GHEA Grapalat"/>
          <w:lang w:val="af-ZA"/>
        </w:rPr>
        <w:t xml:space="preserve"> </w:t>
      </w:r>
      <w:r w:rsidR="00E07A84" w:rsidRPr="001E3FBE">
        <w:rPr>
          <w:rFonts w:ascii="GHEA Grapalat" w:hAnsi="GHEA Grapalat" w:cs="Sylfaen"/>
          <w:lang w:val="hy-AM"/>
        </w:rPr>
        <w:t>կարիքների</w:t>
      </w:r>
      <w:r w:rsidR="00E07A84" w:rsidRPr="001E3FBE">
        <w:rPr>
          <w:rFonts w:ascii="GHEA Grapalat" w:hAnsi="GHEA Grapalat" w:cs="Sylfaen"/>
          <w:lang w:val="af-ZA"/>
        </w:rPr>
        <w:t xml:space="preserve"> </w:t>
      </w:r>
      <w:r w:rsidR="00E07A84" w:rsidRPr="001E3FBE">
        <w:rPr>
          <w:rFonts w:ascii="GHEA Grapalat" w:hAnsi="GHEA Grapalat" w:cs="Sylfaen"/>
          <w:lang w:val="hy-AM"/>
        </w:rPr>
        <w:t>համար</w:t>
      </w:r>
      <w:r w:rsidR="00E07A84" w:rsidRPr="001E3FBE">
        <w:rPr>
          <w:rFonts w:ascii="GHEA Grapalat" w:hAnsi="GHEA Grapalat" w:cs="Sylfaen"/>
          <w:lang w:val="af-ZA"/>
        </w:rPr>
        <w:t xml:space="preserve">` </w:t>
      </w:r>
      <w:r w:rsidR="00E07A84" w:rsidRPr="001E3FBE">
        <w:rPr>
          <w:rFonts w:ascii="GHEA Grapalat" w:hAnsi="GHEA Grapalat" w:cs="Sylfaen"/>
          <w:b/>
          <w:lang w:val="af-ZA"/>
        </w:rPr>
        <w:t>«</w:t>
      </w:r>
      <w:r w:rsidRPr="001E3FBE">
        <w:rPr>
          <w:rFonts w:ascii="GHEA Grapalat" w:hAnsi="GHEA Grapalat" w:cs="Sylfaen"/>
          <w:b/>
          <w:lang w:val="hy-AM"/>
        </w:rPr>
        <w:t>Ավտոպահեստամասեր</w:t>
      </w:r>
      <w:r w:rsidR="00E07A84" w:rsidRPr="001E3FBE">
        <w:rPr>
          <w:rFonts w:ascii="GHEA Grapalat" w:hAnsi="GHEA Grapalat" w:cs="Sylfaen"/>
          <w:b/>
          <w:lang w:val="af-ZA"/>
        </w:rPr>
        <w:t>»</w:t>
      </w:r>
      <w:r w:rsidRPr="001E3FBE">
        <w:rPr>
          <w:rFonts w:ascii="GHEA Grapalat" w:hAnsi="GHEA Grapalat" w:cs="Sylfaen"/>
          <w:b/>
          <w:lang w:val="hy-AM"/>
        </w:rPr>
        <w:t>-ի</w:t>
      </w:r>
      <w:r w:rsidR="00E07A84" w:rsidRPr="001E3FBE">
        <w:rPr>
          <w:rFonts w:ascii="GHEA Grapalat" w:hAnsi="GHEA Grapalat" w:cs="Sylfaen"/>
          <w:lang w:val="af-ZA"/>
        </w:rPr>
        <w:t xml:space="preserve"> </w:t>
      </w:r>
      <w:r w:rsidR="00E07A84" w:rsidRPr="001E3FBE">
        <w:rPr>
          <w:rFonts w:ascii="GHEA Grapalat" w:hAnsi="GHEA Grapalat" w:cs="Sylfaen"/>
          <w:lang w:val="hy-AM"/>
        </w:rPr>
        <w:t>ձեռքբերումը</w:t>
      </w:r>
      <w:r w:rsidR="00E07A84" w:rsidRPr="001E3FBE">
        <w:rPr>
          <w:rFonts w:ascii="GHEA Grapalat" w:hAnsi="GHEA Grapalat"/>
          <w:lang w:val="af-ZA"/>
        </w:rPr>
        <w:t xml:space="preserve"> (</w:t>
      </w:r>
      <w:r w:rsidR="00E07A84" w:rsidRPr="001E3FBE">
        <w:rPr>
          <w:rFonts w:ascii="GHEA Grapalat" w:hAnsi="GHEA Grapalat"/>
          <w:lang w:val="hy-AM"/>
        </w:rPr>
        <w:t>այսուհետ</w:t>
      </w:r>
      <w:r w:rsidR="00E07A84" w:rsidRPr="001E3FBE">
        <w:rPr>
          <w:rFonts w:ascii="GHEA Grapalat" w:hAnsi="GHEA Grapalat"/>
          <w:lang w:val="af-ZA"/>
        </w:rPr>
        <w:t xml:space="preserve">` </w:t>
      </w:r>
      <w:r w:rsidR="00E07A84" w:rsidRPr="001E3FBE">
        <w:rPr>
          <w:rFonts w:ascii="GHEA Grapalat" w:hAnsi="GHEA Grapalat"/>
          <w:lang w:val="hy-AM"/>
        </w:rPr>
        <w:t>նաև</w:t>
      </w:r>
      <w:r w:rsidR="00E07A84" w:rsidRPr="001E3FBE">
        <w:rPr>
          <w:rFonts w:ascii="GHEA Grapalat" w:hAnsi="GHEA Grapalat"/>
          <w:lang w:val="af-ZA"/>
        </w:rPr>
        <w:t xml:space="preserve"> </w:t>
      </w:r>
      <w:r w:rsidR="00E07A84" w:rsidRPr="001E3FBE">
        <w:rPr>
          <w:rFonts w:ascii="GHEA Grapalat" w:hAnsi="GHEA Grapalat"/>
          <w:lang w:val="hy-AM"/>
        </w:rPr>
        <w:t>ապրանք</w:t>
      </w:r>
      <w:r w:rsidR="00E07A84" w:rsidRPr="001E3FBE">
        <w:rPr>
          <w:rFonts w:ascii="GHEA Grapalat" w:hAnsi="GHEA Grapalat"/>
          <w:lang w:val="af-ZA"/>
        </w:rPr>
        <w:t xml:space="preserve">), </w:t>
      </w:r>
      <w:r w:rsidR="00E07A84" w:rsidRPr="001E3FBE">
        <w:rPr>
          <w:rFonts w:ascii="GHEA Grapalat" w:hAnsi="GHEA Grapalat"/>
          <w:lang w:val="hy-AM"/>
        </w:rPr>
        <w:t>որոնք</w:t>
      </w:r>
      <w:r w:rsidR="00E07A84" w:rsidRPr="001E3FBE">
        <w:rPr>
          <w:rFonts w:ascii="GHEA Grapalat" w:hAnsi="GHEA Grapalat"/>
          <w:lang w:val="af-ZA"/>
        </w:rPr>
        <w:t xml:space="preserve"> </w:t>
      </w:r>
      <w:r w:rsidR="00E07A84" w:rsidRPr="001E3FBE">
        <w:rPr>
          <w:rFonts w:ascii="GHEA Grapalat" w:hAnsi="GHEA Grapalat"/>
          <w:lang w:val="hy-AM"/>
        </w:rPr>
        <w:t>խմբավորված</w:t>
      </w:r>
      <w:r w:rsidR="00E07A84" w:rsidRPr="001E3FBE">
        <w:rPr>
          <w:rFonts w:ascii="GHEA Grapalat" w:hAnsi="GHEA Grapalat"/>
          <w:lang w:val="af-ZA"/>
        </w:rPr>
        <w:t xml:space="preserve">  </w:t>
      </w:r>
      <w:r w:rsidR="00E07A84" w:rsidRPr="001E3FBE">
        <w:rPr>
          <w:rFonts w:ascii="GHEA Grapalat" w:hAnsi="GHEA Grapalat"/>
          <w:lang w:val="hy-AM"/>
        </w:rPr>
        <w:t>են</w:t>
      </w:r>
      <w:r w:rsidR="00E07A84" w:rsidRPr="001E3FBE">
        <w:rPr>
          <w:rFonts w:ascii="GHEA Grapalat" w:hAnsi="GHEA Grapalat"/>
          <w:lang w:val="af-ZA"/>
        </w:rPr>
        <w:t xml:space="preserve"> </w:t>
      </w:r>
      <w:r>
        <w:rPr>
          <w:rFonts w:ascii="GHEA Grapalat" w:hAnsi="GHEA Grapalat"/>
          <w:lang w:val="hy-AM"/>
        </w:rPr>
        <w:t>1</w:t>
      </w:r>
      <w:r w:rsidR="00E07A84" w:rsidRPr="001E3FBE">
        <w:rPr>
          <w:rFonts w:ascii="GHEA Grapalat" w:hAnsi="GHEA Grapalat"/>
          <w:lang w:val="af-ZA"/>
        </w:rPr>
        <w:t xml:space="preserve"> </w:t>
      </w:r>
      <w:r w:rsidR="00E07A84" w:rsidRPr="001E3FBE">
        <w:rPr>
          <w:rFonts w:ascii="GHEA Grapalat" w:hAnsi="GHEA Grapalat" w:cs="Sylfaen"/>
          <w:lang w:val="hy-AM"/>
        </w:rPr>
        <w:t>չափաբաժնում</w:t>
      </w:r>
      <w:r w:rsidR="00E07A84"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E07A84" w:rsidRPr="00A71D81" w:rsidTr="00DD15A5">
        <w:trPr>
          <w:trHeight w:val="480"/>
        </w:trPr>
        <w:tc>
          <w:tcPr>
            <w:tcW w:w="3119" w:type="dxa"/>
            <w:gridSpan w:val="2"/>
            <w:vAlign w:val="center"/>
          </w:tcPr>
          <w:p w:rsidR="00E07A84" w:rsidRPr="00A71D81" w:rsidRDefault="00E07A84" w:rsidP="00DD15A5">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E07A84" w:rsidRPr="00A71D81" w:rsidRDefault="00E07A84" w:rsidP="00DD15A5">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E07A84" w:rsidRPr="00A71D81" w:rsidTr="00DD15A5">
        <w:trPr>
          <w:trHeight w:val="292"/>
        </w:trPr>
        <w:tc>
          <w:tcPr>
            <w:tcW w:w="1701" w:type="dxa"/>
            <w:vAlign w:val="center"/>
          </w:tcPr>
          <w:p w:rsidR="00E07A84" w:rsidRPr="00A71D81" w:rsidRDefault="00E07A84" w:rsidP="00DD15A5">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E07A84" w:rsidRPr="00A71D81" w:rsidRDefault="00E07A84" w:rsidP="00DD15A5">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E07A84" w:rsidRPr="00A71D81" w:rsidRDefault="00E07A84" w:rsidP="00DD15A5">
            <w:pPr>
              <w:pStyle w:val="BodyTextIndent2"/>
              <w:spacing w:line="240" w:lineRule="auto"/>
              <w:ind w:firstLine="0"/>
              <w:jc w:val="center"/>
              <w:rPr>
                <w:rFonts w:ascii="GHEA Grapalat" w:hAnsi="GHEA Grapalat"/>
                <w:b/>
                <w:bCs/>
                <w:i/>
                <w:iCs/>
              </w:rPr>
            </w:pPr>
          </w:p>
        </w:tc>
      </w:tr>
      <w:tr w:rsidR="00DD15A5" w:rsidRPr="0091568D" w:rsidTr="00DD15A5">
        <w:tc>
          <w:tcPr>
            <w:tcW w:w="1701" w:type="dxa"/>
            <w:vAlign w:val="center"/>
          </w:tcPr>
          <w:p w:rsidR="00DD15A5" w:rsidRPr="000B2CE4" w:rsidRDefault="00DD15A5" w:rsidP="00DD15A5">
            <w:pPr>
              <w:pStyle w:val="BodyTextIndent2"/>
              <w:spacing w:line="240" w:lineRule="auto"/>
              <w:ind w:firstLine="0"/>
              <w:jc w:val="center"/>
              <w:rPr>
                <w:rFonts w:ascii="GHEA Grapalat" w:hAnsi="GHEA Grapalat"/>
                <w:sz w:val="16"/>
                <w:lang w:val="ru-RU"/>
              </w:rPr>
            </w:pPr>
            <w:r>
              <w:rPr>
                <w:rFonts w:ascii="GHEA Grapalat" w:hAnsi="GHEA Grapalat"/>
                <w:sz w:val="16"/>
                <w:lang w:val="ru-RU"/>
              </w:rPr>
              <w:t>1</w:t>
            </w:r>
          </w:p>
        </w:tc>
        <w:tc>
          <w:tcPr>
            <w:tcW w:w="1418" w:type="dxa"/>
            <w:vAlign w:val="center"/>
          </w:tcPr>
          <w:p w:rsidR="00DD15A5" w:rsidRPr="00DD15A5" w:rsidRDefault="00DD15A5" w:rsidP="00DD15A5">
            <w:pPr>
              <w:pStyle w:val="BodyTextIndent2"/>
              <w:spacing w:line="240" w:lineRule="auto"/>
              <w:ind w:firstLine="0"/>
              <w:jc w:val="center"/>
              <w:rPr>
                <w:rFonts w:ascii="GHEA Grapalat" w:hAnsi="GHEA Grapalat"/>
                <w:lang w:val="ru-RU"/>
              </w:rPr>
            </w:pPr>
          </w:p>
        </w:tc>
        <w:tc>
          <w:tcPr>
            <w:tcW w:w="7231" w:type="dxa"/>
            <w:vAlign w:val="center"/>
          </w:tcPr>
          <w:p w:rsidR="00DD15A5" w:rsidRPr="000B2CE4" w:rsidRDefault="00DD15A5" w:rsidP="00DD15A5">
            <w:pPr>
              <w:jc w:val="both"/>
              <w:rPr>
                <w:rFonts w:ascii="GHEA Grapalat" w:hAnsi="GHEA Grapalat" w:cs="Sylfaen"/>
                <w:sz w:val="20"/>
                <w:szCs w:val="20"/>
                <w:lang w:val="en-AU"/>
              </w:rPr>
            </w:pPr>
          </w:p>
        </w:tc>
      </w:tr>
    </w:tbl>
    <w:p w:rsidR="00E07A84" w:rsidRPr="00A71D81" w:rsidRDefault="00E07A84" w:rsidP="00E07A84">
      <w:pPr>
        <w:pStyle w:val="BodyTextIndent2"/>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E07A84" w:rsidRPr="00A71D81" w:rsidRDefault="00E07A84" w:rsidP="00E07A84">
      <w:pPr>
        <w:ind w:firstLine="567"/>
        <w:rPr>
          <w:rFonts w:ascii="GHEA Grapalat" w:hAnsi="GHEA Grapalat" w:cs="Sylfaen"/>
          <w:i/>
          <w:sz w:val="20"/>
          <w:lang w:val="es-ES"/>
        </w:rPr>
      </w:pPr>
    </w:p>
    <w:p w:rsidR="00E07A84" w:rsidRPr="00A71D81" w:rsidRDefault="00E07A84" w:rsidP="00E07A84">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E07A84" w:rsidRPr="00A71D81" w:rsidRDefault="00E07A84" w:rsidP="00E07A84">
      <w:pPr>
        <w:ind w:firstLine="567"/>
        <w:jc w:val="both"/>
        <w:rPr>
          <w:rFonts w:ascii="GHEA Grapalat" w:hAnsi="GHEA Grapalat"/>
          <w:szCs w:val="22"/>
          <w:lang w:val="es-ES"/>
        </w:rPr>
      </w:pPr>
    </w:p>
    <w:p w:rsidR="00E07A84" w:rsidRPr="006D2E03" w:rsidRDefault="00E07A84" w:rsidP="00E07A84">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Pr="006D2E03">
        <w:rPr>
          <w:rFonts w:ascii="GHEA Grapalat" w:hAnsi="GHEA Grapalat" w:cs="Sylfaen"/>
          <w:sz w:val="20"/>
          <w:lang w:val="ru-RU"/>
        </w:rPr>
        <w:t>Սույն</w:t>
      </w:r>
      <w:r w:rsidRPr="006D2E03">
        <w:rPr>
          <w:rFonts w:ascii="GHEA Grapalat" w:hAnsi="GHEA Grapalat" w:cs="Arial Armenian"/>
          <w:sz w:val="20"/>
          <w:lang w:val="es-ES"/>
        </w:rPr>
        <w:t xml:space="preserve">  ընթացակարգին </w:t>
      </w:r>
      <w:r w:rsidRPr="006D2E03">
        <w:rPr>
          <w:rFonts w:ascii="GHEA Grapalat" w:hAnsi="GHEA Grapalat" w:cs="Sylfaen"/>
          <w:sz w:val="20"/>
          <w:lang w:val="ru-RU"/>
        </w:rPr>
        <w:t>մասնակցելու</w:t>
      </w:r>
      <w:r w:rsidRPr="006D2E03">
        <w:rPr>
          <w:rFonts w:ascii="GHEA Grapalat" w:hAnsi="GHEA Grapalat" w:cs="Arial Armenian"/>
          <w:sz w:val="20"/>
          <w:lang w:val="es-ES"/>
        </w:rPr>
        <w:t xml:space="preserve"> </w:t>
      </w:r>
      <w:r w:rsidRPr="006D2E03">
        <w:rPr>
          <w:rFonts w:ascii="GHEA Grapalat" w:hAnsi="GHEA Grapalat" w:cs="Sylfaen"/>
          <w:sz w:val="20"/>
          <w:lang w:val="ru-RU"/>
        </w:rPr>
        <w:t>իրավունք</w:t>
      </w:r>
      <w:r w:rsidRPr="006D2E03">
        <w:rPr>
          <w:rFonts w:ascii="GHEA Grapalat" w:hAnsi="GHEA Grapalat" w:cs="Arial Armenian"/>
          <w:sz w:val="20"/>
          <w:lang w:val="es-ES"/>
        </w:rPr>
        <w:t xml:space="preserve"> </w:t>
      </w:r>
      <w:r w:rsidRPr="006D2E03">
        <w:rPr>
          <w:rFonts w:ascii="GHEA Grapalat" w:hAnsi="GHEA Grapalat" w:cs="Sylfaen"/>
          <w:sz w:val="20"/>
          <w:lang w:val="ru-RU"/>
        </w:rPr>
        <w:t>չունեն</w:t>
      </w:r>
      <w:r w:rsidRPr="006D2E03">
        <w:rPr>
          <w:rFonts w:ascii="GHEA Grapalat" w:hAnsi="GHEA Grapalat" w:cs="Arial Armenian"/>
          <w:sz w:val="20"/>
          <w:lang w:val="es-ES"/>
        </w:rPr>
        <w:t xml:space="preserve"> </w:t>
      </w:r>
      <w:r w:rsidRPr="006D2E03">
        <w:rPr>
          <w:rFonts w:ascii="GHEA Grapalat" w:hAnsi="GHEA Grapalat" w:cs="Sylfaen"/>
          <w:sz w:val="20"/>
          <w:lang w:val="ru-RU"/>
        </w:rPr>
        <w:t>անձինք</w:t>
      </w:r>
      <w:r w:rsidRPr="006D2E03">
        <w:rPr>
          <w:rFonts w:ascii="GHEA Grapalat" w:hAnsi="GHEA Grapalat" w:cs="Sylfaen"/>
          <w:sz w:val="20"/>
          <w:lang w:val="es-ES"/>
        </w:rPr>
        <w:t>.</w:t>
      </w:r>
    </w:p>
    <w:p w:rsidR="00E07A84" w:rsidRPr="006D2E03" w:rsidRDefault="00E07A84" w:rsidP="00E07A84">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E07A84" w:rsidRPr="006D2E03" w:rsidRDefault="00E07A84" w:rsidP="00E07A84">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Pr="006D2E03">
        <w:rPr>
          <w:rFonts w:ascii="GHEA Grapalat" w:hAnsi="GHEA Grapalat" w:cs="Sylfaen"/>
          <w:sz w:val="20"/>
          <w:szCs w:val="20"/>
          <w:lang w:val="hy-AM"/>
        </w:rPr>
        <w:t>հինգ</w:t>
      </w:r>
      <w:r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E07A84" w:rsidRPr="006D2E03" w:rsidRDefault="00E07A84" w:rsidP="00E07A84">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Pr="006D2E03">
        <w:rPr>
          <w:rFonts w:ascii="GHEA Grapalat" w:hAnsi="GHEA Grapalat" w:cs="Sylfaen"/>
          <w:sz w:val="20"/>
          <w:szCs w:val="20"/>
        </w:rPr>
        <w:t>որոնց</w:t>
      </w:r>
      <w:r w:rsidRPr="006D2E03">
        <w:rPr>
          <w:rFonts w:ascii="GHEA Grapalat" w:hAnsi="GHEA Grapalat" w:cs="Sylfaen"/>
          <w:sz w:val="20"/>
          <w:szCs w:val="20"/>
          <w:lang w:val="es-ES"/>
        </w:rPr>
        <w:t xml:space="preserve"> </w:t>
      </w:r>
      <w:r w:rsidRPr="006D2E03">
        <w:rPr>
          <w:rFonts w:ascii="GHEA Grapalat" w:hAnsi="GHEA Grapalat" w:cs="Sylfaen"/>
          <w:sz w:val="20"/>
          <w:szCs w:val="20"/>
        </w:rPr>
        <w:t>վերաբերյալ</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ոլորտում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հակամրցակցային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գերիշխող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դիրքի</w:t>
      </w:r>
      <w:r w:rsidRPr="006D2E03">
        <w:rPr>
          <w:rFonts w:ascii="GHEA Grapalat" w:hAnsi="GHEA Grapalat" w:cs="Sylfaen"/>
          <w:sz w:val="20"/>
          <w:szCs w:val="20"/>
          <w:lang w:val="es-ES"/>
        </w:rPr>
        <w:t xml:space="preserve"> </w:t>
      </w:r>
      <w:r w:rsidRPr="006D2E03">
        <w:rPr>
          <w:rFonts w:ascii="GHEA Grapalat" w:hAnsi="GHEA Grapalat" w:cs="Sylfaen"/>
          <w:sz w:val="20"/>
          <w:szCs w:val="20"/>
        </w:rPr>
        <w:t>չարաշահման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անբարեխիղճ</w:t>
      </w:r>
      <w:r w:rsidRPr="006D2E03">
        <w:rPr>
          <w:rFonts w:ascii="GHEA Grapalat" w:hAnsi="GHEA Grapalat" w:cs="Sylfaen"/>
          <w:sz w:val="20"/>
          <w:szCs w:val="20"/>
          <w:lang w:val="es-ES"/>
        </w:rPr>
        <w:t xml:space="preserve"> </w:t>
      </w:r>
      <w:r w:rsidRPr="006D2E03">
        <w:rPr>
          <w:rFonts w:ascii="GHEA Grapalat" w:hAnsi="GHEA Grapalat" w:cs="Sylfaen"/>
          <w:sz w:val="20"/>
          <w:szCs w:val="20"/>
        </w:rPr>
        <w:t>մրցակցության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համար</w:t>
      </w:r>
      <w:r w:rsidRPr="006D2E03">
        <w:rPr>
          <w:rFonts w:ascii="GHEA Grapalat" w:hAnsi="GHEA Grapalat" w:cs="Sylfaen"/>
          <w:sz w:val="20"/>
          <w:szCs w:val="20"/>
          <w:lang w:val="es-ES"/>
        </w:rPr>
        <w:t xml:space="preserve"> </w:t>
      </w:r>
      <w:r w:rsidRPr="006D2E03">
        <w:rPr>
          <w:rFonts w:ascii="GHEA Grapalat" w:hAnsi="GHEA Grapalat" w:cs="Sylfaen"/>
          <w:sz w:val="20"/>
          <w:szCs w:val="20"/>
        </w:rPr>
        <w:t>պատասխանատվություն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սահմանող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վարչական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ակտը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ներկայացվելու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երեք</w:t>
      </w:r>
      <w:r w:rsidRPr="006D2E03">
        <w:rPr>
          <w:rFonts w:ascii="GHEA Grapalat" w:hAnsi="GHEA Grapalat" w:cs="Sylfaen"/>
          <w:sz w:val="20"/>
          <w:szCs w:val="20"/>
          <w:lang w:val="es-ES"/>
        </w:rPr>
        <w:t xml:space="preserve"> </w:t>
      </w:r>
      <w:r w:rsidRPr="006D2E03">
        <w:rPr>
          <w:rFonts w:ascii="GHEA Grapalat" w:hAnsi="GHEA Grapalat" w:cs="Sylfaen"/>
          <w:sz w:val="20"/>
          <w:szCs w:val="20"/>
        </w:rPr>
        <w:t>տարվա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դարձել</w:t>
      </w:r>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անբողոքարկելի</w:t>
      </w:r>
      <w:r w:rsidRPr="006D2E03">
        <w:rPr>
          <w:rFonts w:ascii="GHEA Grapalat" w:hAnsi="GHEA Grapalat" w:cs="Sylfaen"/>
          <w:sz w:val="20"/>
          <w:szCs w:val="20"/>
          <w:lang w:val="es-ES"/>
        </w:rPr>
        <w:t xml:space="preserve">, </w:t>
      </w:r>
      <w:r w:rsidRPr="006D2E03">
        <w:rPr>
          <w:rFonts w:ascii="GHEA Grapalat" w:hAnsi="GHEA Grapalat" w:cs="Sylfaen"/>
          <w:sz w:val="20"/>
          <w:szCs w:val="20"/>
        </w:rPr>
        <w:t>իսկ</w:t>
      </w:r>
      <w:r w:rsidRPr="006D2E03">
        <w:rPr>
          <w:rFonts w:ascii="GHEA Grapalat" w:hAnsi="GHEA Grapalat" w:cs="Sylfaen"/>
          <w:sz w:val="20"/>
          <w:szCs w:val="20"/>
          <w:lang w:val="es-ES"/>
        </w:rPr>
        <w:t xml:space="preserve"> </w:t>
      </w:r>
      <w:r w:rsidRPr="006D2E03">
        <w:rPr>
          <w:rFonts w:ascii="GHEA Grapalat" w:hAnsi="GHEA Grapalat" w:cs="Sylfaen"/>
          <w:sz w:val="20"/>
          <w:szCs w:val="20"/>
        </w:rPr>
        <w:t>բողոքարկված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լինելու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դեպքում</w:t>
      </w:r>
      <w:r w:rsidRPr="006D2E03">
        <w:rPr>
          <w:rFonts w:ascii="GHEA Grapalat" w:hAnsi="GHEA Grapalat" w:cs="Sylfaen"/>
          <w:sz w:val="20"/>
          <w:szCs w:val="20"/>
          <w:lang w:val="es-ES"/>
        </w:rPr>
        <w:t xml:space="preserve"> </w:t>
      </w:r>
      <w:r w:rsidRPr="006D2E03">
        <w:rPr>
          <w:rFonts w:ascii="GHEA Grapalat" w:hAnsi="GHEA Grapalat" w:cs="Sylfaen"/>
          <w:sz w:val="20"/>
          <w:szCs w:val="20"/>
        </w:rPr>
        <w:t>թողնվել</w:t>
      </w:r>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r w:rsidRPr="006D2E03">
        <w:rPr>
          <w:rFonts w:ascii="GHEA Grapalat" w:hAnsi="GHEA Grapalat" w:cs="Sylfaen"/>
          <w:sz w:val="20"/>
          <w:szCs w:val="20"/>
        </w:rPr>
        <w:t>անփոփոխ</w:t>
      </w:r>
      <w:r w:rsidRPr="006D2E03">
        <w:rPr>
          <w:rFonts w:ascii="Cambria Math" w:hAnsi="Cambria Math" w:cs="Cambria Math"/>
          <w:sz w:val="20"/>
          <w:szCs w:val="20"/>
          <w:lang w:val="es-ES"/>
        </w:rPr>
        <w:t>․</w:t>
      </w:r>
      <w:r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E07A84" w:rsidRPr="006D2E03" w:rsidRDefault="00E07A84" w:rsidP="00E07A84">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E07A84" w:rsidRPr="006D2E03" w:rsidRDefault="00E07A84" w:rsidP="00E07A84">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E07A84" w:rsidRPr="006D2E03" w:rsidRDefault="00E07A84" w:rsidP="00E07A84">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E07A84" w:rsidRPr="006D2E03" w:rsidRDefault="00E07A84" w:rsidP="00E07A84">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E07A84" w:rsidRPr="006D2E03" w:rsidRDefault="00E07A84" w:rsidP="00E07A84">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E07A84" w:rsidRPr="006D2E03" w:rsidRDefault="00E07A84" w:rsidP="00E07A84">
      <w:pPr>
        <w:ind w:firstLine="567"/>
        <w:jc w:val="both"/>
        <w:rPr>
          <w:rFonts w:ascii="GHEA Grapalat" w:hAnsi="GHEA Grapalat" w:cs="Sylfaen"/>
          <w:sz w:val="20"/>
          <w:lang w:val="es-ES"/>
        </w:rPr>
      </w:pPr>
    </w:p>
    <w:p w:rsidR="00E07A84" w:rsidRPr="006D2E03" w:rsidRDefault="00E07A84" w:rsidP="00E07A84">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 xml:space="preserve">հայտարարություն: </w:t>
      </w:r>
      <w:r w:rsidRPr="006D2E03">
        <w:rPr>
          <w:rFonts w:ascii="GHEA Grapalat" w:hAnsi="GHEA Grapalat" w:cs="Sylfaen"/>
          <w:sz w:val="20"/>
        </w:rPr>
        <w:t>Բացի</w:t>
      </w:r>
      <w:r w:rsidRPr="006D2E03">
        <w:rPr>
          <w:rFonts w:ascii="GHEA Grapalat" w:hAnsi="GHEA Grapalat" w:cs="Sylfaen"/>
          <w:sz w:val="20"/>
          <w:lang w:val="es-ES"/>
        </w:rPr>
        <w:t xml:space="preserve"> </w:t>
      </w:r>
      <w:r w:rsidRPr="006D2E03">
        <w:rPr>
          <w:rFonts w:ascii="GHEA Grapalat" w:hAnsi="GHEA Grapalat" w:cs="Sylfaen"/>
          <w:sz w:val="20"/>
        </w:rPr>
        <w:t>սույն</w:t>
      </w:r>
      <w:r w:rsidRPr="006D2E03">
        <w:rPr>
          <w:rFonts w:ascii="GHEA Grapalat" w:hAnsi="GHEA Grapalat" w:cs="Sylfaen"/>
          <w:sz w:val="20"/>
          <w:lang w:val="es-ES"/>
        </w:rPr>
        <w:t xml:space="preserve"> </w:t>
      </w:r>
      <w:r w:rsidRPr="006D2E03">
        <w:rPr>
          <w:rFonts w:ascii="GHEA Grapalat" w:hAnsi="GHEA Grapalat" w:cs="Sylfaen"/>
          <w:sz w:val="20"/>
        </w:rPr>
        <w:t>կետով</w:t>
      </w:r>
      <w:r w:rsidRPr="006D2E03">
        <w:rPr>
          <w:rFonts w:ascii="GHEA Grapalat" w:hAnsi="GHEA Grapalat" w:cs="Sylfaen"/>
          <w:sz w:val="20"/>
          <w:lang w:val="es-ES"/>
        </w:rPr>
        <w:t xml:space="preserve"> </w:t>
      </w:r>
      <w:r w:rsidRPr="006D2E03">
        <w:rPr>
          <w:rFonts w:ascii="GHEA Grapalat" w:hAnsi="GHEA Grapalat" w:cs="Sylfaen"/>
          <w:sz w:val="20"/>
        </w:rPr>
        <w:t>նախատեսված</w:t>
      </w:r>
      <w:r w:rsidRPr="006D2E03">
        <w:rPr>
          <w:rFonts w:ascii="GHEA Grapalat" w:hAnsi="GHEA Grapalat" w:cs="Sylfaen"/>
          <w:sz w:val="20"/>
          <w:lang w:val="es-ES"/>
        </w:rPr>
        <w:t xml:space="preserve"> </w:t>
      </w:r>
      <w:r w:rsidRPr="006D2E03">
        <w:rPr>
          <w:rFonts w:ascii="GHEA Grapalat" w:hAnsi="GHEA Grapalat" w:cs="Sylfaen"/>
          <w:sz w:val="20"/>
        </w:rPr>
        <w:t>հայտարարությունից</w:t>
      </w:r>
      <w:r w:rsidRPr="006D2E03">
        <w:rPr>
          <w:rFonts w:ascii="GHEA Grapalat" w:hAnsi="GHEA Grapalat" w:cs="Sylfaen"/>
          <w:sz w:val="20"/>
          <w:lang w:val="es-ES"/>
        </w:rPr>
        <w:t xml:space="preserve"> </w:t>
      </w:r>
      <w:r w:rsidRPr="006D2E03">
        <w:rPr>
          <w:rFonts w:ascii="GHEA Grapalat" w:hAnsi="GHEA Grapalat" w:cs="Sylfaen"/>
          <w:sz w:val="20"/>
        </w:rPr>
        <w:t>մասնակցության</w:t>
      </w:r>
      <w:r w:rsidRPr="006D2E03">
        <w:rPr>
          <w:rFonts w:ascii="GHEA Grapalat" w:hAnsi="GHEA Grapalat" w:cs="Sylfaen"/>
          <w:sz w:val="20"/>
          <w:lang w:val="es-ES"/>
        </w:rPr>
        <w:t xml:space="preserve"> </w:t>
      </w:r>
      <w:r w:rsidRPr="006D2E03">
        <w:rPr>
          <w:rFonts w:ascii="GHEA Grapalat" w:hAnsi="GHEA Grapalat" w:cs="Sylfaen"/>
          <w:sz w:val="20"/>
        </w:rPr>
        <w:t>իրավունքի</w:t>
      </w:r>
      <w:r w:rsidRPr="006D2E03">
        <w:rPr>
          <w:rFonts w:ascii="GHEA Grapalat" w:hAnsi="GHEA Grapalat" w:cs="Sylfaen"/>
          <w:sz w:val="20"/>
          <w:lang w:val="es-ES"/>
        </w:rPr>
        <w:t xml:space="preserve"> </w:t>
      </w:r>
      <w:r w:rsidRPr="006D2E03">
        <w:rPr>
          <w:rFonts w:ascii="GHEA Grapalat" w:hAnsi="GHEA Grapalat" w:cs="Sylfaen"/>
          <w:sz w:val="20"/>
        </w:rPr>
        <w:t>գնահատման</w:t>
      </w:r>
      <w:r w:rsidRPr="006D2E03">
        <w:rPr>
          <w:rFonts w:ascii="GHEA Grapalat" w:hAnsi="GHEA Grapalat" w:cs="Sylfaen"/>
          <w:sz w:val="20"/>
          <w:lang w:val="es-ES"/>
        </w:rPr>
        <w:t xml:space="preserve"> </w:t>
      </w:r>
      <w:r w:rsidRPr="006D2E03">
        <w:rPr>
          <w:rFonts w:ascii="GHEA Grapalat" w:hAnsi="GHEA Grapalat" w:cs="Sylfaen"/>
          <w:sz w:val="20"/>
        </w:rPr>
        <w:t>համար</w:t>
      </w:r>
      <w:r w:rsidRPr="006D2E03">
        <w:rPr>
          <w:rFonts w:ascii="GHEA Grapalat" w:hAnsi="GHEA Grapalat" w:cs="Sylfaen"/>
          <w:sz w:val="20"/>
          <w:lang w:val="es-ES"/>
        </w:rPr>
        <w:t xml:space="preserve"> </w:t>
      </w:r>
      <w:r w:rsidRPr="006D2E03">
        <w:rPr>
          <w:rFonts w:ascii="GHEA Grapalat" w:hAnsi="GHEA Grapalat" w:cs="Sylfaen"/>
          <w:sz w:val="20"/>
        </w:rPr>
        <w:t>մասնակցից</w:t>
      </w:r>
      <w:r w:rsidRPr="006D2E03">
        <w:rPr>
          <w:rFonts w:ascii="GHEA Grapalat" w:hAnsi="GHEA Grapalat" w:cs="Sylfaen"/>
          <w:sz w:val="20"/>
          <w:lang w:val="es-ES"/>
        </w:rPr>
        <w:t xml:space="preserve">, </w:t>
      </w:r>
      <w:r w:rsidRPr="006D2E03">
        <w:rPr>
          <w:rFonts w:ascii="GHEA Grapalat" w:hAnsi="GHEA Grapalat" w:cs="Sylfaen"/>
          <w:sz w:val="20"/>
        </w:rPr>
        <w:t>այդ</w:t>
      </w:r>
      <w:r w:rsidRPr="006D2E03">
        <w:rPr>
          <w:rFonts w:ascii="GHEA Grapalat" w:hAnsi="GHEA Grapalat" w:cs="Sylfaen"/>
          <w:sz w:val="20"/>
          <w:lang w:val="es-ES"/>
        </w:rPr>
        <w:t xml:space="preserve"> </w:t>
      </w:r>
      <w:r w:rsidRPr="006D2E03">
        <w:rPr>
          <w:rFonts w:ascii="GHEA Grapalat" w:hAnsi="GHEA Grapalat" w:cs="Sylfaen"/>
          <w:sz w:val="20"/>
        </w:rPr>
        <w:t>թվում</w:t>
      </w:r>
      <w:r w:rsidRPr="006D2E03">
        <w:rPr>
          <w:rFonts w:ascii="GHEA Grapalat" w:hAnsi="GHEA Grapalat" w:cs="Sylfaen"/>
          <w:sz w:val="20"/>
          <w:lang w:val="es-ES"/>
        </w:rPr>
        <w:t xml:space="preserve"> </w:t>
      </w:r>
      <w:r w:rsidRPr="006D2E03">
        <w:rPr>
          <w:rFonts w:ascii="GHEA Grapalat" w:hAnsi="GHEA Grapalat" w:cs="Sylfaen"/>
          <w:sz w:val="20"/>
        </w:rPr>
        <w:t>ընտրված</w:t>
      </w:r>
      <w:r w:rsidRPr="006D2E03">
        <w:rPr>
          <w:rFonts w:ascii="GHEA Grapalat" w:hAnsi="GHEA Grapalat" w:cs="Sylfaen"/>
          <w:sz w:val="20"/>
          <w:lang w:val="es-ES"/>
        </w:rPr>
        <w:t xml:space="preserve"> </w:t>
      </w:r>
      <w:r w:rsidRPr="006D2E03">
        <w:rPr>
          <w:rFonts w:ascii="GHEA Grapalat" w:hAnsi="GHEA Grapalat" w:cs="Sylfaen"/>
          <w:sz w:val="20"/>
        </w:rPr>
        <w:t>մասնակցից</w:t>
      </w:r>
      <w:r w:rsidRPr="006D2E03">
        <w:rPr>
          <w:rFonts w:ascii="GHEA Grapalat" w:hAnsi="GHEA Grapalat" w:cs="Sylfaen"/>
          <w:sz w:val="20"/>
          <w:lang w:val="es-ES"/>
        </w:rPr>
        <w:t xml:space="preserve"> </w:t>
      </w:r>
      <w:r w:rsidRPr="006D2E03">
        <w:rPr>
          <w:rFonts w:ascii="GHEA Grapalat" w:hAnsi="GHEA Grapalat" w:cs="Sylfaen"/>
          <w:sz w:val="20"/>
        </w:rPr>
        <w:t>այլ</w:t>
      </w:r>
      <w:r w:rsidRPr="006D2E03">
        <w:rPr>
          <w:rFonts w:ascii="GHEA Grapalat" w:hAnsi="GHEA Grapalat" w:cs="Sylfaen"/>
          <w:sz w:val="20"/>
          <w:lang w:val="es-ES"/>
        </w:rPr>
        <w:t xml:space="preserve"> </w:t>
      </w:r>
      <w:r w:rsidRPr="006D2E03">
        <w:rPr>
          <w:rFonts w:ascii="GHEA Grapalat" w:hAnsi="GHEA Grapalat" w:cs="Sylfaen"/>
          <w:sz w:val="20"/>
        </w:rPr>
        <w:t>փաստաթղթեր</w:t>
      </w:r>
      <w:r w:rsidRPr="006D2E03">
        <w:rPr>
          <w:rFonts w:ascii="GHEA Grapalat" w:hAnsi="GHEA Grapalat" w:cs="Sylfaen"/>
          <w:sz w:val="20"/>
          <w:lang w:val="es-ES"/>
        </w:rPr>
        <w:t xml:space="preserve"> </w:t>
      </w:r>
      <w:r w:rsidRPr="006D2E03">
        <w:rPr>
          <w:rFonts w:ascii="GHEA Grapalat" w:hAnsi="GHEA Grapalat" w:cs="Sylfaen"/>
          <w:sz w:val="20"/>
        </w:rPr>
        <w:t>կամ</w:t>
      </w:r>
      <w:r w:rsidRPr="006D2E03">
        <w:rPr>
          <w:rFonts w:ascii="GHEA Grapalat" w:hAnsi="GHEA Grapalat" w:cs="Sylfaen"/>
          <w:sz w:val="20"/>
          <w:lang w:val="es-ES"/>
        </w:rPr>
        <w:t xml:space="preserve"> </w:t>
      </w:r>
      <w:r w:rsidRPr="006D2E03">
        <w:rPr>
          <w:rFonts w:ascii="GHEA Grapalat" w:hAnsi="GHEA Grapalat" w:cs="Sylfaen"/>
          <w:sz w:val="20"/>
        </w:rPr>
        <w:t>հիմնավորումներ</w:t>
      </w:r>
      <w:r w:rsidRPr="006D2E03">
        <w:rPr>
          <w:rFonts w:ascii="GHEA Grapalat" w:hAnsi="GHEA Grapalat" w:cs="Sylfaen"/>
          <w:sz w:val="20"/>
          <w:lang w:val="es-ES"/>
        </w:rPr>
        <w:t xml:space="preserve"> </w:t>
      </w:r>
      <w:r w:rsidRPr="006D2E03">
        <w:rPr>
          <w:rFonts w:ascii="GHEA Grapalat" w:hAnsi="GHEA Grapalat" w:cs="Sylfaen"/>
          <w:sz w:val="20"/>
        </w:rPr>
        <w:t>չեն</w:t>
      </w:r>
      <w:r w:rsidRPr="006D2E03">
        <w:rPr>
          <w:rFonts w:ascii="GHEA Grapalat" w:hAnsi="GHEA Grapalat" w:cs="Sylfaen"/>
          <w:sz w:val="20"/>
          <w:lang w:val="es-ES"/>
        </w:rPr>
        <w:t xml:space="preserve"> </w:t>
      </w:r>
      <w:r w:rsidRPr="006D2E03">
        <w:rPr>
          <w:rFonts w:ascii="GHEA Grapalat" w:hAnsi="GHEA Grapalat" w:cs="Sylfaen"/>
          <w:sz w:val="20"/>
        </w:rPr>
        <w:t>կարող</w:t>
      </w:r>
      <w:r w:rsidRPr="006D2E03">
        <w:rPr>
          <w:rFonts w:ascii="GHEA Grapalat" w:hAnsi="GHEA Grapalat" w:cs="Sylfaen"/>
          <w:sz w:val="20"/>
          <w:lang w:val="es-ES"/>
        </w:rPr>
        <w:t xml:space="preserve"> </w:t>
      </w:r>
      <w:r w:rsidRPr="006D2E03">
        <w:rPr>
          <w:rFonts w:ascii="GHEA Grapalat" w:hAnsi="GHEA Grapalat" w:cs="Sylfaen"/>
          <w:sz w:val="20"/>
        </w:rPr>
        <w:t>պահանջվել</w:t>
      </w:r>
      <w:r w:rsidRPr="006D2E03">
        <w:rPr>
          <w:rFonts w:ascii="GHEA Grapalat" w:hAnsi="GHEA Grapalat" w:cs="Sylfaen"/>
          <w:sz w:val="20"/>
          <w:lang w:val="es-ES"/>
        </w:rPr>
        <w:t>:</w:t>
      </w:r>
      <w:r w:rsidRPr="006D2E03">
        <w:rPr>
          <w:rFonts w:ascii="GHEA Grapalat" w:hAnsi="GHEA Grapalat" w:cs="Tahoma"/>
          <w:sz w:val="20"/>
          <w:lang w:val="hy-AM"/>
        </w:rPr>
        <w:t xml:space="preserve"> </w:t>
      </w:r>
      <w:r w:rsidRPr="006D2E03">
        <w:rPr>
          <w:rFonts w:ascii="GHEA Grapalat" w:hAnsi="GHEA Grapalat" w:cs="Tahoma"/>
          <w:sz w:val="20"/>
        </w:rPr>
        <w:t>Մասնակցի</w:t>
      </w:r>
      <w:r w:rsidRPr="006D2E03">
        <w:rPr>
          <w:rFonts w:ascii="GHEA Grapalat" w:hAnsi="GHEA Grapalat" w:cs="Tahoma"/>
          <w:sz w:val="20"/>
          <w:lang w:val="es-ES"/>
        </w:rPr>
        <w:t xml:space="preserve"> </w:t>
      </w:r>
      <w:r w:rsidRPr="006D2E03">
        <w:rPr>
          <w:rFonts w:ascii="GHEA Grapalat" w:hAnsi="GHEA Grapalat" w:cs="Tahoma"/>
          <w:sz w:val="20"/>
        </w:rPr>
        <w:t>հայտարարության</w:t>
      </w:r>
      <w:r w:rsidRPr="006D2E03">
        <w:rPr>
          <w:rFonts w:ascii="GHEA Grapalat" w:hAnsi="GHEA Grapalat" w:cs="Tahoma"/>
          <w:sz w:val="20"/>
          <w:lang w:val="es-ES"/>
        </w:rPr>
        <w:t xml:space="preserve"> </w:t>
      </w:r>
      <w:r w:rsidRPr="006D2E03">
        <w:rPr>
          <w:rFonts w:ascii="GHEA Grapalat" w:hAnsi="GHEA Grapalat" w:cs="Tahoma"/>
          <w:sz w:val="20"/>
        </w:rPr>
        <w:t>իսկությունը</w:t>
      </w:r>
      <w:r w:rsidRPr="006D2E03">
        <w:rPr>
          <w:rFonts w:ascii="GHEA Grapalat" w:hAnsi="GHEA Grapalat" w:cs="Tahoma"/>
          <w:sz w:val="20"/>
          <w:lang w:val="es-ES"/>
        </w:rPr>
        <w:t xml:space="preserve"> </w:t>
      </w:r>
      <w:r w:rsidRPr="006D2E03">
        <w:rPr>
          <w:rFonts w:ascii="GHEA Grapalat" w:hAnsi="GHEA Grapalat" w:cs="Tahoma"/>
          <w:sz w:val="20"/>
        </w:rPr>
        <w:t>գնահատող</w:t>
      </w:r>
      <w:r w:rsidRPr="006D2E03">
        <w:rPr>
          <w:rFonts w:ascii="GHEA Grapalat" w:hAnsi="GHEA Grapalat" w:cs="Tahoma"/>
          <w:sz w:val="20"/>
          <w:lang w:val="es-ES"/>
        </w:rPr>
        <w:t xml:space="preserve"> </w:t>
      </w:r>
      <w:r w:rsidRPr="006D2E03">
        <w:rPr>
          <w:rFonts w:ascii="GHEA Grapalat" w:hAnsi="GHEA Grapalat" w:cs="Tahoma"/>
          <w:sz w:val="20"/>
        </w:rPr>
        <w:t>հանձնաժողովը</w:t>
      </w:r>
      <w:r w:rsidRPr="006D2E03">
        <w:rPr>
          <w:rFonts w:ascii="GHEA Grapalat" w:hAnsi="GHEA Grapalat" w:cs="Tahoma"/>
          <w:sz w:val="20"/>
          <w:lang w:val="es-ES"/>
        </w:rPr>
        <w:t xml:space="preserve"> (</w:t>
      </w:r>
      <w:r w:rsidRPr="006D2E03">
        <w:rPr>
          <w:rFonts w:ascii="GHEA Grapalat" w:hAnsi="GHEA Grapalat" w:cs="Tahoma"/>
          <w:sz w:val="20"/>
        </w:rPr>
        <w:t>այսուհետ</w:t>
      </w:r>
      <w:r w:rsidRPr="006D2E03">
        <w:rPr>
          <w:rFonts w:ascii="GHEA Grapalat" w:hAnsi="GHEA Grapalat" w:cs="Tahoma"/>
          <w:sz w:val="20"/>
          <w:lang w:val="es-ES"/>
        </w:rPr>
        <w:t xml:space="preserve">` </w:t>
      </w:r>
      <w:r w:rsidRPr="006D2E03">
        <w:rPr>
          <w:rFonts w:ascii="GHEA Grapalat" w:hAnsi="GHEA Grapalat" w:cs="Tahoma"/>
          <w:sz w:val="20"/>
        </w:rPr>
        <w:t>հանձնաժողով</w:t>
      </w:r>
      <w:r w:rsidRPr="006D2E03">
        <w:rPr>
          <w:rFonts w:ascii="GHEA Grapalat" w:hAnsi="GHEA Grapalat" w:cs="Tahoma"/>
          <w:sz w:val="20"/>
          <w:lang w:val="es-ES"/>
        </w:rPr>
        <w:t xml:space="preserve">) </w:t>
      </w:r>
      <w:r w:rsidRPr="006D2E03">
        <w:rPr>
          <w:rFonts w:ascii="GHEA Grapalat" w:hAnsi="GHEA Grapalat" w:cs="Tahoma"/>
          <w:sz w:val="20"/>
        </w:rPr>
        <w:t>գնահատում</w:t>
      </w:r>
      <w:r w:rsidRPr="006D2E03">
        <w:rPr>
          <w:rFonts w:ascii="GHEA Grapalat" w:hAnsi="GHEA Grapalat" w:cs="Tahoma"/>
          <w:sz w:val="20"/>
          <w:lang w:val="es-ES"/>
        </w:rPr>
        <w:t xml:space="preserve"> </w:t>
      </w:r>
      <w:r w:rsidRPr="006D2E03">
        <w:rPr>
          <w:rFonts w:ascii="GHEA Grapalat" w:hAnsi="GHEA Grapalat" w:cs="Tahoma"/>
          <w:sz w:val="20"/>
        </w:rPr>
        <w:t>է</w:t>
      </w:r>
      <w:r w:rsidRPr="006D2E03">
        <w:rPr>
          <w:rFonts w:ascii="GHEA Grapalat" w:hAnsi="GHEA Grapalat" w:cs="Tahoma"/>
          <w:sz w:val="20"/>
          <w:lang w:val="es-ES"/>
        </w:rPr>
        <w:t xml:space="preserve"> </w:t>
      </w:r>
      <w:r w:rsidRPr="006D2E03">
        <w:rPr>
          <w:rFonts w:ascii="GHEA Grapalat" w:hAnsi="GHEA Grapalat" w:cs="Tahoma"/>
          <w:sz w:val="20"/>
        </w:rPr>
        <w:t>սույն</w:t>
      </w:r>
      <w:r w:rsidRPr="006D2E03">
        <w:rPr>
          <w:rFonts w:ascii="GHEA Grapalat" w:hAnsi="GHEA Grapalat" w:cs="Tahoma"/>
          <w:sz w:val="20"/>
          <w:lang w:val="es-ES"/>
        </w:rPr>
        <w:t xml:space="preserve"> </w:t>
      </w:r>
      <w:r w:rsidRPr="006D2E03">
        <w:rPr>
          <w:rFonts w:ascii="GHEA Grapalat" w:hAnsi="GHEA Grapalat" w:cs="Tahoma"/>
          <w:sz w:val="20"/>
        </w:rPr>
        <w:t>հրավերով</w:t>
      </w:r>
      <w:r w:rsidRPr="006D2E03">
        <w:rPr>
          <w:rFonts w:ascii="GHEA Grapalat" w:hAnsi="GHEA Grapalat" w:cs="Tahoma"/>
          <w:sz w:val="20"/>
          <w:lang w:val="es-ES"/>
        </w:rPr>
        <w:t xml:space="preserve"> </w:t>
      </w:r>
      <w:r w:rsidRPr="006D2E03">
        <w:rPr>
          <w:rFonts w:ascii="GHEA Grapalat" w:hAnsi="GHEA Grapalat" w:cs="Tahoma"/>
          <w:sz w:val="20"/>
        </w:rPr>
        <w:t>սահմանված</w:t>
      </w:r>
      <w:r w:rsidRPr="006D2E03">
        <w:rPr>
          <w:rFonts w:ascii="GHEA Grapalat" w:hAnsi="GHEA Grapalat" w:cs="Tahoma"/>
          <w:sz w:val="20"/>
          <w:lang w:val="es-ES"/>
        </w:rPr>
        <w:t xml:space="preserve"> </w:t>
      </w:r>
      <w:r w:rsidRPr="006D2E03">
        <w:rPr>
          <w:rFonts w:ascii="GHEA Grapalat" w:hAnsi="GHEA Grapalat" w:cs="Tahoma"/>
          <w:sz w:val="20"/>
        </w:rPr>
        <w:t>պայմաններով</w:t>
      </w:r>
      <w:r w:rsidRPr="006D2E03">
        <w:rPr>
          <w:rFonts w:ascii="GHEA Grapalat" w:hAnsi="GHEA Grapalat" w:cs="Tahoma"/>
          <w:sz w:val="20"/>
          <w:lang w:val="es-ES"/>
        </w:rPr>
        <w:t>:</w:t>
      </w:r>
    </w:p>
    <w:p w:rsidR="00E07A84" w:rsidRPr="00A71D81" w:rsidRDefault="00E07A84" w:rsidP="00E07A84">
      <w:pPr>
        <w:ind w:firstLine="720"/>
        <w:jc w:val="both"/>
        <w:rPr>
          <w:rFonts w:ascii="GHEA Grapalat" w:hAnsi="GHEA Grapalat"/>
          <w:sz w:val="20"/>
          <w:szCs w:val="20"/>
          <w:lang w:val="es-ES"/>
        </w:rPr>
      </w:pPr>
      <w:r w:rsidRPr="006D2E03">
        <w:rPr>
          <w:rFonts w:ascii="GHEA Grapalat" w:hAnsi="GHEA Grapalat" w:cs="Tahoma"/>
          <w:sz w:val="20"/>
          <w:szCs w:val="20"/>
          <w:lang w:val="es-ES"/>
        </w:rPr>
        <w:t xml:space="preserve">2.3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Pr="00A71D81">
        <w:rPr>
          <w:rFonts w:ascii="GHEA Grapalat" w:hAnsi="GHEA Grapalat"/>
          <w:sz w:val="20"/>
          <w:szCs w:val="20"/>
        </w:rPr>
        <w:t>փայաբաժին</w:t>
      </w:r>
      <w:r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Pr="00A71D81">
        <w:rPr>
          <w:rFonts w:ascii="GHEA Grapalat" w:hAnsi="GHEA Grapalat"/>
          <w:sz w:val="20"/>
          <w:szCs w:val="20"/>
        </w:rPr>
        <w:t>սույն</w:t>
      </w:r>
      <w:r w:rsidRPr="00A71D81">
        <w:rPr>
          <w:rFonts w:ascii="GHEA Grapalat" w:hAnsi="GHEA Grapalat"/>
          <w:sz w:val="20"/>
          <w:szCs w:val="20"/>
          <w:lang w:val="es-ES"/>
        </w:rPr>
        <w:t xml:space="preserve"> </w:t>
      </w:r>
      <w:r w:rsidRPr="00A71D81">
        <w:rPr>
          <w:rFonts w:ascii="GHEA Grapalat" w:hAnsi="GHEA Grapalat"/>
          <w:sz w:val="20"/>
          <w:szCs w:val="20"/>
        </w:rPr>
        <w:t>ընթացակարգին</w:t>
      </w:r>
      <w:r w:rsidRPr="00A71D81">
        <w:rPr>
          <w:rFonts w:ascii="GHEA Grapalat" w:hAnsi="GHEA Grapalat"/>
          <w:sz w:val="20"/>
          <w:szCs w:val="20"/>
          <w:lang w:val="hy-AM"/>
        </w:rPr>
        <w:t xml:space="preserve"> </w:t>
      </w:r>
      <w:r w:rsidRPr="00A71D81">
        <w:rPr>
          <w:rFonts w:ascii="GHEA Grapalat" w:hAnsi="GHEA Grapalat" w:cs="Sylfaen"/>
          <w:sz w:val="20"/>
          <w:szCs w:val="20"/>
          <w:lang w:val="es-ES"/>
        </w:rPr>
        <w:t>(</w:t>
      </w:r>
      <w:r w:rsidRPr="00A71D81">
        <w:rPr>
          <w:rFonts w:ascii="GHEA Grapalat" w:hAnsi="GHEA Grapalat" w:cs="Sylfaen"/>
          <w:sz w:val="20"/>
          <w:szCs w:val="20"/>
        </w:rPr>
        <w:t>միևնույն</w:t>
      </w:r>
      <w:r w:rsidRPr="00A71D81">
        <w:rPr>
          <w:rFonts w:ascii="GHEA Grapalat" w:hAnsi="GHEA Grapalat" w:cs="Sylfaen"/>
          <w:sz w:val="20"/>
          <w:szCs w:val="20"/>
          <w:lang w:val="es-ES"/>
        </w:rPr>
        <w:t xml:space="preserve"> </w:t>
      </w:r>
      <w:r w:rsidRPr="00A71D81">
        <w:rPr>
          <w:rFonts w:ascii="GHEA Grapalat" w:hAnsi="GHEA Grapalat" w:cs="Sylfaen"/>
          <w:sz w:val="20"/>
          <w:szCs w:val="20"/>
        </w:rPr>
        <w:t>չափաբաժնին</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E07A84" w:rsidRPr="00A71D81" w:rsidRDefault="00E07A84" w:rsidP="00E07A84">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Pr="00A71D81">
        <w:rPr>
          <w:rFonts w:ascii="GHEA Grapalat" w:hAnsi="GHEA Grapalat"/>
          <w:sz w:val="20"/>
          <w:szCs w:val="20"/>
        </w:rPr>
        <w:t>կետի</w:t>
      </w:r>
      <w:r w:rsidRPr="00A71D81">
        <w:rPr>
          <w:rFonts w:ascii="GHEA Grapalat" w:hAnsi="GHEA Grapalat"/>
          <w:sz w:val="20"/>
          <w:szCs w:val="20"/>
          <w:lang w:val="es-ES"/>
        </w:rPr>
        <w:t xml:space="preserve"> </w:t>
      </w:r>
      <w:r w:rsidRPr="00A71D81">
        <w:rPr>
          <w:rFonts w:ascii="GHEA Grapalat" w:hAnsi="GHEA Grapalat"/>
          <w:sz w:val="20"/>
          <w:szCs w:val="20"/>
          <w:lang w:val="hy-AM"/>
        </w:rPr>
        <w:t>իմաստով`</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E07A84" w:rsidRPr="00A71D81" w:rsidRDefault="00E07A84" w:rsidP="00E07A84">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E07A84" w:rsidRPr="00A71D81" w:rsidRDefault="00E07A84" w:rsidP="00E07A84">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E07A84" w:rsidRPr="00A71D81" w:rsidRDefault="00E07A84" w:rsidP="00E07A84">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E07A84" w:rsidRPr="00A71D81" w:rsidRDefault="00E07A84" w:rsidP="00E07A84">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E07A84" w:rsidRPr="00A71D81" w:rsidRDefault="00E07A84" w:rsidP="00E07A84">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E07A84" w:rsidRPr="00A71D81" w:rsidRDefault="00E07A84" w:rsidP="00E07A84">
      <w:pPr>
        <w:ind w:firstLine="567"/>
        <w:jc w:val="both"/>
        <w:rPr>
          <w:rFonts w:ascii="GHEA Grapalat" w:hAnsi="GHEA Grapalat" w:cs="Arial"/>
          <w:sz w:val="20"/>
          <w:lang w:val="hy-AM"/>
        </w:rPr>
      </w:pPr>
      <w:r w:rsidRPr="00A71D81">
        <w:rPr>
          <w:rFonts w:ascii="GHEA Grapalat" w:hAnsi="GHEA Grapalat" w:cs="Arial Armenian"/>
          <w:sz w:val="20"/>
          <w:lang w:val="hy-AM"/>
        </w:rPr>
        <w:t xml:space="preserve">2.4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Pr="00A71D81">
        <w:rPr>
          <w:rFonts w:ascii="GHEA Grapalat" w:hAnsi="GHEA Grapalat"/>
          <w:color w:val="000000"/>
          <w:sz w:val="20"/>
          <w:szCs w:val="20"/>
          <w:lang w:val="hy-AM"/>
        </w:rPr>
        <w:t>15 տոկոսի</w:t>
      </w:r>
      <w:r w:rsidRPr="00A71D81">
        <w:rPr>
          <w:rStyle w:val="FootnoteReference"/>
          <w:rFonts w:ascii="GHEA Grapalat" w:hAnsi="GHEA Grapalat" w:cs="Arial"/>
          <w:sz w:val="20"/>
          <w:lang w:val="hy-AM"/>
        </w:rPr>
        <w:footnoteReference w:id="1"/>
      </w:r>
      <w:r w:rsidRPr="00A71D81">
        <w:rPr>
          <w:rFonts w:ascii="GHEA Grapalat" w:hAnsi="GHEA Grapalat"/>
          <w:color w:val="000000"/>
          <w:sz w:val="20"/>
          <w:szCs w:val="20"/>
          <w:vertAlign w:val="superscript"/>
          <w:lang w:val="hy-AM"/>
        </w:rPr>
        <w:t>.1</w:t>
      </w:r>
      <w:r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Pr="00A71D81">
        <w:rPr>
          <w:rFonts w:ascii="GHEA Grapalat" w:hAnsi="GHEA Grapalat" w:cs="Arial"/>
          <w:sz w:val="20"/>
          <w:lang w:val="hy-AM"/>
        </w:rPr>
        <w:t xml:space="preserve">: </w:t>
      </w:r>
    </w:p>
    <w:p w:rsidR="00E07A84" w:rsidRPr="00A71D81" w:rsidRDefault="00E07A84" w:rsidP="00E07A84">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lang w:val="af-ZA"/>
        </w:rPr>
        <w:t>(</w:t>
      </w:r>
      <w:r w:rsidRPr="00A71D81">
        <w:rPr>
          <w:rFonts w:ascii="GHEA Grapalat" w:hAnsi="GHEA Grapalat" w:cs="Sylfaen"/>
          <w:sz w:val="20"/>
        </w:rPr>
        <w:t>միևնույն</w:t>
      </w:r>
      <w:r w:rsidRPr="00A71D81">
        <w:rPr>
          <w:rFonts w:ascii="GHEA Grapalat" w:hAnsi="GHEA Grapalat" w:cs="Sylfaen"/>
          <w:sz w:val="20"/>
          <w:lang w:val="af-ZA"/>
        </w:rPr>
        <w:t xml:space="preserve"> </w:t>
      </w:r>
      <w:r w:rsidRPr="00A71D81">
        <w:rPr>
          <w:rFonts w:ascii="GHEA Grapalat" w:hAnsi="GHEA Grapalat" w:cs="Sylfaen"/>
          <w:sz w:val="20"/>
        </w:rPr>
        <w:t>չափաբաժնին</w:t>
      </w:r>
      <w:r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E07A84" w:rsidRPr="00A71D81" w:rsidRDefault="00E07A84" w:rsidP="00E07A84">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E07A84" w:rsidRPr="00A71D81" w:rsidRDefault="00E07A84" w:rsidP="00E07A84">
      <w:pPr>
        <w:pStyle w:val="BodyTextIndent2"/>
        <w:spacing w:line="240" w:lineRule="auto"/>
        <w:rPr>
          <w:rFonts w:ascii="GHEA Grapalat" w:hAnsi="GHEA Grapalat" w:cs="Sylfaen"/>
          <w:szCs w:val="24"/>
        </w:rPr>
      </w:pPr>
      <w:r w:rsidRPr="00A71D81">
        <w:rPr>
          <w:rFonts w:ascii="GHEA Grapalat" w:hAnsi="GHEA Grapalat" w:cs="Sylfaen"/>
          <w:szCs w:val="24"/>
        </w:rPr>
        <w:t xml:space="preserve">1)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պայմանագրի</w:t>
      </w:r>
      <w:r w:rsidRPr="00A71D81">
        <w:rPr>
          <w:rFonts w:ascii="GHEA Grapalat" w:hAnsi="GHEA Grapalat" w:cs="Sylfaen"/>
          <w:szCs w:val="24"/>
        </w:rPr>
        <w:t xml:space="preserve"> </w:t>
      </w:r>
      <w:r w:rsidRPr="00A71D81">
        <w:rPr>
          <w:rFonts w:ascii="GHEA Grapalat" w:hAnsi="GHEA Grapalat" w:cs="Sylfaen"/>
          <w:szCs w:val="24"/>
          <w:lang w:val="ru-RU"/>
        </w:rPr>
        <w:t>կողմերից</w:t>
      </w:r>
      <w:r w:rsidRPr="00A71D81">
        <w:rPr>
          <w:rFonts w:ascii="GHEA Grapalat" w:hAnsi="GHEA Grapalat" w:cs="Sylfaen"/>
          <w:szCs w:val="24"/>
        </w:rPr>
        <w:t xml:space="preserve"> </w:t>
      </w:r>
      <w:r w:rsidRPr="00A71D81">
        <w:rPr>
          <w:rFonts w:ascii="GHEA Grapalat" w:hAnsi="GHEA Grapalat" w:cs="Sylfaen"/>
          <w:szCs w:val="24"/>
          <w:lang w:val="ru-RU"/>
        </w:rPr>
        <w:t>որևէ</w:t>
      </w:r>
      <w:r w:rsidRPr="00A71D81">
        <w:rPr>
          <w:rFonts w:ascii="GHEA Grapalat" w:hAnsi="GHEA Grapalat" w:cs="Sylfaen"/>
          <w:szCs w:val="24"/>
        </w:rPr>
        <w:t xml:space="preserve"> </w:t>
      </w:r>
      <w:r w:rsidRPr="00A71D81">
        <w:rPr>
          <w:rFonts w:ascii="GHEA Grapalat" w:hAnsi="GHEA Grapalat" w:cs="Sylfaen"/>
          <w:szCs w:val="24"/>
          <w:lang w:val="ru-RU"/>
        </w:rPr>
        <w:t>մեկը</w:t>
      </w:r>
      <w:r w:rsidRPr="00A71D81">
        <w:rPr>
          <w:rFonts w:ascii="GHEA Grapalat" w:hAnsi="GHEA Grapalat" w:cs="Sylfaen"/>
          <w:szCs w:val="24"/>
        </w:rPr>
        <w:t xml:space="preserve"> </w:t>
      </w:r>
      <w:r w:rsidRPr="00A71D81">
        <w:rPr>
          <w:rFonts w:ascii="GHEA Grapalat" w:hAnsi="GHEA Grapalat" w:cs="Sylfaen"/>
          <w:szCs w:val="24"/>
          <w:lang w:val="ru-RU"/>
        </w:rPr>
        <w:t>չի</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նույն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rPr>
        <w:t>(</w:t>
      </w:r>
      <w:r w:rsidRPr="00A71D81">
        <w:rPr>
          <w:rFonts w:ascii="GHEA Grapalat" w:hAnsi="GHEA Grapalat" w:cs="Sylfaen"/>
          <w:lang w:val="en-US"/>
        </w:rPr>
        <w:t>միևնույն</w:t>
      </w:r>
      <w:r w:rsidRPr="00A71D81">
        <w:rPr>
          <w:rFonts w:ascii="GHEA Grapalat" w:hAnsi="GHEA Grapalat" w:cs="Sylfaen"/>
        </w:rPr>
        <w:t xml:space="preserve"> </w:t>
      </w:r>
      <w:r w:rsidRPr="00A71D81">
        <w:rPr>
          <w:rFonts w:ascii="GHEA Grapalat" w:hAnsi="GHEA Grapalat" w:cs="Sylfaen"/>
          <w:lang w:val="en-US"/>
        </w:rPr>
        <w:t>չափաբաժնին</w:t>
      </w:r>
      <w:r w:rsidRPr="00A71D81">
        <w:rPr>
          <w:rFonts w:ascii="GHEA Grapalat" w:hAnsi="GHEA Grapalat" w:cs="Sylfaen"/>
        </w:rPr>
        <w:t xml:space="preserve">) </w:t>
      </w:r>
      <w:r w:rsidRPr="00A71D81">
        <w:rPr>
          <w:rFonts w:ascii="GHEA Grapalat" w:hAnsi="GHEA Grapalat" w:cs="Sylfaen"/>
          <w:szCs w:val="24"/>
          <w:lang w:val="ru-RU"/>
        </w:rPr>
        <w:t>ներկայացնել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հայտ</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պարբերության</w:t>
      </w:r>
      <w:r w:rsidRPr="00A71D81">
        <w:rPr>
          <w:rFonts w:ascii="GHEA Grapalat" w:hAnsi="GHEA Grapalat" w:cs="Sylfaen"/>
          <w:szCs w:val="24"/>
        </w:rPr>
        <w:t xml:space="preserve"> </w:t>
      </w:r>
      <w:r w:rsidRPr="00A71D81">
        <w:rPr>
          <w:rFonts w:ascii="GHEA Grapalat" w:hAnsi="GHEA Grapalat" w:cs="Sylfaen"/>
          <w:szCs w:val="24"/>
          <w:lang w:val="ru-RU"/>
        </w:rPr>
        <w:t>պահանջի</w:t>
      </w:r>
      <w:r w:rsidRPr="00A71D81">
        <w:rPr>
          <w:rFonts w:ascii="GHEA Grapalat" w:hAnsi="GHEA Grapalat" w:cs="Sylfaen"/>
          <w:szCs w:val="24"/>
        </w:rPr>
        <w:t xml:space="preserve"> </w:t>
      </w:r>
      <w:r w:rsidRPr="00A71D81">
        <w:rPr>
          <w:rFonts w:ascii="GHEA Grapalat" w:hAnsi="GHEA Grapalat" w:cs="Sylfaen"/>
          <w:szCs w:val="24"/>
          <w:lang w:val="ru-RU"/>
        </w:rPr>
        <w:t>չպահպանման</w:t>
      </w:r>
      <w:r w:rsidRPr="00A71D81">
        <w:rPr>
          <w:rFonts w:ascii="GHEA Grapalat" w:hAnsi="GHEA Grapalat" w:cs="Sylfaen"/>
          <w:szCs w:val="24"/>
        </w:rPr>
        <w:t xml:space="preserve"> </w:t>
      </w:r>
      <w:r w:rsidRPr="00A71D81">
        <w:rPr>
          <w:rFonts w:ascii="GHEA Grapalat" w:hAnsi="GHEA Grapalat" w:cs="Sylfaen"/>
          <w:szCs w:val="24"/>
          <w:lang w:val="ru-RU"/>
        </w:rPr>
        <w:lastRenderedPageBreak/>
        <w:t>դեպքում</w:t>
      </w:r>
      <w:r w:rsidRPr="00A71D81">
        <w:rPr>
          <w:rFonts w:ascii="GHEA Grapalat" w:hAnsi="GHEA Grapalat" w:cs="Sylfaen"/>
          <w:szCs w:val="24"/>
        </w:rPr>
        <w:t xml:space="preserve">` </w:t>
      </w:r>
      <w:r w:rsidRPr="00A71D81">
        <w:rPr>
          <w:rFonts w:ascii="GHEA Grapalat" w:hAnsi="GHEA Grapalat" w:cs="Sylfaen"/>
          <w:szCs w:val="24"/>
          <w:lang w:val="ru-RU"/>
        </w:rPr>
        <w:t>հայտերի</w:t>
      </w:r>
      <w:r w:rsidRPr="00A71D81">
        <w:rPr>
          <w:rFonts w:ascii="GHEA Grapalat" w:hAnsi="GHEA Grapalat" w:cs="Sylfaen"/>
          <w:szCs w:val="24"/>
        </w:rPr>
        <w:t xml:space="preserve"> </w:t>
      </w:r>
      <w:r w:rsidRPr="00A71D81">
        <w:rPr>
          <w:rFonts w:ascii="GHEA Grapalat" w:hAnsi="GHEA Grapalat" w:cs="Sylfaen"/>
          <w:szCs w:val="24"/>
          <w:lang w:val="ru-RU"/>
        </w:rPr>
        <w:t>բացման</w:t>
      </w:r>
      <w:r w:rsidRPr="00A71D81">
        <w:rPr>
          <w:rFonts w:ascii="GHEA Grapalat" w:hAnsi="GHEA Grapalat" w:cs="Sylfaen"/>
          <w:szCs w:val="24"/>
        </w:rPr>
        <w:t xml:space="preserve"> </w:t>
      </w:r>
      <w:r w:rsidRPr="00A71D81">
        <w:rPr>
          <w:rFonts w:ascii="GHEA Grapalat" w:hAnsi="GHEA Grapalat" w:cs="Sylfaen"/>
          <w:szCs w:val="24"/>
          <w:lang w:val="ru-RU"/>
        </w:rPr>
        <w:t>նիստում</w:t>
      </w:r>
      <w:r w:rsidRPr="00A71D81">
        <w:rPr>
          <w:rFonts w:ascii="GHEA Grapalat" w:hAnsi="GHEA Grapalat" w:cs="Sylfaen"/>
          <w:szCs w:val="24"/>
        </w:rPr>
        <w:t xml:space="preserve"> </w:t>
      </w:r>
      <w:r w:rsidRPr="00A71D81">
        <w:rPr>
          <w:rFonts w:ascii="GHEA Grapalat" w:hAnsi="GHEA Grapalat" w:cs="Sylfaen"/>
          <w:szCs w:val="24"/>
          <w:lang w:val="ru-RU"/>
        </w:rPr>
        <w:t>մերժվում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ինչպես</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այնպես</w:t>
      </w:r>
      <w:r w:rsidRPr="00A71D81">
        <w:rPr>
          <w:rFonts w:ascii="GHEA Grapalat" w:hAnsi="GHEA Grapalat" w:cs="Sylfaen"/>
          <w:szCs w:val="24"/>
        </w:rPr>
        <w:t xml:space="preserve"> </w:t>
      </w:r>
      <w:r w:rsidRPr="00A71D81">
        <w:rPr>
          <w:rFonts w:ascii="GHEA Grapalat" w:hAnsi="GHEA Grapalat" w:cs="Sylfaen"/>
          <w:szCs w:val="24"/>
          <w:lang w:val="ru-RU"/>
        </w:rPr>
        <w:t>էլ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ներկայացված</w:t>
      </w:r>
      <w:r w:rsidRPr="00A71D81">
        <w:rPr>
          <w:rFonts w:ascii="GHEA Grapalat" w:hAnsi="GHEA Grapalat" w:cs="Sylfaen"/>
          <w:szCs w:val="24"/>
        </w:rPr>
        <w:t xml:space="preserve"> </w:t>
      </w:r>
      <w:r w:rsidRPr="00A71D81">
        <w:rPr>
          <w:rFonts w:ascii="GHEA Grapalat" w:hAnsi="GHEA Grapalat" w:cs="Sylfaen"/>
          <w:szCs w:val="24"/>
          <w:lang w:val="ru-RU"/>
        </w:rPr>
        <w:t>հայտերը</w:t>
      </w:r>
      <w:r w:rsidRPr="00A71D81">
        <w:rPr>
          <w:rFonts w:ascii="GHEA Grapalat" w:hAnsi="GHEA Grapalat" w:cs="Sylfaen"/>
          <w:szCs w:val="24"/>
        </w:rPr>
        <w:t>.</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 Մ</w:t>
      </w:r>
      <w:r w:rsidRPr="00A71D81">
        <w:rPr>
          <w:rFonts w:ascii="GHEA Grapalat" w:hAnsi="GHEA Grapalat" w:cs="Sylfaen"/>
          <w:szCs w:val="24"/>
          <w:lang w:val="ru-RU"/>
        </w:rPr>
        <w:t>ասնակիցները</w:t>
      </w:r>
      <w:r w:rsidRPr="00A71D81">
        <w:rPr>
          <w:rFonts w:ascii="GHEA Grapalat" w:hAnsi="GHEA Grapalat" w:cs="Sylfaen"/>
          <w:szCs w:val="24"/>
        </w:rPr>
        <w:t xml:space="preserve"> </w:t>
      </w:r>
      <w:r w:rsidRPr="00A71D81">
        <w:rPr>
          <w:rFonts w:ascii="GHEA Grapalat" w:hAnsi="GHEA Grapalat" w:cs="Sylfaen"/>
          <w:szCs w:val="24"/>
          <w:lang w:val="ru-RU"/>
        </w:rPr>
        <w:t>կրում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համապարտ</w:t>
      </w:r>
      <w:r w:rsidRPr="00A71D81">
        <w:rPr>
          <w:rFonts w:ascii="GHEA Grapalat" w:hAnsi="GHEA Grapalat" w:cs="Sylfaen"/>
          <w:szCs w:val="24"/>
        </w:rPr>
        <w:t xml:space="preserve"> </w:t>
      </w:r>
      <w:r w:rsidRPr="00A71D81">
        <w:rPr>
          <w:rFonts w:ascii="GHEA Grapalat" w:hAnsi="GHEA Grapalat" w:cs="Sylfaen"/>
          <w:szCs w:val="24"/>
          <w:lang w:val="ru-RU"/>
        </w:rPr>
        <w:t>պատասխանատվություն</w:t>
      </w:r>
      <w:r w:rsidRPr="00A71D81">
        <w:rPr>
          <w:rFonts w:ascii="GHEA Grapalat" w:hAnsi="GHEA Grapalat" w:cs="Sylfaen"/>
          <w:szCs w:val="24"/>
        </w:rPr>
        <w:t>:</w:t>
      </w:r>
      <w:r w:rsidRPr="00A71D81">
        <w:rPr>
          <w:rFonts w:ascii="GHEA Grapalat" w:hAnsi="GHEA Grapalat" w:cs="Sylfaen"/>
          <w:szCs w:val="24"/>
          <w:lang w:val="hy-AM"/>
        </w:rPr>
        <w:t xml:space="preserve"> </w:t>
      </w:r>
      <w:r w:rsidRPr="00A71D81">
        <w:rPr>
          <w:rFonts w:ascii="GHEA Grapalat" w:hAnsi="GHEA Grapalat" w:cs="Sylfaen"/>
          <w:szCs w:val="24"/>
        </w:rPr>
        <w:t>Ընդ որում,</w:t>
      </w:r>
      <w:r w:rsidRPr="00A71D81">
        <w:rPr>
          <w:rFonts w:ascii="GHEA Grapalat" w:hAnsi="GHEA Grapalat" w:cs="Sylfaen"/>
          <w:szCs w:val="24"/>
          <w:lang w:val="hy-AM"/>
        </w:rPr>
        <w:t xml:space="preserve"> </w:t>
      </w:r>
      <w:r w:rsidRPr="00A71D81">
        <w:rPr>
          <w:rFonts w:ascii="GHEA Grapalat" w:hAnsi="GHEA Grapalat" w:cs="Sylfaen"/>
          <w:szCs w:val="24"/>
          <w:lang w:val="ru-RU"/>
        </w:rPr>
        <w:t>կոնսորցիումի</w:t>
      </w:r>
      <w:r w:rsidRPr="00A71D81">
        <w:rPr>
          <w:rFonts w:ascii="GHEA Grapalat" w:hAnsi="GHEA Grapalat" w:cs="Sylfaen"/>
          <w:szCs w:val="24"/>
        </w:rPr>
        <w:t xml:space="preserve"> </w:t>
      </w:r>
      <w:r w:rsidRPr="00A71D81">
        <w:rPr>
          <w:rFonts w:ascii="GHEA Grapalat" w:hAnsi="GHEA Grapalat" w:cs="Sylfaen"/>
          <w:szCs w:val="24"/>
          <w:lang w:val="ru-RU"/>
        </w:rPr>
        <w:t>անդամի</w:t>
      </w:r>
      <w:r w:rsidRPr="00A71D81">
        <w:rPr>
          <w:rFonts w:ascii="GHEA Grapalat" w:hAnsi="GHEA Grapalat" w:cs="Sylfaen"/>
          <w:szCs w:val="24"/>
        </w:rPr>
        <w:t xml:space="preserve"> </w:t>
      </w:r>
      <w:r w:rsidRPr="00A71D81">
        <w:rPr>
          <w:rFonts w:ascii="GHEA Grapalat" w:hAnsi="GHEA Grapalat" w:cs="Sylfaen"/>
          <w:szCs w:val="24"/>
          <w:lang w:val="ru-RU"/>
        </w:rPr>
        <w:t>կոնսորցիումից</w:t>
      </w:r>
      <w:r w:rsidRPr="00A71D81">
        <w:rPr>
          <w:rFonts w:ascii="GHEA Grapalat" w:hAnsi="GHEA Grapalat" w:cs="Sylfaen"/>
          <w:szCs w:val="24"/>
        </w:rPr>
        <w:t xml:space="preserve"> </w:t>
      </w:r>
      <w:r w:rsidRPr="00A71D81">
        <w:rPr>
          <w:rFonts w:ascii="GHEA Grapalat" w:hAnsi="GHEA Grapalat" w:cs="Sylfaen"/>
          <w:szCs w:val="24"/>
          <w:lang w:val="ru-RU"/>
        </w:rPr>
        <w:t>դուրս</w:t>
      </w:r>
      <w:r w:rsidRPr="00A71D81">
        <w:rPr>
          <w:rFonts w:ascii="GHEA Grapalat" w:hAnsi="GHEA Grapalat" w:cs="Sylfaen"/>
          <w:szCs w:val="24"/>
        </w:rPr>
        <w:t xml:space="preserve"> </w:t>
      </w:r>
      <w:r w:rsidRPr="00A71D81">
        <w:rPr>
          <w:rFonts w:ascii="GHEA Grapalat" w:hAnsi="GHEA Grapalat" w:cs="Sylfaen"/>
          <w:szCs w:val="24"/>
          <w:lang w:val="ru-RU"/>
        </w:rPr>
        <w:t>գալու</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կոնսորցիումի</w:t>
      </w:r>
      <w:r w:rsidRPr="00A71D81">
        <w:rPr>
          <w:rFonts w:ascii="GHEA Grapalat" w:hAnsi="GHEA Grapalat" w:cs="Sylfaen"/>
          <w:szCs w:val="24"/>
        </w:rPr>
        <w:t xml:space="preserve"> </w:t>
      </w:r>
      <w:r w:rsidRPr="00A71D81">
        <w:rPr>
          <w:rFonts w:ascii="GHEA Grapalat" w:hAnsi="GHEA Grapalat" w:cs="Sylfaen"/>
          <w:szCs w:val="24"/>
          <w:lang w:val="ru-RU"/>
        </w:rPr>
        <w:t>հետ</w:t>
      </w:r>
      <w:r w:rsidRPr="00A71D81">
        <w:rPr>
          <w:rFonts w:ascii="GHEA Grapalat" w:hAnsi="GHEA Grapalat" w:cs="Sylfaen"/>
          <w:szCs w:val="24"/>
        </w:rPr>
        <w:t xml:space="preserve"> </w:t>
      </w:r>
      <w:r w:rsidRPr="00A71D81">
        <w:rPr>
          <w:rFonts w:ascii="GHEA Grapalat" w:hAnsi="GHEA Grapalat" w:cs="Sylfaen"/>
          <w:szCs w:val="24"/>
          <w:lang w:val="en-US"/>
        </w:rPr>
        <w:t>պ</w:t>
      </w:r>
      <w:r w:rsidRPr="00A71D81">
        <w:rPr>
          <w:rFonts w:ascii="GHEA Grapalat" w:hAnsi="GHEA Grapalat" w:cs="Sylfaen"/>
          <w:szCs w:val="24"/>
          <w:lang w:val="ru-RU"/>
        </w:rPr>
        <w:t>ատվիրատուի</w:t>
      </w:r>
      <w:r w:rsidRPr="00A71D81">
        <w:rPr>
          <w:rFonts w:ascii="GHEA Grapalat" w:hAnsi="GHEA Grapalat" w:cs="Sylfaen"/>
          <w:szCs w:val="24"/>
        </w:rPr>
        <w:t xml:space="preserve"> </w:t>
      </w:r>
      <w:r w:rsidRPr="00A71D81">
        <w:rPr>
          <w:rFonts w:ascii="GHEA Grapalat" w:hAnsi="GHEA Grapalat" w:cs="Sylfaen"/>
          <w:szCs w:val="24"/>
          <w:lang w:val="ru-RU"/>
        </w:rPr>
        <w:t>կնքած</w:t>
      </w:r>
      <w:r w:rsidRPr="00A71D81">
        <w:rPr>
          <w:rFonts w:ascii="GHEA Grapalat" w:hAnsi="GHEA Grapalat" w:cs="Sylfaen"/>
          <w:szCs w:val="24"/>
        </w:rPr>
        <w:t xml:space="preserve"> </w:t>
      </w:r>
      <w:r w:rsidRPr="00A71D81">
        <w:rPr>
          <w:rFonts w:ascii="GHEA Grapalat" w:hAnsi="GHEA Grapalat" w:cs="Sylfaen"/>
          <w:szCs w:val="24"/>
          <w:lang w:val="ru-RU"/>
        </w:rPr>
        <w:t>պայմանագիրը</w:t>
      </w:r>
      <w:r w:rsidRPr="00A71D81">
        <w:rPr>
          <w:rFonts w:ascii="GHEA Grapalat" w:hAnsi="GHEA Grapalat" w:cs="Sylfaen"/>
          <w:szCs w:val="24"/>
        </w:rPr>
        <w:t xml:space="preserve"> </w:t>
      </w:r>
      <w:r w:rsidRPr="00A71D81">
        <w:rPr>
          <w:rFonts w:ascii="GHEA Grapalat" w:hAnsi="GHEA Grapalat" w:cs="Sylfaen"/>
          <w:szCs w:val="24"/>
          <w:lang w:val="ru-RU"/>
        </w:rPr>
        <w:t>միակողմանիորեն</w:t>
      </w:r>
      <w:r w:rsidRPr="00A71D81">
        <w:rPr>
          <w:rFonts w:ascii="GHEA Grapalat" w:hAnsi="GHEA Grapalat" w:cs="Sylfaen"/>
          <w:szCs w:val="24"/>
        </w:rPr>
        <w:t xml:space="preserve"> </w:t>
      </w:r>
      <w:r w:rsidRPr="00A71D81">
        <w:rPr>
          <w:rFonts w:ascii="GHEA Grapalat" w:hAnsi="GHEA Grapalat" w:cs="Sylfaen"/>
          <w:szCs w:val="24"/>
          <w:lang w:val="ru-RU"/>
        </w:rPr>
        <w:t>լուծվում</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կոնսորցիումի</w:t>
      </w:r>
      <w:r w:rsidRPr="00A71D81">
        <w:rPr>
          <w:rFonts w:ascii="GHEA Grapalat" w:hAnsi="GHEA Grapalat" w:cs="Sylfaen"/>
          <w:szCs w:val="24"/>
        </w:rPr>
        <w:t xml:space="preserve"> </w:t>
      </w:r>
      <w:r w:rsidRPr="00A71D81">
        <w:rPr>
          <w:rFonts w:ascii="GHEA Grapalat" w:hAnsi="GHEA Grapalat" w:cs="Sylfaen"/>
          <w:szCs w:val="24"/>
          <w:lang w:val="ru-RU"/>
        </w:rPr>
        <w:t>անդամների</w:t>
      </w:r>
      <w:r w:rsidRPr="00A71D81">
        <w:rPr>
          <w:rFonts w:ascii="GHEA Grapalat" w:hAnsi="GHEA Grapalat" w:cs="Sylfaen"/>
          <w:szCs w:val="24"/>
        </w:rPr>
        <w:t xml:space="preserve"> </w:t>
      </w:r>
      <w:r w:rsidRPr="00A71D81">
        <w:rPr>
          <w:rFonts w:ascii="GHEA Grapalat" w:hAnsi="GHEA Grapalat" w:cs="Sylfaen"/>
          <w:szCs w:val="24"/>
          <w:lang w:val="ru-RU"/>
        </w:rPr>
        <w:t>նկատմամբ</w:t>
      </w:r>
      <w:r w:rsidRPr="00A71D81">
        <w:rPr>
          <w:rFonts w:ascii="GHEA Grapalat" w:hAnsi="GHEA Grapalat" w:cs="Sylfaen"/>
          <w:szCs w:val="24"/>
        </w:rPr>
        <w:t xml:space="preserve"> </w:t>
      </w:r>
      <w:r w:rsidRPr="00A71D81">
        <w:rPr>
          <w:rFonts w:ascii="GHEA Grapalat" w:hAnsi="GHEA Grapalat" w:cs="Sylfaen"/>
          <w:szCs w:val="24"/>
          <w:lang w:val="ru-RU"/>
        </w:rPr>
        <w:t>կիրառվում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պայմանագրով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պատասխանատվության</w:t>
      </w:r>
      <w:r w:rsidRPr="00A71D81">
        <w:rPr>
          <w:rFonts w:ascii="GHEA Grapalat" w:hAnsi="GHEA Grapalat" w:cs="Sylfaen"/>
          <w:szCs w:val="24"/>
        </w:rPr>
        <w:t xml:space="preserve"> </w:t>
      </w:r>
      <w:r w:rsidRPr="00A71D81">
        <w:rPr>
          <w:rFonts w:ascii="GHEA Grapalat" w:hAnsi="GHEA Grapalat" w:cs="Sylfaen"/>
          <w:szCs w:val="24"/>
          <w:lang w:val="ru-RU"/>
        </w:rPr>
        <w:t>միջոցները</w:t>
      </w:r>
      <w:r w:rsidRPr="00A71D81">
        <w:rPr>
          <w:rFonts w:ascii="GHEA Grapalat" w:hAnsi="GHEA Grapalat" w:cs="Sylfaen"/>
          <w:szCs w:val="24"/>
          <w:lang w:val="hy-AM"/>
        </w:rPr>
        <w:t>:</w:t>
      </w:r>
    </w:p>
    <w:p w:rsidR="00E07A84" w:rsidRPr="00A71D81" w:rsidRDefault="00E07A84" w:rsidP="00E07A84">
      <w:pPr>
        <w:ind w:firstLine="567"/>
        <w:jc w:val="both"/>
        <w:rPr>
          <w:rFonts w:ascii="GHEA Grapalat" w:hAnsi="GHEA Grapalat"/>
          <w:b/>
          <w:sz w:val="20"/>
          <w:lang w:val="af-ZA"/>
        </w:rPr>
      </w:pPr>
    </w:p>
    <w:p w:rsidR="00E07A84" w:rsidRPr="00A71D81" w:rsidRDefault="00E07A84" w:rsidP="00E07A84">
      <w:pPr>
        <w:ind w:firstLine="567"/>
        <w:jc w:val="both"/>
        <w:rPr>
          <w:rFonts w:ascii="GHEA Grapalat" w:hAnsi="GHEA Grapalat"/>
          <w:b/>
          <w:sz w:val="20"/>
          <w:lang w:val="af-ZA"/>
        </w:rPr>
      </w:pPr>
    </w:p>
    <w:p w:rsidR="00E07A84" w:rsidRPr="00A71D81" w:rsidRDefault="00E07A84" w:rsidP="00E07A84">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E07A84" w:rsidRPr="00A71D81" w:rsidRDefault="00E07A84" w:rsidP="00E07A84">
      <w:pPr>
        <w:jc w:val="center"/>
        <w:rPr>
          <w:rFonts w:ascii="GHEA Grapalat" w:hAnsi="GHEA Grapalat"/>
          <w:b/>
          <w:sz w:val="20"/>
          <w:lang w:val="af-ZA"/>
        </w:rPr>
      </w:pPr>
    </w:p>
    <w:p w:rsidR="00E07A84" w:rsidRPr="00A71D81" w:rsidRDefault="00E07A84" w:rsidP="00E07A84">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29-</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պատվիրատուից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Pr="00A71D81">
        <w:rPr>
          <w:rFonts w:ascii="GHEA Grapalat" w:hAnsi="GHEA Grapalat" w:cs="Tahoma"/>
          <w:sz w:val="20"/>
        </w:rPr>
        <w:t>։</w:t>
      </w:r>
    </w:p>
    <w:p w:rsidR="00E07A84" w:rsidRPr="00A71D81" w:rsidRDefault="00E07A84" w:rsidP="00E07A84">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գրավոր </w:t>
      </w:r>
      <w:r w:rsidRPr="00A71D81">
        <w:rPr>
          <w:rFonts w:ascii="GHEA Grapalat" w:hAnsi="GHEA Grapalat" w:cs="Sylfaen"/>
          <w:sz w:val="20"/>
        </w:rPr>
        <w:t>հանձնաժողովից</w:t>
      </w:r>
      <w:r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Pr="00A71D81">
        <w:rPr>
          <w:rFonts w:ascii="GHEA Grapalat" w:hAnsi="GHEA Grapalat" w:cs="Tahoma"/>
          <w:sz w:val="20"/>
        </w:rPr>
        <w:t>։</w:t>
      </w:r>
      <w:r w:rsidRPr="00A71D81">
        <w:rPr>
          <w:rFonts w:ascii="GHEA Grapalat" w:hAnsi="GHEA Grapalat"/>
          <w:sz w:val="20"/>
          <w:lang w:val="af-ZA"/>
        </w:rPr>
        <w:t xml:space="preserve"> </w:t>
      </w:r>
      <w:r w:rsidRPr="00A71D81">
        <w:rPr>
          <w:rFonts w:ascii="GHEA Grapalat" w:hAnsi="GHEA Grapalat"/>
          <w:sz w:val="20"/>
        </w:rPr>
        <w:t>Հանձնաժողովը</w:t>
      </w:r>
      <w:r w:rsidRPr="00A71D81">
        <w:rPr>
          <w:rFonts w:ascii="GHEA Grapalat" w:hAnsi="GHEA Grapalat"/>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Pr="00A71D81">
        <w:rPr>
          <w:rFonts w:ascii="GHEA Grapalat" w:hAnsi="GHEA Grapalat" w:cs="Arial"/>
          <w:sz w:val="20"/>
        </w:rPr>
        <w:t>մ</w:t>
      </w:r>
      <w:r w:rsidRPr="00A71D81">
        <w:rPr>
          <w:rFonts w:ascii="GHEA Grapalat" w:hAnsi="GHEA Grapalat" w:cs="Sylfaen"/>
          <w:sz w:val="20"/>
        </w:rPr>
        <w:t>ասնակցին</w:t>
      </w:r>
      <w:r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գրավոր</w:t>
      </w:r>
      <w:r w:rsidRPr="00A71D81" w:rsidDel="00197D76">
        <w:rPr>
          <w:rFonts w:ascii="GHEA Grapalat" w:hAnsi="GHEA Grapalat" w:cs="Sylfaen"/>
          <w:sz w:val="20"/>
          <w:lang w:val="af-ZA"/>
        </w:rPr>
        <w:t xml:space="preserve"> </w:t>
      </w:r>
      <w:r w:rsidRPr="00A71D81">
        <w:rPr>
          <w:rFonts w:ascii="GHEA Grapalat" w:hAnsi="GHEA Grapalat" w:cs="Sylfaen"/>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Pr="00A71D81">
        <w:rPr>
          <w:rFonts w:ascii="GHEA Grapalat" w:hAnsi="GHEA Grapalat" w:cs="Tahoma"/>
          <w:sz w:val="20"/>
        </w:rPr>
        <w:t>։</w:t>
      </w:r>
      <w:r w:rsidRPr="00A71D81">
        <w:rPr>
          <w:rFonts w:ascii="GHEA Grapalat" w:hAnsi="GHEA Grapalat" w:cs="Tahoma"/>
          <w:sz w:val="20"/>
          <w:vertAlign w:val="superscript"/>
        </w:rPr>
        <w:t>5</w:t>
      </w:r>
      <w:r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E07A84" w:rsidRPr="00A71D81" w:rsidRDefault="00E07A84" w:rsidP="00E07A84">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Pr="00A71D81">
        <w:rPr>
          <w:rFonts w:ascii="GHEA Grapalat" w:hAnsi="GHEA Grapalat" w:cs="Arial"/>
          <w:sz w:val="20"/>
        </w:rPr>
        <w:t>պարզաբանումը</w:t>
      </w:r>
      <w:r w:rsidRPr="00A71D81">
        <w:rPr>
          <w:rFonts w:ascii="GHEA Grapalat" w:hAnsi="GHEA Grapalat" w:cs="Arial"/>
          <w:sz w:val="20"/>
          <w:lang w:val="af-ZA"/>
        </w:rPr>
        <w:t xml:space="preserve"> </w:t>
      </w:r>
      <w:r w:rsidRPr="00A71D81">
        <w:rPr>
          <w:rFonts w:ascii="GHEA Grapalat" w:hAnsi="GHEA Grapalat" w:cs="Arial"/>
          <w:sz w:val="20"/>
        </w:rPr>
        <w:t>տրամադրելու</w:t>
      </w:r>
      <w:r w:rsidRPr="00A71D81">
        <w:rPr>
          <w:rFonts w:ascii="GHEA Grapalat" w:hAnsi="GHEA Grapalat" w:cs="Arial"/>
          <w:sz w:val="20"/>
          <w:lang w:val="af-ZA"/>
        </w:rPr>
        <w:t xml:space="preserve"> </w:t>
      </w:r>
      <w:r w:rsidRPr="00A71D81">
        <w:rPr>
          <w:rFonts w:ascii="GHEA Grapalat" w:hAnsi="GHEA Grapalat" w:cs="Arial"/>
          <w:sz w:val="20"/>
        </w:rPr>
        <w:t>օրը</w:t>
      </w:r>
      <w:r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Pr="00A71D81">
        <w:rPr>
          <w:rFonts w:ascii="GHEA Grapalat" w:hAnsi="GHEA Grapalat" w:cs="Sylfaen"/>
          <w:sz w:val="20"/>
          <w:lang w:val="af-ZA"/>
        </w:rPr>
        <w:t xml:space="preserve">www.procurement.am </w:t>
      </w:r>
      <w:r w:rsidRPr="00A71D81">
        <w:rPr>
          <w:rFonts w:ascii="GHEA Grapalat" w:hAnsi="GHEA Grapalat" w:cs="Sylfaen"/>
          <w:sz w:val="20"/>
          <w:lang w:val="ru-RU"/>
        </w:rPr>
        <w:t>հասցեով</w:t>
      </w:r>
      <w:r w:rsidRPr="00A71D81">
        <w:rPr>
          <w:rFonts w:ascii="GHEA Grapalat" w:hAnsi="GHEA Grapalat" w:cs="Sylfaen"/>
          <w:sz w:val="20"/>
          <w:lang w:val="af-ZA"/>
        </w:rPr>
        <w:t xml:space="preserve"> </w:t>
      </w:r>
      <w:r w:rsidRPr="00A71D81">
        <w:rPr>
          <w:rFonts w:ascii="GHEA Grapalat" w:hAnsi="GHEA Grapalat" w:cs="Sylfaen"/>
          <w:sz w:val="20"/>
        </w:rPr>
        <w:t>գործող</w:t>
      </w:r>
      <w:r w:rsidRPr="00A71D81">
        <w:rPr>
          <w:rFonts w:ascii="GHEA Grapalat" w:hAnsi="GHEA Grapalat" w:cs="Sylfaen"/>
          <w:sz w:val="20"/>
          <w:lang w:val="af-ZA"/>
        </w:rPr>
        <w:t xml:space="preserve"> </w:t>
      </w:r>
      <w:r w:rsidRPr="00A71D81">
        <w:rPr>
          <w:rFonts w:ascii="GHEA Grapalat" w:hAnsi="GHEA Grapalat" w:cs="Sylfaen"/>
          <w:sz w:val="20"/>
          <w:lang w:val="ru-RU"/>
        </w:rPr>
        <w:t>տեղեկագր</w:t>
      </w:r>
      <w:r w:rsidRPr="00A71D81">
        <w:rPr>
          <w:rFonts w:ascii="GHEA Grapalat" w:hAnsi="GHEA Grapalat" w:cs="Sylfaen"/>
          <w:sz w:val="20"/>
        </w:rPr>
        <w:t>ի</w:t>
      </w:r>
      <w:r w:rsidRPr="00A71D81">
        <w:rPr>
          <w:rFonts w:ascii="GHEA Grapalat" w:hAnsi="GHEA Grapalat" w:cs="Sylfaen"/>
          <w:sz w:val="20"/>
          <w:lang w:val="af-ZA"/>
        </w:rPr>
        <w:t xml:space="preserve"> (</w:t>
      </w:r>
      <w:r w:rsidRPr="00A71D81">
        <w:rPr>
          <w:rFonts w:ascii="GHEA Grapalat" w:hAnsi="GHEA Grapalat" w:cs="Sylfaen"/>
          <w:sz w:val="20"/>
          <w:lang w:val="ru-RU"/>
        </w:rPr>
        <w:t>այսուհետ</w:t>
      </w:r>
      <w:r w:rsidRPr="00A71D81">
        <w:rPr>
          <w:rFonts w:ascii="GHEA Grapalat" w:hAnsi="GHEA Grapalat" w:cs="Sylfaen"/>
          <w:sz w:val="20"/>
          <w:lang w:val="af-ZA"/>
        </w:rPr>
        <w:t xml:space="preserve">` </w:t>
      </w:r>
      <w:r w:rsidRPr="00A71D81">
        <w:rPr>
          <w:rFonts w:ascii="GHEA Grapalat" w:hAnsi="GHEA Grapalat" w:cs="Sylfaen"/>
          <w:sz w:val="20"/>
          <w:lang w:val="ru-RU"/>
        </w:rPr>
        <w:t>տեղեկագիր</w:t>
      </w:r>
      <w:r w:rsidRPr="00A71D81">
        <w:rPr>
          <w:rFonts w:ascii="GHEA Grapalat" w:hAnsi="GHEA Grapalat" w:cs="Sylfaen"/>
          <w:sz w:val="20"/>
          <w:lang w:val="af-ZA"/>
        </w:rPr>
        <w:t xml:space="preserve">) </w:t>
      </w:r>
      <w:r w:rsidRPr="00A71D81">
        <w:rPr>
          <w:rFonts w:ascii="GHEA Grapalat" w:hAnsi="GHEA Grapalat"/>
          <w:lang w:val="af-ZA"/>
        </w:rPr>
        <w:t>«</w:t>
      </w:r>
      <w:r w:rsidRPr="00A71D81">
        <w:rPr>
          <w:rFonts w:ascii="GHEA Grapalat" w:hAnsi="GHEA Grapalat" w:cs="Sylfaen"/>
          <w:sz w:val="20"/>
        </w:rPr>
        <w:t>Գնումների</w:t>
      </w:r>
      <w:r w:rsidRPr="00A71D81">
        <w:rPr>
          <w:rFonts w:ascii="GHEA Grapalat" w:hAnsi="GHEA Grapalat" w:cs="Sylfaen"/>
          <w:sz w:val="20"/>
          <w:lang w:val="af-ZA"/>
        </w:rPr>
        <w:t xml:space="preserve"> </w:t>
      </w:r>
      <w:r w:rsidRPr="00A71D81">
        <w:rPr>
          <w:rFonts w:ascii="GHEA Grapalat" w:hAnsi="GHEA Grapalat" w:cs="Sylfaen"/>
          <w:sz w:val="20"/>
        </w:rPr>
        <w:t>հայտարարություններ</w:t>
      </w:r>
      <w:r w:rsidRPr="00A71D81">
        <w:rPr>
          <w:rFonts w:ascii="GHEA Grapalat" w:hAnsi="GHEA Grapalat"/>
          <w:lang w:val="af-ZA"/>
        </w:rPr>
        <w:t>»</w:t>
      </w:r>
      <w:r w:rsidRPr="00A71D81">
        <w:rPr>
          <w:rFonts w:ascii="GHEA Grapalat" w:hAnsi="GHEA Grapalat" w:cs="Sylfaen"/>
          <w:sz w:val="20"/>
          <w:lang w:val="af-ZA"/>
        </w:rPr>
        <w:t xml:space="preserve"> </w:t>
      </w:r>
      <w:r w:rsidRPr="00A71D81">
        <w:rPr>
          <w:rFonts w:ascii="GHEA Grapalat" w:hAnsi="GHEA Grapalat" w:cs="Sylfaen"/>
          <w:sz w:val="20"/>
        </w:rPr>
        <w:t>բաժնի</w:t>
      </w:r>
      <w:r w:rsidRPr="00A71D81">
        <w:rPr>
          <w:rFonts w:ascii="GHEA Grapalat" w:hAnsi="GHEA Grapalat" w:cs="Sylfaen"/>
          <w:sz w:val="20"/>
          <w:lang w:val="af-ZA"/>
        </w:rPr>
        <w:t xml:space="preserve"> </w:t>
      </w:r>
      <w:r w:rsidRPr="00A71D81">
        <w:rPr>
          <w:rFonts w:ascii="GHEA Grapalat" w:hAnsi="GHEA Grapalat"/>
          <w:lang w:val="af-ZA"/>
        </w:rPr>
        <w:t>«</w:t>
      </w:r>
      <w:r w:rsidRPr="00A71D81">
        <w:rPr>
          <w:rFonts w:ascii="GHEA Grapalat" w:hAnsi="GHEA Grapalat" w:cs="Sylfaen"/>
          <w:sz w:val="20"/>
        </w:rPr>
        <w:t>Հրավերների</w:t>
      </w:r>
      <w:r w:rsidRPr="00A71D81">
        <w:rPr>
          <w:rFonts w:ascii="GHEA Grapalat" w:hAnsi="GHEA Grapalat" w:cs="Sylfaen"/>
          <w:sz w:val="20"/>
          <w:lang w:val="af-ZA"/>
        </w:rPr>
        <w:t xml:space="preserve"> </w:t>
      </w:r>
      <w:r w:rsidRPr="00A71D81">
        <w:rPr>
          <w:rFonts w:ascii="GHEA Grapalat" w:hAnsi="GHEA Grapalat" w:cs="Sylfaen"/>
          <w:sz w:val="20"/>
        </w:rPr>
        <w:t>պարզաբանումների</w:t>
      </w:r>
      <w:r w:rsidRPr="00A71D81">
        <w:rPr>
          <w:rFonts w:ascii="GHEA Grapalat" w:hAnsi="GHEA Grapalat" w:cs="Sylfaen"/>
          <w:sz w:val="20"/>
          <w:lang w:val="af-ZA"/>
        </w:rPr>
        <w:t xml:space="preserve"> </w:t>
      </w:r>
      <w:r w:rsidRPr="00A71D81">
        <w:rPr>
          <w:rFonts w:ascii="GHEA Grapalat" w:hAnsi="GHEA Grapalat" w:cs="Sylfaen"/>
          <w:sz w:val="20"/>
        </w:rPr>
        <w:t>վերաբերյալ</w:t>
      </w:r>
      <w:r w:rsidRPr="00A71D81">
        <w:rPr>
          <w:rFonts w:ascii="GHEA Grapalat" w:hAnsi="GHEA Grapalat" w:cs="Sylfaen"/>
          <w:sz w:val="20"/>
          <w:lang w:val="af-ZA"/>
        </w:rPr>
        <w:t xml:space="preserve"> </w:t>
      </w:r>
      <w:r w:rsidRPr="00A71D81">
        <w:rPr>
          <w:rFonts w:ascii="GHEA Grapalat" w:hAnsi="GHEA Grapalat" w:cs="Sylfaen"/>
          <w:sz w:val="20"/>
        </w:rPr>
        <w:t>հայտարարություններ</w:t>
      </w:r>
      <w:r w:rsidRPr="00A71D81">
        <w:rPr>
          <w:rFonts w:ascii="GHEA Grapalat" w:hAnsi="GHEA Grapalat"/>
          <w:lang w:val="af-ZA"/>
        </w:rPr>
        <w:t>»</w:t>
      </w:r>
      <w:r w:rsidRPr="00A71D81">
        <w:rPr>
          <w:rFonts w:ascii="GHEA Grapalat" w:hAnsi="GHEA Grapalat" w:cs="Sylfaen"/>
          <w:sz w:val="20"/>
          <w:lang w:val="af-ZA"/>
        </w:rPr>
        <w:t xml:space="preserve"> </w:t>
      </w:r>
      <w:r w:rsidRPr="00A71D81">
        <w:rPr>
          <w:rFonts w:ascii="GHEA Grapalat" w:hAnsi="GHEA Grapalat" w:cs="Sylfaen"/>
          <w:sz w:val="20"/>
        </w:rPr>
        <w:t>ենթաբաբաժնում</w:t>
      </w:r>
      <w:r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Pr="00A71D81">
        <w:rPr>
          <w:rFonts w:ascii="GHEA Grapalat" w:hAnsi="GHEA Grapalat" w:cs="Tahoma"/>
          <w:sz w:val="20"/>
        </w:rPr>
        <w:t>։</w:t>
      </w:r>
      <w:r w:rsidRPr="00A71D81">
        <w:rPr>
          <w:rFonts w:ascii="GHEA Grapalat" w:hAnsi="GHEA Grapalat" w:cs="Tahoma"/>
          <w:sz w:val="20"/>
          <w:lang w:val="af-ZA"/>
        </w:rPr>
        <w:t xml:space="preserve"> </w:t>
      </w:r>
    </w:p>
    <w:p w:rsidR="00E07A84" w:rsidRPr="00A71D81" w:rsidRDefault="00E07A84" w:rsidP="00E07A84">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Arial Unicode"/>
          <w:sz w:val="20"/>
        </w:rPr>
        <w:t>սույն</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 xml:space="preserve"> </w:t>
      </w:r>
      <w:r w:rsidRPr="00A71D81">
        <w:rPr>
          <w:rFonts w:ascii="GHEA Grapalat" w:hAnsi="GHEA Grapalat" w:cs="Sylfaen"/>
          <w:sz w:val="20"/>
          <w:lang w:val="ru-RU"/>
        </w:rPr>
        <w:t>հարցումը</w:t>
      </w:r>
      <w:r w:rsidRPr="00A71D81">
        <w:rPr>
          <w:rFonts w:ascii="GHEA Grapalat" w:hAnsi="GHEA Grapalat" w:cs="Sylfaen"/>
          <w:sz w:val="20"/>
          <w:lang w:val="af-ZA"/>
        </w:rPr>
        <w:t xml:space="preserve"> </w:t>
      </w:r>
      <w:r w:rsidRPr="00A71D81">
        <w:rPr>
          <w:rFonts w:ascii="GHEA Grapalat" w:hAnsi="GHEA Grapalat" w:cs="Sylfaen"/>
          <w:sz w:val="20"/>
          <w:lang w:val="ru-RU"/>
        </w:rPr>
        <w:t>վերաբերում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վերջինիս</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առաջարկվելիք</w:t>
      </w:r>
      <w:r w:rsidRPr="00A71D81">
        <w:rPr>
          <w:rFonts w:ascii="GHEA Grapalat" w:hAnsi="GHEA Grapalat" w:cs="Sylfaen"/>
          <w:sz w:val="20"/>
          <w:lang w:val="af-ZA"/>
        </w:rPr>
        <w:t xml:space="preserve"> </w:t>
      </w:r>
      <w:r w:rsidRPr="00A71D81">
        <w:rPr>
          <w:rFonts w:ascii="GHEA Grapalat" w:hAnsi="GHEA Grapalat" w:cs="Sylfaen"/>
          <w:sz w:val="20"/>
          <w:lang w:val="ru-RU"/>
        </w:rPr>
        <w:t>ապրանքների</w:t>
      </w:r>
      <w:r w:rsidRPr="00A71D81">
        <w:rPr>
          <w:rFonts w:ascii="GHEA Grapalat" w:hAnsi="GHEA Grapalat" w:cs="Sylfaen"/>
          <w:sz w:val="20"/>
          <w:lang w:val="af-ZA"/>
        </w:rPr>
        <w:t xml:space="preserve"> </w:t>
      </w:r>
      <w:r w:rsidRPr="00A71D81">
        <w:rPr>
          <w:rFonts w:ascii="GHEA Grapalat" w:hAnsi="GHEA Grapalat" w:cs="Sylfaen"/>
          <w:sz w:val="20"/>
          <w:lang w:val="ru-RU"/>
        </w:rPr>
        <w:t>տեխնիկական</w:t>
      </w:r>
      <w:r w:rsidRPr="00A71D81">
        <w:rPr>
          <w:rFonts w:ascii="GHEA Grapalat" w:hAnsi="GHEA Grapalat" w:cs="Sylfaen"/>
          <w:sz w:val="20"/>
          <w:lang w:val="af-ZA"/>
        </w:rPr>
        <w:t xml:space="preserve"> </w:t>
      </w:r>
      <w:r w:rsidRPr="00A71D81">
        <w:rPr>
          <w:rFonts w:ascii="GHEA Grapalat" w:hAnsi="GHEA Grapalat" w:cs="Sylfaen"/>
          <w:sz w:val="20"/>
          <w:lang w:val="ru-RU"/>
        </w:rPr>
        <w:t>բնութագրերի</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հրավերով</w:t>
      </w:r>
      <w:r w:rsidRPr="00A71D81">
        <w:rPr>
          <w:rFonts w:ascii="GHEA Grapalat" w:hAnsi="GHEA Grapalat" w:cs="Sylfaen"/>
          <w:sz w:val="20"/>
          <w:lang w:val="af-ZA"/>
        </w:rPr>
        <w:t xml:space="preserve"> </w:t>
      </w:r>
      <w:r w:rsidRPr="00A71D81">
        <w:rPr>
          <w:rFonts w:ascii="GHEA Grapalat" w:hAnsi="GHEA Grapalat" w:cs="Sylfaen"/>
          <w:sz w:val="20"/>
          <w:lang w:val="ru-RU"/>
        </w:rPr>
        <w:t>նախատեսված</w:t>
      </w:r>
      <w:r w:rsidRPr="00A71D81">
        <w:rPr>
          <w:rFonts w:ascii="GHEA Grapalat" w:hAnsi="GHEA Grapalat" w:cs="Sylfaen"/>
          <w:sz w:val="20"/>
          <w:lang w:val="af-ZA"/>
        </w:rPr>
        <w:t xml:space="preserve"> </w:t>
      </w:r>
      <w:r w:rsidRPr="00A71D81">
        <w:rPr>
          <w:rFonts w:ascii="GHEA Grapalat" w:hAnsi="GHEA Grapalat" w:cs="Sylfaen"/>
          <w:sz w:val="20"/>
          <w:lang w:val="ru-RU"/>
        </w:rPr>
        <w:t>տեխնիկական</w:t>
      </w:r>
      <w:r w:rsidRPr="00A71D81">
        <w:rPr>
          <w:rFonts w:ascii="GHEA Grapalat" w:hAnsi="GHEA Grapalat" w:cs="Sylfaen"/>
          <w:sz w:val="20"/>
          <w:lang w:val="af-ZA"/>
        </w:rPr>
        <w:t xml:space="preserve"> </w:t>
      </w:r>
      <w:r w:rsidRPr="00A71D81">
        <w:rPr>
          <w:rFonts w:ascii="GHEA Grapalat" w:hAnsi="GHEA Grapalat" w:cs="Sylfaen"/>
          <w:sz w:val="20"/>
          <w:lang w:val="ru-RU"/>
        </w:rPr>
        <w:t>բնութագրերին</w:t>
      </w:r>
      <w:r w:rsidRPr="00A71D81">
        <w:rPr>
          <w:rFonts w:ascii="GHEA Grapalat" w:hAnsi="GHEA Grapalat" w:cs="Sylfaen"/>
          <w:sz w:val="20"/>
          <w:lang w:val="af-ZA"/>
        </w:rPr>
        <w:t xml:space="preserve"> </w:t>
      </w:r>
      <w:r w:rsidRPr="00A71D81">
        <w:rPr>
          <w:rFonts w:ascii="GHEA Grapalat" w:hAnsi="GHEA Grapalat" w:cs="Sylfaen"/>
          <w:sz w:val="20"/>
          <w:lang w:val="ru-RU"/>
        </w:rPr>
        <w:t>համարժեքության</w:t>
      </w:r>
      <w:r w:rsidRPr="00A71D81">
        <w:rPr>
          <w:rFonts w:ascii="GHEA Grapalat" w:hAnsi="GHEA Grapalat" w:cs="Sylfaen"/>
          <w:sz w:val="20"/>
          <w:lang w:val="af-ZA"/>
        </w:rPr>
        <w:t xml:space="preserve"> </w:t>
      </w:r>
      <w:r w:rsidRPr="00A71D81">
        <w:rPr>
          <w:rFonts w:ascii="GHEA Grapalat" w:hAnsi="GHEA Grapalat" w:cs="Sylfaen"/>
          <w:sz w:val="20"/>
          <w:lang w:val="ru-RU"/>
        </w:rPr>
        <w:t>համա</w:t>
      </w:r>
      <w:r w:rsidRPr="00A71D81">
        <w:rPr>
          <w:rFonts w:ascii="GHEA Grapalat" w:hAnsi="GHEA Grapalat" w:cs="Sylfaen"/>
          <w:sz w:val="20"/>
          <w:lang w:val="af-ZA"/>
        </w:rPr>
        <w:softHyphen/>
      </w:r>
      <w:r w:rsidRPr="00A71D81">
        <w:rPr>
          <w:rFonts w:ascii="GHEA Grapalat" w:hAnsi="GHEA Grapalat" w:cs="Sylfaen"/>
          <w:sz w:val="20"/>
          <w:lang w:val="ru-RU"/>
        </w:rPr>
        <w:t>պատասխանությանը</w:t>
      </w:r>
      <w:r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sz w:val="20"/>
          <w:szCs w:val="20"/>
        </w:rPr>
        <w:t>Ընդ</w:t>
      </w:r>
      <w:r w:rsidRPr="00A71D81">
        <w:rPr>
          <w:rFonts w:ascii="GHEA Grapalat" w:hAnsi="GHEA Grapalat"/>
          <w:sz w:val="20"/>
          <w:szCs w:val="20"/>
          <w:lang w:val="af-ZA"/>
        </w:rPr>
        <w:t xml:space="preserve"> </w:t>
      </w:r>
      <w:r w:rsidRPr="00A71D81">
        <w:rPr>
          <w:rFonts w:ascii="GHEA Grapalat" w:hAnsi="GHEA Grapalat"/>
          <w:sz w:val="20"/>
          <w:szCs w:val="20"/>
        </w:rPr>
        <w:t>որում</w:t>
      </w:r>
      <w:r w:rsidRPr="00A71D81">
        <w:rPr>
          <w:rFonts w:ascii="GHEA Grapalat" w:hAnsi="GHEA Grapalat"/>
          <w:sz w:val="20"/>
          <w:szCs w:val="20"/>
          <w:lang w:val="af-ZA"/>
        </w:rPr>
        <w:t xml:space="preserve">, </w:t>
      </w:r>
      <w:r w:rsidRPr="00A71D81">
        <w:rPr>
          <w:rFonts w:ascii="GHEA Grapalat" w:hAnsi="GHEA Grapalat"/>
          <w:sz w:val="20"/>
          <w:szCs w:val="20"/>
        </w:rPr>
        <w:t>մասնակիցը</w:t>
      </w:r>
      <w:r w:rsidRPr="00A71D81">
        <w:rPr>
          <w:rFonts w:ascii="GHEA Grapalat" w:hAnsi="GHEA Grapalat"/>
          <w:sz w:val="20"/>
          <w:szCs w:val="20"/>
          <w:lang w:val="af-ZA"/>
        </w:rPr>
        <w:t xml:space="preserve"> </w:t>
      </w:r>
      <w:r w:rsidRPr="00A71D81">
        <w:rPr>
          <w:rFonts w:ascii="GHEA Grapalat" w:hAnsi="GHEA Grapalat"/>
          <w:sz w:val="20"/>
          <w:szCs w:val="20"/>
        </w:rPr>
        <w:t>գրավոր</w:t>
      </w:r>
      <w:r w:rsidRPr="00A71D81">
        <w:rPr>
          <w:rFonts w:ascii="GHEA Grapalat" w:hAnsi="GHEA Grapalat"/>
          <w:sz w:val="20"/>
          <w:szCs w:val="20"/>
          <w:lang w:val="af-ZA"/>
        </w:rPr>
        <w:t xml:space="preserve"> </w:t>
      </w:r>
      <w:r w:rsidRPr="00A71D81">
        <w:rPr>
          <w:rFonts w:ascii="GHEA Grapalat" w:hAnsi="GHEA Grapalat"/>
          <w:sz w:val="20"/>
          <w:szCs w:val="20"/>
        </w:rPr>
        <w:t>ծանուցվում</w:t>
      </w:r>
      <w:r w:rsidRPr="00A71D81">
        <w:rPr>
          <w:rFonts w:ascii="GHEA Grapalat" w:hAnsi="GHEA Grapalat"/>
          <w:sz w:val="20"/>
          <w:szCs w:val="20"/>
          <w:lang w:val="af-ZA"/>
        </w:rPr>
        <w:t xml:space="preserve"> </w:t>
      </w:r>
      <w:r w:rsidRPr="00A71D81">
        <w:rPr>
          <w:rFonts w:ascii="GHEA Grapalat" w:hAnsi="GHEA Grapalat"/>
          <w:sz w:val="20"/>
          <w:szCs w:val="20"/>
        </w:rPr>
        <w:t>է</w:t>
      </w:r>
      <w:r w:rsidRPr="00A71D81">
        <w:rPr>
          <w:rFonts w:ascii="GHEA Grapalat" w:hAnsi="GHEA Grapalat"/>
          <w:sz w:val="20"/>
          <w:szCs w:val="20"/>
          <w:lang w:val="af-ZA"/>
        </w:rPr>
        <w:t xml:space="preserve"> </w:t>
      </w:r>
      <w:r w:rsidRPr="00A71D81">
        <w:rPr>
          <w:rFonts w:ascii="GHEA Grapalat" w:hAnsi="GHEA Grapalat"/>
          <w:sz w:val="20"/>
          <w:szCs w:val="20"/>
        </w:rPr>
        <w:t>պարզաբանում</w:t>
      </w:r>
      <w:r w:rsidRPr="00A71D81">
        <w:rPr>
          <w:rFonts w:ascii="GHEA Grapalat" w:hAnsi="GHEA Grapalat"/>
          <w:sz w:val="20"/>
          <w:szCs w:val="20"/>
          <w:lang w:val="af-ZA"/>
        </w:rPr>
        <w:t xml:space="preserve"> </w:t>
      </w:r>
      <w:r w:rsidRPr="00A71D81">
        <w:rPr>
          <w:rFonts w:ascii="GHEA Grapalat" w:hAnsi="GHEA Grapalat"/>
          <w:sz w:val="20"/>
          <w:szCs w:val="20"/>
        </w:rPr>
        <w:t>չտրամադրելու</w:t>
      </w:r>
      <w:r w:rsidRPr="00A71D81">
        <w:rPr>
          <w:rFonts w:ascii="GHEA Grapalat" w:hAnsi="GHEA Grapalat"/>
          <w:sz w:val="20"/>
          <w:szCs w:val="20"/>
          <w:lang w:val="af-ZA"/>
        </w:rPr>
        <w:t xml:space="preserve"> </w:t>
      </w:r>
      <w:r w:rsidRPr="00A71D81">
        <w:rPr>
          <w:rFonts w:ascii="GHEA Grapalat" w:hAnsi="GHEA Grapalat"/>
          <w:sz w:val="20"/>
          <w:szCs w:val="20"/>
        </w:rPr>
        <w:t>հիմքերի</w:t>
      </w:r>
      <w:r w:rsidRPr="00A71D81">
        <w:rPr>
          <w:rFonts w:ascii="GHEA Grapalat" w:hAnsi="GHEA Grapalat"/>
          <w:sz w:val="20"/>
          <w:szCs w:val="20"/>
          <w:lang w:val="af-ZA"/>
        </w:rPr>
        <w:t xml:space="preserve"> </w:t>
      </w:r>
      <w:r w:rsidRPr="00A71D81">
        <w:rPr>
          <w:rFonts w:ascii="GHEA Grapalat" w:hAnsi="GHEA Grapalat"/>
          <w:sz w:val="20"/>
          <w:szCs w:val="20"/>
        </w:rPr>
        <w:t>մասին</w:t>
      </w:r>
      <w:r w:rsidRPr="00A71D81">
        <w:rPr>
          <w:rFonts w:ascii="GHEA Grapalat" w:hAnsi="GHEA Grapalat"/>
          <w:sz w:val="20"/>
          <w:szCs w:val="20"/>
          <w:lang w:val="af-ZA"/>
        </w:rPr>
        <w:t xml:space="preserve">` </w:t>
      </w:r>
      <w:r w:rsidRPr="00A71D81">
        <w:rPr>
          <w:rFonts w:ascii="GHEA Grapalat" w:hAnsi="GHEA Grapalat" w:cs="Sylfaen"/>
          <w:sz w:val="20"/>
          <w:szCs w:val="20"/>
        </w:rPr>
        <w:t>հարցումը</w:t>
      </w:r>
      <w:r w:rsidRPr="00A71D81">
        <w:rPr>
          <w:rFonts w:ascii="GHEA Grapalat" w:hAnsi="GHEA Grapalat"/>
          <w:sz w:val="20"/>
          <w:szCs w:val="20"/>
          <w:lang w:val="af-ZA"/>
        </w:rPr>
        <w:t xml:space="preserve"> </w:t>
      </w:r>
      <w:r w:rsidRPr="00A71D81">
        <w:rPr>
          <w:rFonts w:ascii="GHEA Grapalat" w:hAnsi="GHEA Grapalat" w:cs="Sylfaen"/>
          <w:sz w:val="20"/>
          <w:szCs w:val="20"/>
        </w:rPr>
        <w:t>ստանալու</w:t>
      </w:r>
      <w:r w:rsidRPr="00A71D81">
        <w:rPr>
          <w:rFonts w:ascii="GHEA Grapalat" w:hAnsi="GHEA Grapalat"/>
          <w:sz w:val="20"/>
          <w:szCs w:val="20"/>
          <w:lang w:val="af-ZA"/>
        </w:rPr>
        <w:t xml:space="preserve"> </w:t>
      </w:r>
      <w:r w:rsidRPr="00A71D81">
        <w:rPr>
          <w:rFonts w:ascii="GHEA Grapalat" w:hAnsi="GHEA Grapalat" w:cs="Sylfaen"/>
          <w:sz w:val="20"/>
          <w:szCs w:val="20"/>
        </w:rPr>
        <w:t>օրվան</w:t>
      </w:r>
      <w:r w:rsidRPr="00A71D81">
        <w:rPr>
          <w:rFonts w:ascii="GHEA Grapalat" w:hAnsi="GHEA Grapalat"/>
          <w:sz w:val="20"/>
          <w:szCs w:val="20"/>
          <w:lang w:val="af-ZA"/>
        </w:rPr>
        <w:t xml:space="preserve"> </w:t>
      </w:r>
      <w:r w:rsidRPr="00A71D81">
        <w:rPr>
          <w:rFonts w:ascii="GHEA Grapalat" w:hAnsi="GHEA Grapalat" w:cs="Sylfaen"/>
          <w:sz w:val="20"/>
          <w:szCs w:val="20"/>
        </w:rPr>
        <w:t>հաջորդող</w:t>
      </w:r>
      <w:r w:rsidRPr="00A71D81">
        <w:rPr>
          <w:rFonts w:ascii="GHEA Grapalat" w:hAnsi="GHEA Grapalat"/>
          <w:sz w:val="20"/>
          <w:szCs w:val="20"/>
          <w:lang w:val="af-ZA"/>
        </w:rPr>
        <w:t xml:space="preserve"> </w:t>
      </w:r>
      <w:r w:rsidRPr="00A71D81">
        <w:rPr>
          <w:rFonts w:ascii="GHEA Grapalat" w:hAnsi="GHEA Grapalat" w:cs="Sylfaen"/>
          <w:sz w:val="20"/>
          <w:szCs w:val="20"/>
        </w:rPr>
        <w:t>երկու</w:t>
      </w:r>
      <w:r w:rsidRPr="00A71D81">
        <w:rPr>
          <w:rFonts w:ascii="GHEA Grapalat" w:hAnsi="GHEA Grapalat" w:cs="Sylfaen"/>
          <w:sz w:val="20"/>
          <w:szCs w:val="20"/>
          <w:lang w:val="af-ZA"/>
        </w:rPr>
        <w:t xml:space="preserve"> </w:t>
      </w:r>
      <w:r w:rsidRPr="00A71D81">
        <w:rPr>
          <w:rFonts w:ascii="GHEA Grapalat" w:hAnsi="GHEA Grapalat" w:cs="Sylfaen"/>
          <w:sz w:val="20"/>
          <w:szCs w:val="20"/>
        </w:rPr>
        <w:t>օրացուցային</w:t>
      </w:r>
      <w:r w:rsidRPr="00A71D81">
        <w:rPr>
          <w:rFonts w:ascii="GHEA Grapalat" w:hAnsi="GHEA Grapalat"/>
          <w:sz w:val="20"/>
          <w:szCs w:val="20"/>
          <w:lang w:val="af-ZA"/>
        </w:rPr>
        <w:t xml:space="preserve"> </w:t>
      </w:r>
      <w:r w:rsidRPr="00A71D81">
        <w:rPr>
          <w:rFonts w:ascii="GHEA Grapalat" w:hAnsi="GHEA Grapalat" w:cs="Sylfaen"/>
          <w:sz w:val="20"/>
          <w:szCs w:val="20"/>
        </w:rPr>
        <w:t>օրվա</w:t>
      </w:r>
      <w:r w:rsidRPr="00A71D81">
        <w:rPr>
          <w:rFonts w:ascii="GHEA Grapalat" w:hAnsi="GHEA Grapalat"/>
          <w:sz w:val="20"/>
          <w:szCs w:val="20"/>
          <w:lang w:val="af-ZA"/>
        </w:rPr>
        <w:t xml:space="preserve"> </w:t>
      </w:r>
      <w:r w:rsidRPr="00A71D81">
        <w:rPr>
          <w:rFonts w:ascii="GHEA Grapalat" w:hAnsi="GHEA Grapalat" w:cs="Sylfaen"/>
          <w:sz w:val="20"/>
          <w:szCs w:val="20"/>
        </w:rPr>
        <w:t>ընթացքում</w:t>
      </w:r>
      <w:r w:rsidRPr="00A71D81">
        <w:rPr>
          <w:rFonts w:ascii="GHEA Grapalat" w:hAnsi="GHEA Grapalat"/>
          <w:sz w:val="20"/>
          <w:szCs w:val="20"/>
          <w:lang w:val="af-ZA"/>
        </w:rPr>
        <w:t>:</w:t>
      </w:r>
    </w:p>
    <w:p w:rsidR="00E07A84" w:rsidRPr="00A71D81" w:rsidRDefault="00E07A84" w:rsidP="00E07A84">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Pr="00A71D81">
        <w:rPr>
          <w:rFonts w:ascii="GHEA Grapalat" w:hAnsi="GHEA Grapalat" w:cs="Tahoma"/>
          <w:sz w:val="20"/>
        </w:rPr>
        <w:t>։</w:t>
      </w:r>
      <w:r w:rsidRPr="00A71D81">
        <w:rPr>
          <w:rFonts w:ascii="GHEA Grapalat" w:hAnsi="GHEA Grapalat" w:cs="Arial Unicode"/>
          <w:sz w:val="20"/>
          <w:lang w:val="af-ZA"/>
        </w:rPr>
        <w:t xml:space="preserve"> </w:t>
      </w:r>
    </w:p>
    <w:p w:rsidR="00E07A84" w:rsidRPr="00A71D81" w:rsidRDefault="00E07A84" w:rsidP="00E07A84">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E07A84" w:rsidRPr="00A71D81" w:rsidRDefault="00E07A84" w:rsidP="00E07A84">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3.6</w:t>
      </w:r>
      <w:r w:rsidRPr="00A71D81">
        <w:rPr>
          <w:rStyle w:val="FootnoteReference"/>
          <w:rFonts w:ascii="GHEA Grapalat" w:hAnsi="GHEA Grapalat" w:cs="Sylfaen"/>
          <w:color w:val="FFFFFF"/>
          <w:sz w:val="20"/>
          <w:shd w:val="clear" w:color="auto" w:fill="FFFFFF"/>
          <w:lang w:val="ru-RU"/>
        </w:rPr>
        <w:footnoteReference w:id="2"/>
      </w:r>
      <w:r w:rsidRPr="00A71D81">
        <w:rPr>
          <w:rFonts w:ascii="GHEA Grapalat" w:hAnsi="GHEA Grapalat" w:cs="Tahoma"/>
          <w:sz w:val="20"/>
          <w:lang w:val="hy-AM"/>
        </w:rPr>
        <w:t>։</w:t>
      </w:r>
      <w:r w:rsidRPr="00A71D81">
        <w:rPr>
          <w:rFonts w:ascii="GHEA Grapalat" w:hAnsi="GHEA Grapalat" w:cs="Tahoma"/>
          <w:sz w:val="20"/>
          <w:vertAlign w:val="superscript"/>
          <w:lang w:val="hy-AM"/>
        </w:rPr>
        <w:t>6</w:t>
      </w:r>
      <w:r w:rsidRPr="00A71D81">
        <w:rPr>
          <w:rFonts w:ascii="GHEA Grapalat" w:hAnsi="GHEA Grapalat" w:cs="Arial Unicode"/>
          <w:sz w:val="20"/>
          <w:lang w:val="hy-AM"/>
        </w:rPr>
        <w:t xml:space="preserve"> </w:t>
      </w:r>
    </w:p>
    <w:p w:rsidR="00E07A84" w:rsidRPr="00A71D81" w:rsidRDefault="00E07A84" w:rsidP="00E07A84">
      <w:pPr>
        <w:jc w:val="center"/>
        <w:rPr>
          <w:rFonts w:ascii="GHEA Grapalat" w:hAnsi="GHEA Grapalat"/>
          <w:b/>
          <w:sz w:val="20"/>
          <w:lang w:val="hy-AM"/>
        </w:rPr>
      </w:pPr>
    </w:p>
    <w:p w:rsidR="00E07A84" w:rsidRPr="00A71D81" w:rsidRDefault="00E07A84" w:rsidP="00E07A84">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E07A84" w:rsidRPr="00A71D81" w:rsidRDefault="00E07A84" w:rsidP="00E07A84">
      <w:pPr>
        <w:jc w:val="center"/>
        <w:rPr>
          <w:rFonts w:ascii="GHEA Grapalat" w:hAnsi="GHEA Grapalat"/>
          <w:b/>
          <w:sz w:val="20"/>
          <w:lang w:val="hy-AM"/>
        </w:rPr>
      </w:pPr>
      <w:r w:rsidRPr="00A71D81">
        <w:rPr>
          <w:rFonts w:ascii="GHEA Grapalat" w:hAnsi="GHEA Grapalat"/>
          <w:b/>
          <w:sz w:val="20"/>
          <w:lang w:val="hy-AM"/>
        </w:rPr>
        <w:t xml:space="preserve">  </w:t>
      </w:r>
    </w:p>
    <w:p w:rsidR="00E07A84" w:rsidRPr="00A71D81" w:rsidRDefault="00E07A84" w:rsidP="00E07A84">
      <w:pPr>
        <w:ind w:firstLine="567"/>
        <w:jc w:val="both"/>
        <w:rPr>
          <w:rFonts w:ascii="GHEA Grapalat" w:hAnsi="GHEA Grapalat"/>
          <w:sz w:val="20"/>
          <w:lang w:val="hy-AM"/>
        </w:rPr>
      </w:pPr>
      <w:r w:rsidRPr="00A71D81">
        <w:rPr>
          <w:rFonts w:ascii="GHEA Grapalat" w:hAnsi="GHEA Grapalat"/>
          <w:sz w:val="20"/>
          <w:lang w:val="hy-AM"/>
        </w:rPr>
        <w:lastRenderedPageBreak/>
        <w:t>4</w:t>
      </w:r>
      <w:r w:rsidRPr="00A71D81">
        <w:rPr>
          <w:rFonts w:ascii="GHEA Grapalat" w:hAnsi="GHEA Grapalat" w:cs="Sylfaen"/>
          <w:sz w:val="20"/>
          <w:lang w:val="hy-AM"/>
        </w:rPr>
        <w:t>.1 Սույն ընթացակարգին մասնակցելու համար մասնակիցը հանձնաժողովին ներկայացնում է հայտ</w:t>
      </w:r>
      <w:r w:rsidRPr="00A71D81">
        <w:rPr>
          <w:rFonts w:ascii="GHEA Grapalat" w:hAnsi="GHEA Grapalat" w:cs="Tahoma"/>
          <w:sz w:val="20"/>
          <w:lang w:val="hy-AM"/>
        </w:rPr>
        <w:t>։</w:t>
      </w:r>
      <w:r w:rsidRPr="00A71D81">
        <w:rPr>
          <w:rFonts w:ascii="GHEA Grapalat" w:hAnsi="GHEA Grapalat"/>
          <w:sz w:val="20"/>
          <w:lang w:val="hy-AM"/>
        </w:rPr>
        <w:t xml:space="preserve"> </w:t>
      </w:r>
      <w:r w:rsidRPr="00A71D81">
        <w:rPr>
          <w:rFonts w:ascii="GHEA Grapalat" w:hAnsi="GHEA Grapalat" w:cs="Sylfaen"/>
          <w:sz w:val="20"/>
          <w:lang w:val="hy-AM"/>
        </w:rPr>
        <w:t>Հայտը սույն հրավերի հիման վրա մասնակցի կողմից ներկայացվող առաջարկն է:</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Pr="00A71D81">
        <w:rPr>
          <w:rFonts w:ascii="GHEA Grapalat" w:hAnsi="GHEA Grapalat" w:cs="Sylfaen"/>
        </w:rPr>
        <w:t>է</w:t>
      </w:r>
      <w:r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Pr="00A71D81">
        <w:rPr>
          <w:rFonts w:ascii="GHEA Grapalat" w:hAnsi="GHEA Grapalat" w:cs="Sylfaen"/>
          <w:szCs w:val="24"/>
          <w:lang w:val="hy-AM"/>
        </w:rPr>
        <w:t xml:space="preserve">։  </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Հայտը ներկայացվում է մինչև դրա համար սույն հրավերով սահմանված ժամկետի ավարտը։</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Հայտի պատրաստման կարգը նկարագրված է սույն հրավերի 2-րդ մասում` </w:t>
      </w:r>
      <w:r w:rsidR="00111027">
        <w:rPr>
          <w:rFonts w:ascii="GHEA Grapalat" w:hAnsi="GHEA Grapalat" w:cs="Sylfaen"/>
          <w:szCs w:val="24"/>
          <w:lang w:val="hy-AM"/>
        </w:rPr>
        <w:t>գնանշման հարցման</w:t>
      </w:r>
      <w:r w:rsidRPr="00A71D81">
        <w:rPr>
          <w:rFonts w:ascii="GHEA Grapalat" w:hAnsi="GHEA Grapalat" w:cs="Sylfaen"/>
          <w:szCs w:val="24"/>
          <w:lang w:val="hy-AM"/>
        </w:rPr>
        <w:t>ի հայտերը պատրաստելու հրահանգում։</w:t>
      </w:r>
    </w:p>
    <w:p w:rsidR="00E07A84" w:rsidRPr="001E3FBE"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1E3FBE">
        <w:rPr>
          <w:rFonts w:ascii="GHEA Grapalat" w:hAnsi="GHEA Grapalat" w:cs="Sylfaen"/>
          <w:b/>
          <w:szCs w:val="24"/>
          <w:lang w:val="hy-AM"/>
        </w:rPr>
        <w:t>«</w:t>
      </w:r>
      <w:r w:rsidR="00C34E63" w:rsidRPr="001E3FBE">
        <w:rPr>
          <w:rFonts w:ascii="GHEA Grapalat" w:hAnsi="GHEA Grapalat" w:cs="Sylfaen"/>
          <w:b/>
          <w:szCs w:val="24"/>
          <w:lang w:val="hy-AM"/>
        </w:rPr>
        <w:t>7</w:t>
      </w:r>
      <w:r w:rsidRPr="001E3FBE">
        <w:rPr>
          <w:rFonts w:ascii="GHEA Grapalat" w:hAnsi="GHEA Grapalat" w:cs="Sylfaen"/>
          <w:b/>
          <w:szCs w:val="24"/>
          <w:lang w:val="hy-AM"/>
        </w:rPr>
        <w:t>»րդ օրվա ժամը «</w:t>
      </w:r>
      <w:r w:rsidR="00C34E63" w:rsidRPr="001E3FBE">
        <w:rPr>
          <w:rFonts w:ascii="GHEA Grapalat" w:hAnsi="GHEA Grapalat" w:cs="Sylfaen"/>
          <w:b/>
          <w:szCs w:val="24"/>
          <w:lang w:val="hy-AM"/>
        </w:rPr>
        <w:t>1</w:t>
      </w:r>
      <w:r w:rsidR="001E3FBE" w:rsidRPr="001E3FBE">
        <w:rPr>
          <w:rFonts w:ascii="GHEA Grapalat" w:hAnsi="GHEA Grapalat" w:cs="Sylfaen"/>
          <w:b/>
          <w:szCs w:val="24"/>
          <w:lang w:val="hy-AM"/>
        </w:rPr>
        <w:t>1</w:t>
      </w:r>
      <w:r w:rsidR="00C34E63" w:rsidRPr="001E3FBE">
        <w:rPr>
          <w:rFonts w:ascii="GHEA Grapalat" w:hAnsi="GHEA Grapalat" w:cs="Sylfaen"/>
          <w:b/>
          <w:szCs w:val="24"/>
          <w:lang w:val="hy-AM"/>
        </w:rPr>
        <w:t>:00</w:t>
      </w:r>
      <w:r w:rsidRPr="001E3FBE">
        <w:rPr>
          <w:rFonts w:ascii="GHEA Grapalat" w:hAnsi="GHEA Grapalat" w:cs="Sylfaen"/>
          <w:b/>
          <w:szCs w:val="24"/>
          <w:lang w:val="hy-AM"/>
        </w:rPr>
        <w:t>»-ն «</w:t>
      </w:r>
      <w:r w:rsidR="001E3FBE" w:rsidRPr="001E3FBE">
        <w:rPr>
          <w:rFonts w:ascii="GHEA Grapalat" w:hAnsi="GHEA Grapalat"/>
          <w:b/>
          <w:lang w:val="hy-AM"/>
        </w:rPr>
        <w:t>ք.Հրազդան, Սահմանադրության</w:t>
      </w:r>
      <w:r w:rsidR="001E3FBE">
        <w:rPr>
          <w:rFonts w:ascii="GHEA Grapalat" w:hAnsi="GHEA Grapalat"/>
          <w:b/>
          <w:lang w:val="hy-AM"/>
        </w:rPr>
        <w:t xml:space="preserve"> </w:t>
      </w:r>
      <w:r w:rsidR="001E3FBE" w:rsidRPr="001E3FBE">
        <w:rPr>
          <w:rFonts w:ascii="GHEA Grapalat" w:hAnsi="GHEA Grapalat"/>
          <w:b/>
          <w:lang w:val="hy-AM"/>
        </w:rPr>
        <w:t xml:space="preserve">հրապարակ 1, </w:t>
      </w:r>
      <w:r w:rsidR="00C34E63" w:rsidRPr="001E3FBE">
        <w:rPr>
          <w:rFonts w:ascii="GHEA Grapalat" w:hAnsi="GHEA Grapalat"/>
          <w:b/>
        </w:rPr>
        <w:t xml:space="preserve"> (</w:t>
      </w:r>
      <w:r w:rsidR="00C34E63" w:rsidRPr="001E3FBE">
        <w:rPr>
          <w:rFonts w:ascii="GHEA Grapalat" w:hAnsi="GHEA Grapalat"/>
          <w:b/>
          <w:lang w:val="hy-AM"/>
        </w:rPr>
        <w:t>վարչական</w:t>
      </w:r>
      <w:r w:rsidR="00C34E63" w:rsidRPr="001E3FBE">
        <w:rPr>
          <w:rFonts w:ascii="GHEA Grapalat" w:hAnsi="GHEA Grapalat"/>
          <w:b/>
        </w:rPr>
        <w:t xml:space="preserve"> </w:t>
      </w:r>
      <w:r w:rsidR="00C34E63" w:rsidRPr="001E3FBE">
        <w:rPr>
          <w:rFonts w:ascii="GHEA Grapalat" w:hAnsi="GHEA Grapalat"/>
          <w:b/>
          <w:lang w:val="hy-AM"/>
        </w:rPr>
        <w:t>շենք</w:t>
      </w:r>
      <w:r w:rsidR="00C34E63" w:rsidRPr="001E3FBE">
        <w:rPr>
          <w:rFonts w:ascii="GHEA Grapalat" w:hAnsi="GHEA Grapalat"/>
          <w:b/>
        </w:rPr>
        <w:t xml:space="preserve">) </w:t>
      </w:r>
      <w:r w:rsidR="001E3FBE">
        <w:rPr>
          <w:rFonts w:ascii="GHEA Grapalat" w:hAnsi="GHEA Grapalat"/>
          <w:b/>
          <w:lang w:val="hy-AM"/>
        </w:rPr>
        <w:t>6</w:t>
      </w:r>
      <w:r w:rsidR="00C34E63" w:rsidRPr="001E3FBE">
        <w:rPr>
          <w:rFonts w:ascii="GHEA Grapalat" w:hAnsi="GHEA Grapalat"/>
          <w:b/>
        </w:rPr>
        <w:t>-</w:t>
      </w:r>
      <w:r w:rsidR="001E3FBE">
        <w:rPr>
          <w:rFonts w:ascii="GHEA Grapalat" w:hAnsi="GHEA Grapalat"/>
          <w:b/>
          <w:lang w:val="hy-AM"/>
        </w:rPr>
        <w:t>րդ</w:t>
      </w:r>
      <w:r w:rsidR="00C34E63" w:rsidRPr="001E3FBE">
        <w:rPr>
          <w:rFonts w:ascii="GHEA Grapalat" w:hAnsi="GHEA Grapalat"/>
          <w:b/>
        </w:rPr>
        <w:t xml:space="preserve"> </w:t>
      </w:r>
      <w:r w:rsidR="00C34E63" w:rsidRPr="001E3FBE">
        <w:rPr>
          <w:rFonts w:ascii="GHEA Grapalat" w:hAnsi="GHEA Grapalat"/>
          <w:b/>
          <w:lang w:val="hy-AM"/>
        </w:rPr>
        <w:t>հարկ</w:t>
      </w:r>
      <w:r w:rsidR="001E3FBE">
        <w:rPr>
          <w:rFonts w:ascii="GHEA Grapalat" w:hAnsi="GHEA Grapalat"/>
          <w:b/>
        </w:rPr>
        <w:t xml:space="preserve"> </w:t>
      </w:r>
      <w:r w:rsidR="001E3FBE">
        <w:rPr>
          <w:rFonts w:ascii="GHEA Grapalat" w:hAnsi="GHEA Grapalat"/>
          <w:b/>
          <w:lang w:val="hy-AM"/>
        </w:rPr>
        <w:t>20 ս</w:t>
      </w:r>
      <w:r w:rsidR="00C34E63" w:rsidRPr="001E3FBE">
        <w:rPr>
          <w:rFonts w:ascii="GHEA Grapalat" w:hAnsi="GHEA Grapalat"/>
          <w:b/>
          <w:lang w:val="hy-AM"/>
        </w:rPr>
        <w:t>ենյակ</w:t>
      </w:r>
      <w:r w:rsidRPr="001E3FBE">
        <w:rPr>
          <w:rFonts w:ascii="GHEA Grapalat" w:hAnsi="GHEA Grapalat" w:cs="Sylfaen"/>
          <w:szCs w:val="24"/>
          <w:lang w:val="hy-AM"/>
        </w:rPr>
        <w:t xml:space="preserve">» հասցեով։  </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259EB" w:rsidRPr="008259EB">
        <w:rPr>
          <w:rFonts w:ascii="GHEA Grapalat" w:hAnsi="GHEA Grapalat" w:cs="Sylfaen"/>
          <w:szCs w:val="24"/>
          <w:lang w:val="hy-AM"/>
        </w:rPr>
        <w:t xml:space="preserve">Տաթևիկ Հովհաննիսյանը: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4.3 Մասնակիցը հայտով ներկայացնում է`</w:t>
      </w:r>
    </w:p>
    <w:p w:rsidR="00E07A84" w:rsidRPr="00A71D81" w:rsidRDefault="00E07A84" w:rsidP="00E07A84">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ա) հավաստում 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E07A84" w:rsidRPr="00A71D81" w:rsidRDefault="00E07A84" w:rsidP="00E07A84">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Pr="00A71D81">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E07A84" w:rsidRPr="00A71D81" w:rsidRDefault="00E07A84" w:rsidP="00E07A84">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07A84" w:rsidRPr="005F1C06" w:rsidRDefault="00E07A84" w:rsidP="00E07A84">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Pr="00BF58CA">
        <w:rPr>
          <w:rFonts w:ascii="GHEA Grapalat" w:hAnsi="GHEA Grapalat" w:cs="Sylfaen"/>
          <w:sz w:val="20"/>
          <w:szCs w:val="24"/>
          <w:lang w:val="hy-AM" w:eastAsia="en-US"/>
        </w:rPr>
        <w:t xml:space="preserve">իրական </w:t>
      </w:r>
      <w:r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Pr="005F1C06">
        <w:rPr>
          <w:rFonts w:ascii="GHEA Grapalat" w:hAnsi="GHEA Grapalat"/>
          <w:sz w:val="20"/>
          <w:lang w:val="hy-AM"/>
        </w:rPr>
        <w:t xml:space="preserve">Ընդ որում </w:t>
      </w:r>
      <w:r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F1C06">
        <w:rPr>
          <w:rFonts w:ascii="Cambria Math" w:hAnsi="Cambria Math" w:cs="Sylfaen"/>
          <w:sz w:val="20"/>
          <w:lang w:val="hy-AM"/>
        </w:rPr>
        <w:t>․</w:t>
      </w:r>
    </w:p>
    <w:p w:rsidR="00E07A84" w:rsidRPr="00A71D81" w:rsidRDefault="00E07A84" w:rsidP="00E07A84">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A71D81">
        <w:rPr>
          <w:rFonts w:ascii="GHEA Grapalat" w:hAnsi="GHEA Grapalat" w:cs="Sylfaen"/>
          <w:sz w:val="20"/>
          <w:szCs w:val="24"/>
          <w:lang w:val="hy-AM" w:eastAsia="en-US"/>
        </w:rPr>
        <w:t>)</w:t>
      </w:r>
      <w:r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A71D81">
        <w:rPr>
          <w:rFonts w:ascii="GHEA Grapalat" w:hAnsi="GHEA Grapalat" w:cs="Sylfaen"/>
          <w:sz w:val="20"/>
          <w:szCs w:val="24"/>
          <w:lang w:val="hy-AM" w:eastAsia="en-US"/>
        </w:rPr>
        <w:t>.</w:t>
      </w:r>
      <w:r w:rsidRPr="00A71D81">
        <w:rPr>
          <w:rFonts w:ascii="GHEA Grapalat" w:hAnsi="GHEA Grapalat" w:cs="Sylfaen"/>
          <w:sz w:val="20"/>
          <w:szCs w:val="24"/>
          <w:vertAlign w:val="superscript"/>
          <w:lang w:val="hy-AM" w:eastAsia="en-US"/>
        </w:rPr>
        <w:t>7</w:t>
      </w:r>
      <w:r w:rsidRPr="00A71D81">
        <w:rPr>
          <w:rStyle w:val="FootnoteReference"/>
          <w:rFonts w:ascii="GHEA Grapalat" w:hAnsi="GHEA Grapalat" w:cs="Sylfaen"/>
          <w:color w:val="FFFFFF"/>
          <w:sz w:val="20"/>
          <w:szCs w:val="24"/>
          <w:lang w:val="hy-AM" w:eastAsia="en-US"/>
        </w:rPr>
        <w:footnoteReference w:id="3"/>
      </w:r>
    </w:p>
    <w:bookmarkEnd w:id="3"/>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իր կողմից հաստատված գնային առաջարկ.</w:t>
      </w:r>
    </w:p>
    <w:p w:rsidR="00E07A84" w:rsidRPr="00A71D81" w:rsidRDefault="00E07A84" w:rsidP="00E07A84">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3) հայտի ապահովում կանխիկ փողի կամ բանկային երաշխիքի ձևով:</w:t>
      </w:r>
      <w:r w:rsidRPr="00A71D81">
        <w:rPr>
          <w:rFonts w:ascii="GHEA Grapalat" w:hAnsi="GHEA Grapalat" w:cs="Sylfaen"/>
          <w:sz w:val="20"/>
          <w:vertAlign w:val="superscript"/>
          <w:lang w:val="hy-AM"/>
        </w:rPr>
        <w:t>8</w:t>
      </w:r>
      <w:r w:rsidRPr="00A71D81">
        <w:rPr>
          <w:rFonts w:ascii="GHEA Grapalat" w:hAnsi="GHEA Grapalat" w:cs="Sylfaen"/>
          <w:sz w:val="20"/>
          <w:lang w:val="hy-AM"/>
        </w:rPr>
        <w:t xml:space="preserve"> </w:t>
      </w:r>
      <w:r w:rsidRPr="00A71D81">
        <w:rPr>
          <w:rStyle w:val="FootnoteReference"/>
          <w:rFonts w:ascii="GHEA Grapalat" w:hAnsi="GHEA Grapalat"/>
          <w:color w:val="FFFFFF"/>
          <w:sz w:val="20"/>
          <w:lang w:val="hy-AM"/>
        </w:rPr>
        <w:footnoteReference w:id="4"/>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E07A84" w:rsidRPr="00A71D81" w:rsidRDefault="00E07A84" w:rsidP="00E07A84">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07A84" w:rsidRPr="00A71D81" w:rsidRDefault="00E07A84" w:rsidP="00E07A84">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w:t>
      </w:r>
      <w:r w:rsidRPr="00A71D81">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rsidR="00E07A84" w:rsidRPr="00A71D81" w:rsidRDefault="00E07A84" w:rsidP="00E07A84">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E07A84" w:rsidRPr="00A71D81" w:rsidRDefault="00E07A84" w:rsidP="00E07A84">
      <w:pPr>
        <w:pStyle w:val="norm"/>
        <w:spacing w:line="240" w:lineRule="auto"/>
        <w:rPr>
          <w:rFonts w:ascii="GHEA Grapalat" w:hAnsi="GHEA Grapalat" w:cs="Sylfaen"/>
          <w:sz w:val="20"/>
          <w:szCs w:val="24"/>
          <w:lang w:val="hy-AM" w:eastAsia="en-US"/>
        </w:rPr>
      </w:pPr>
    </w:p>
    <w:p w:rsidR="00E07A84" w:rsidRPr="00A71D81" w:rsidRDefault="00E07A84" w:rsidP="00E07A84">
      <w:pPr>
        <w:jc w:val="center"/>
        <w:rPr>
          <w:rFonts w:ascii="GHEA Grapalat" w:hAnsi="GHEA Grapalat" w:cs="Arial"/>
          <w:b/>
          <w:sz w:val="20"/>
          <w:lang w:val="es-ES"/>
        </w:rPr>
      </w:pPr>
      <w:r w:rsidRPr="00A71D81">
        <w:rPr>
          <w:rFonts w:ascii="GHEA Grapalat" w:hAnsi="GHEA Grapalat"/>
          <w:b/>
          <w:sz w:val="20"/>
          <w:lang w:val="es-ES"/>
        </w:rPr>
        <w:t xml:space="preserve">5.   </w:t>
      </w:r>
      <w:r w:rsidRPr="00A71D81">
        <w:rPr>
          <w:rFonts w:ascii="GHEA Grapalat" w:hAnsi="GHEA Grapalat" w:cs="Sylfaen"/>
          <w:b/>
          <w:sz w:val="20"/>
          <w:lang w:val="es-ES"/>
        </w:rPr>
        <w:t>ՀԱՅՏԻ</w:t>
      </w:r>
      <w:r w:rsidRPr="00A71D81">
        <w:rPr>
          <w:rFonts w:ascii="GHEA Grapalat" w:hAnsi="GHEA Grapalat" w:cs="Arial"/>
          <w:b/>
          <w:sz w:val="20"/>
          <w:lang w:val="es-ES"/>
        </w:rPr>
        <w:t xml:space="preserve">   </w:t>
      </w:r>
      <w:r w:rsidRPr="00A71D81">
        <w:rPr>
          <w:rFonts w:ascii="GHEA Grapalat" w:hAnsi="GHEA Grapalat" w:cs="Sylfaen"/>
          <w:b/>
          <w:sz w:val="20"/>
          <w:lang w:val="es-ES"/>
        </w:rPr>
        <w:t>ԳՆԱՅԻՆ</w:t>
      </w:r>
      <w:r w:rsidRPr="00A71D81">
        <w:rPr>
          <w:rFonts w:ascii="GHEA Grapalat" w:hAnsi="GHEA Grapalat" w:cs="Arial"/>
          <w:b/>
          <w:sz w:val="20"/>
          <w:lang w:val="es-ES"/>
        </w:rPr>
        <w:t xml:space="preserve">  </w:t>
      </w:r>
      <w:r w:rsidRPr="00A71D81">
        <w:rPr>
          <w:rFonts w:ascii="GHEA Grapalat" w:hAnsi="GHEA Grapalat" w:cs="Sylfaen"/>
          <w:b/>
          <w:sz w:val="20"/>
          <w:lang w:val="es-ES"/>
        </w:rPr>
        <w:t>ԱՌԱՋԱՐԿԸ</w:t>
      </w:r>
      <w:r w:rsidRPr="00A71D81">
        <w:rPr>
          <w:rFonts w:ascii="GHEA Grapalat" w:hAnsi="GHEA Grapalat" w:cs="Arial"/>
          <w:b/>
          <w:sz w:val="20"/>
          <w:lang w:val="es-ES"/>
        </w:rPr>
        <w:t xml:space="preserve"> </w:t>
      </w:r>
    </w:p>
    <w:p w:rsidR="00E07A84" w:rsidRPr="00A71D81" w:rsidRDefault="00E07A84" w:rsidP="00E07A84">
      <w:pPr>
        <w:jc w:val="center"/>
        <w:rPr>
          <w:rFonts w:ascii="GHEA Grapalat" w:hAnsi="GHEA Grapalat" w:cs="Arial"/>
          <w:b/>
          <w:sz w:val="20"/>
          <w:lang w:val="es-ES"/>
        </w:rPr>
      </w:pPr>
    </w:p>
    <w:p w:rsidR="00E07A84" w:rsidRPr="00A71D81" w:rsidRDefault="00E07A84" w:rsidP="00E07A84">
      <w:pPr>
        <w:ind w:firstLine="567"/>
        <w:jc w:val="both"/>
        <w:rPr>
          <w:rFonts w:ascii="GHEA Grapalat" w:hAnsi="GHEA Grapalat"/>
          <w:sz w:val="20"/>
          <w:lang w:val="es-ES"/>
        </w:rPr>
      </w:pPr>
      <w:r w:rsidRPr="00A71D81">
        <w:rPr>
          <w:rFonts w:ascii="GHEA Grapalat" w:hAnsi="GHEA Grapalat" w:cs="Sylfaen"/>
          <w:sz w:val="20"/>
          <w:lang w:val="es-ES"/>
        </w:rPr>
        <w:t xml:space="preserve">5.1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գինը</w:t>
      </w:r>
      <w:r w:rsidRPr="00A71D81">
        <w:rPr>
          <w:rFonts w:ascii="GHEA Grapalat" w:hAnsi="GHEA Grapalat" w:cs="Sylfaen"/>
          <w:sz w:val="20"/>
          <w:lang w:val="es-ES"/>
        </w:rPr>
        <w:t xml:space="preserve"> </w:t>
      </w:r>
      <w:r w:rsidRPr="00A71D81">
        <w:rPr>
          <w:rFonts w:ascii="GHEA Grapalat" w:hAnsi="GHEA Grapalat" w:cs="Sylfaen"/>
          <w:sz w:val="20"/>
          <w:lang w:val="hy-AM"/>
        </w:rPr>
        <w:t>ապրանքի</w:t>
      </w:r>
      <w:r w:rsidRPr="00A71D81">
        <w:rPr>
          <w:rFonts w:ascii="GHEA Grapalat" w:hAnsi="GHEA Grapalat" w:cs="Sylfaen"/>
          <w:sz w:val="20"/>
          <w:lang w:val="es-ES"/>
        </w:rPr>
        <w:t xml:space="preserve"> </w:t>
      </w:r>
      <w:r w:rsidRPr="00A71D81">
        <w:rPr>
          <w:rFonts w:ascii="GHEA Grapalat" w:hAnsi="GHEA Grapalat" w:cs="Sylfaen"/>
          <w:sz w:val="20"/>
          <w:lang w:val="hy-AM"/>
        </w:rPr>
        <w:t>արժեքից</w:t>
      </w:r>
      <w:r w:rsidRPr="00A71D81">
        <w:rPr>
          <w:rFonts w:ascii="GHEA Grapalat" w:hAnsi="GHEA Grapalat" w:cs="Sylfaen"/>
          <w:sz w:val="20"/>
          <w:lang w:val="es-ES"/>
        </w:rPr>
        <w:t xml:space="preserve"> </w:t>
      </w:r>
      <w:r w:rsidRPr="00A71D81">
        <w:rPr>
          <w:rFonts w:ascii="GHEA Grapalat" w:hAnsi="GHEA Grapalat" w:cs="Sylfaen"/>
          <w:sz w:val="20"/>
          <w:lang w:val="hy-AM"/>
        </w:rPr>
        <w:t>բացի</w:t>
      </w:r>
      <w:r w:rsidRPr="00A71D81">
        <w:rPr>
          <w:rFonts w:ascii="GHEA Grapalat" w:hAnsi="GHEA Grapalat" w:cs="Sylfaen"/>
          <w:sz w:val="20"/>
          <w:lang w:val="es-ES"/>
        </w:rPr>
        <w:t xml:space="preserve"> </w:t>
      </w:r>
      <w:r w:rsidRPr="00A71D81">
        <w:rPr>
          <w:rFonts w:ascii="GHEA Grapalat" w:hAnsi="GHEA Grapalat" w:cs="Sylfaen"/>
          <w:sz w:val="20"/>
          <w:lang w:val="hy-AM"/>
        </w:rPr>
        <w:t>ներառում</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փոխադրման</w:t>
      </w:r>
      <w:r w:rsidRPr="00A71D81">
        <w:rPr>
          <w:rFonts w:ascii="GHEA Grapalat" w:hAnsi="GHEA Grapalat" w:cs="Sylfaen"/>
          <w:sz w:val="20"/>
          <w:lang w:val="es-ES"/>
        </w:rPr>
        <w:t xml:space="preserve">, </w:t>
      </w:r>
      <w:r w:rsidRPr="00A71D81">
        <w:rPr>
          <w:rFonts w:ascii="GHEA Grapalat" w:hAnsi="GHEA Grapalat" w:cs="Sylfaen"/>
          <w:sz w:val="20"/>
          <w:lang w:val="hy-AM"/>
        </w:rPr>
        <w:t>ապահովագրման</w:t>
      </w:r>
      <w:r w:rsidRPr="00A71D81">
        <w:rPr>
          <w:rFonts w:ascii="GHEA Grapalat" w:hAnsi="GHEA Grapalat" w:cs="Sylfaen"/>
          <w:sz w:val="20"/>
          <w:lang w:val="es-ES"/>
        </w:rPr>
        <w:t xml:space="preserve">, </w:t>
      </w:r>
      <w:r w:rsidRPr="00A71D81">
        <w:rPr>
          <w:rFonts w:ascii="GHEA Grapalat" w:hAnsi="GHEA Grapalat" w:cs="Sylfaen"/>
          <w:sz w:val="20"/>
          <w:lang w:val="hy-AM"/>
        </w:rPr>
        <w:t>տուրքերի</w:t>
      </w:r>
      <w:r w:rsidRPr="00A71D81">
        <w:rPr>
          <w:rFonts w:ascii="GHEA Grapalat" w:hAnsi="GHEA Grapalat" w:cs="Sylfaen"/>
          <w:sz w:val="20"/>
          <w:lang w:val="es-ES"/>
        </w:rPr>
        <w:t xml:space="preserve">, </w:t>
      </w:r>
      <w:r w:rsidRPr="00A71D81">
        <w:rPr>
          <w:rFonts w:ascii="GHEA Grapalat" w:hAnsi="GHEA Grapalat" w:cs="Sylfaen"/>
          <w:sz w:val="20"/>
          <w:lang w:val="hy-AM"/>
        </w:rPr>
        <w:t>հարկերի</w:t>
      </w:r>
      <w:r w:rsidRPr="00A71D81">
        <w:rPr>
          <w:rFonts w:ascii="GHEA Grapalat" w:hAnsi="GHEA Grapalat" w:cs="Sylfaen"/>
          <w:sz w:val="20"/>
          <w:lang w:val="es-ES"/>
        </w:rPr>
        <w:t xml:space="preserve">, </w:t>
      </w:r>
      <w:r w:rsidRPr="00A71D81">
        <w:rPr>
          <w:rFonts w:ascii="GHEA Grapalat" w:hAnsi="GHEA Grapalat" w:cs="Sylfaen"/>
          <w:sz w:val="20"/>
          <w:lang w:val="hy-AM"/>
        </w:rPr>
        <w:t>այլ</w:t>
      </w:r>
      <w:r w:rsidRPr="00A71D81">
        <w:rPr>
          <w:rFonts w:ascii="GHEA Grapalat" w:hAnsi="GHEA Grapalat" w:cs="Sylfaen"/>
          <w:sz w:val="20"/>
          <w:lang w:val="es-ES"/>
        </w:rPr>
        <w:t xml:space="preserve"> </w:t>
      </w:r>
      <w:r w:rsidRPr="00A71D81">
        <w:rPr>
          <w:rFonts w:ascii="GHEA Grapalat" w:hAnsi="GHEA Grapalat" w:cs="Sylfaen"/>
          <w:sz w:val="20"/>
          <w:lang w:val="hy-AM"/>
        </w:rPr>
        <w:t>վճարումների</w:t>
      </w:r>
      <w:r w:rsidRPr="00A71D81">
        <w:rPr>
          <w:rFonts w:ascii="GHEA Grapalat" w:hAnsi="GHEA Grapalat" w:cs="Sylfaen"/>
          <w:sz w:val="20"/>
          <w:lang w:val="es-ES"/>
        </w:rPr>
        <w:t xml:space="preserve"> </w:t>
      </w:r>
      <w:r w:rsidRPr="00A71D81">
        <w:rPr>
          <w:rFonts w:ascii="GHEA Grapalat" w:hAnsi="GHEA Grapalat" w:cs="Sylfaen"/>
          <w:sz w:val="20"/>
          <w:lang w:val="hy-AM"/>
        </w:rPr>
        <w:t>գծով</w:t>
      </w:r>
      <w:r w:rsidRPr="00A71D81">
        <w:rPr>
          <w:rFonts w:ascii="GHEA Grapalat" w:hAnsi="GHEA Grapalat" w:cs="Sylfaen"/>
          <w:sz w:val="20"/>
          <w:lang w:val="es-ES"/>
        </w:rPr>
        <w:t xml:space="preserve"> </w:t>
      </w:r>
      <w:r w:rsidRPr="00A71D81">
        <w:rPr>
          <w:rFonts w:ascii="GHEA Grapalat" w:hAnsi="GHEA Grapalat" w:cs="Sylfaen"/>
          <w:sz w:val="20"/>
          <w:lang w:val="hy-AM"/>
        </w:rPr>
        <w:t>ծախսերը</w:t>
      </w:r>
      <w:r w:rsidRPr="00A71D81">
        <w:rPr>
          <w:rFonts w:ascii="GHEA Grapalat" w:hAnsi="GHEA Grapalat" w:cs="Sylfaen"/>
          <w:sz w:val="20"/>
          <w:lang w:val="es-ES"/>
        </w:rPr>
        <w:t xml:space="preserve"> </w:t>
      </w:r>
      <w:r w:rsidRPr="00A71D81">
        <w:rPr>
          <w:rFonts w:ascii="GHEA Grapalat" w:hAnsi="GHEA Grapalat" w:cs="Sylfaen"/>
          <w:sz w:val="20"/>
          <w:lang w:val="hy-AM"/>
        </w:rPr>
        <w:t>և</w:t>
      </w:r>
      <w:r w:rsidRPr="00A71D81">
        <w:rPr>
          <w:rFonts w:ascii="GHEA Grapalat" w:hAnsi="GHEA Grapalat" w:cs="Sylfaen"/>
          <w:sz w:val="20"/>
          <w:lang w:val="es-ES"/>
        </w:rPr>
        <w:t xml:space="preserve"> </w:t>
      </w:r>
      <w:r w:rsidRPr="00A71D81">
        <w:rPr>
          <w:rFonts w:ascii="GHEA Grapalat" w:hAnsi="GHEA Grapalat" w:cs="Sylfaen"/>
          <w:sz w:val="20"/>
          <w:lang w:val="hy-AM"/>
        </w:rPr>
        <w:t>չի</w:t>
      </w:r>
      <w:r w:rsidRPr="00A71D81">
        <w:rPr>
          <w:rFonts w:ascii="GHEA Grapalat" w:hAnsi="GHEA Grapalat" w:cs="Sylfaen"/>
          <w:sz w:val="20"/>
          <w:lang w:val="es-ES"/>
        </w:rPr>
        <w:t xml:space="preserve"> </w:t>
      </w:r>
      <w:r w:rsidRPr="00A71D81">
        <w:rPr>
          <w:rFonts w:ascii="GHEA Grapalat" w:hAnsi="GHEA Grapalat" w:cs="Sylfaen"/>
          <w:sz w:val="20"/>
          <w:lang w:val="hy-AM"/>
        </w:rPr>
        <w:t>կարող</w:t>
      </w:r>
      <w:r w:rsidRPr="00A71D81">
        <w:rPr>
          <w:rFonts w:ascii="GHEA Grapalat" w:hAnsi="GHEA Grapalat" w:cs="Sylfaen"/>
          <w:sz w:val="20"/>
          <w:lang w:val="es-ES"/>
        </w:rPr>
        <w:t xml:space="preserve"> </w:t>
      </w:r>
      <w:r w:rsidRPr="00A71D81">
        <w:rPr>
          <w:rFonts w:ascii="GHEA Grapalat" w:hAnsi="GHEA Grapalat" w:cs="Sylfaen"/>
          <w:sz w:val="20"/>
          <w:lang w:val="hy-AM"/>
        </w:rPr>
        <w:t>պակաս</w:t>
      </w:r>
      <w:r w:rsidRPr="00A71D81">
        <w:rPr>
          <w:rFonts w:ascii="GHEA Grapalat" w:hAnsi="GHEA Grapalat" w:cs="Sylfaen"/>
          <w:sz w:val="20"/>
          <w:lang w:val="es-ES"/>
        </w:rPr>
        <w:t xml:space="preserve"> </w:t>
      </w:r>
      <w:r w:rsidRPr="00A71D81">
        <w:rPr>
          <w:rFonts w:ascii="GHEA Grapalat" w:hAnsi="GHEA Grapalat" w:cs="Sylfaen"/>
          <w:sz w:val="20"/>
          <w:lang w:val="hy-AM"/>
        </w:rPr>
        <w:t>լինել</w:t>
      </w:r>
      <w:r w:rsidRPr="00A71D81">
        <w:rPr>
          <w:rFonts w:ascii="GHEA Grapalat" w:hAnsi="GHEA Grapalat" w:cs="Sylfaen"/>
          <w:sz w:val="20"/>
          <w:lang w:val="es-ES"/>
        </w:rPr>
        <w:t xml:space="preserve"> </w:t>
      </w:r>
      <w:r w:rsidRPr="00A71D81">
        <w:rPr>
          <w:rFonts w:ascii="GHEA Grapalat" w:hAnsi="GHEA Grapalat" w:cs="Sylfaen"/>
          <w:sz w:val="20"/>
          <w:lang w:val="hy-AM"/>
        </w:rPr>
        <w:t>դրանց</w:t>
      </w:r>
      <w:r w:rsidRPr="00A71D81">
        <w:rPr>
          <w:rFonts w:ascii="GHEA Grapalat" w:hAnsi="GHEA Grapalat" w:cs="Sylfaen"/>
          <w:sz w:val="20"/>
          <w:lang w:val="es-ES"/>
        </w:rPr>
        <w:t xml:space="preserve"> </w:t>
      </w:r>
      <w:r w:rsidRPr="00A71D81">
        <w:rPr>
          <w:rFonts w:ascii="GHEA Grapalat" w:hAnsi="GHEA Grapalat" w:cs="Sylfaen"/>
          <w:sz w:val="20"/>
          <w:lang w:val="hy-AM"/>
        </w:rPr>
        <w:t>ինքնարժեքից</w:t>
      </w:r>
      <w:r w:rsidRPr="00A71D81">
        <w:rPr>
          <w:rFonts w:ascii="GHEA Grapalat" w:hAnsi="GHEA Grapalat" w:cs="Sylfaen"/>
          <w:sz w:val="20"/>
          <w:lang w:val="es-ES"/>
        </w:rPr>
        <w:t xml:space="preserve">: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գնի</w:t>
      </w:r>
      <w:r w:rsidRPr="00A71D81">
        <w:rPr>
          <w:rFonts w:ascii="GHEA Grapalat" w:hAnsi="GHEA Grapalat" w:cs="Sylfaen"/>
          <w:sz w:val="20"/>
          <w:lang w:val="es-ES"/>
        </w:rPr>
        <w:t xml:space="preserve">  </w:t>
      </w:r>
      <w:r w:rsidRPr="00A71D81">
        <w:rPr>
          <w:rFonts w:ascii="GHEA Grapalat" w:hAnsi="GHEA Grapalat" w:cs="Sylfaen"/>
          <w:sz w:val="20"/>
          <w:lang w:val="hy-AM"/>
        </w:rPr>
        <w:t>հաշվարկը</w:t>
      </w:r>
      <w:r w:rsidRPr="00A71D81">
        <w:rPr>
          <w:rFonts w:ascii="GHEA Grapalat" w:hAnsi="GHEA Grapalat" w:cs="Sylfaen"/>
          <w:sz w:val="20"/>
          <w:lang w:val="es-ES"/>
        </w:rPr>
        <w:t xml:space="preserve"> </w:t>
      </w:r>
      <w:r w:rsidRPr="00A71D81">
        <w:rPr>
          <w:rFonts w:ascii="GHEA Grapalat" w:hAnsi="GHEA Grapalat" w:cs="Sylfaen"/>
          <w:sz w:val="20"/>
          <w:lang w:val="hy-AM"/>
        </w:rPr>
        <w:t>պետք</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ներկայացվի</w:t>
      </w:r>
      <w:r w:rsidRPr="00A71D81">
        <w:rPr>
          <w:rFonts w:ascii="GHEA Grapalat" w:hAnsi="GHEA Grapalat" w:cs="Sylfaen"/>
          <w:sz w:val="20"/>
          <w:lang w:val="es-ES"/>
        </w:rPr>
        <w:t xml:space="preserve"> </w:t>
      </w:r>
      <w:r w:rsidRPr="00A71D81">
        <w:rPr>
          <w:rFonts w:ascii="GHEA Grapalat" w:hAnsi="GHEA Grapalat" w:cs="Sylfaen"/>
          <w:sz w:val="20"/>
          <w:lang w:val="hy-AM"/>
        </w:rPr>
        <w:t>հայտով</w:t>
      </w:r>
      <w:r w:rsidRPr="00A71D81">
        <w:rPr>
          <w:rFonts w:ascii="GHEA Grapalat" w:hAnsi="GHEA Grapalat"/>
          <w:sz w:val="20"/>
          <w:lang w:val="es-ES"/>
        </w:rPr>
        <w:t>:</w:t>
      </w:r>
    </w:p>
    <w:p w:rsidR="00E07A84" w:rsidRPr="00A71D81" w:rsidRDefault="00E07A84" w:rsidP="00E07A84">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Pr="00A71D81">
        <w:rPr>
          <w:rFonts w:ascii="GHEA Grapalat" w:hAnsi="GHEA Grapalat"/>
          <w:sz w:val="20"/>
          <w:lang w:val="hy-AM"/>
        </w:rPr>
        <w:t>2</w:t>
      </w:r>
      <w:r w:rsidRPr="00A71D81">
        <w:rPr>
          <w:rFonts w:ascii="GHEA Grapalat" w:hAnsi="GHEA Grapalat" w:cs="Sylfaen"/>
          <w:sz w:val="20"/>
          <w:lang w:val="es-ES"/>
        </w:rPr>
        <w:t xml:space="preserve"> Մ</w:t>
      </w:r>
      <w:r w:rsidRPr="00A71D81">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71D81">
        <w:rPr>
          <w:rFonts w:ascii="GHEA Grapalat" w:hAnsi="GHEA Grapalat" w:cs="Sylfaen"/>
          <w:sz w:val="20"/>
          <w:szCs w:val="24"/>
          <w:lang w:val="es-ES" w:eastAsia="en-US"/>
        </w:rPr>
        <w:t xml:space="preserve"> </w:t>
      </w:r>
      <w:r w:rsidRPr="00A71D81">
        <w:rPr>
          <w:rFonts w:ascii="GHEA Grapalat" w:hAnsi="GHEA Grapalat" w:cs="Sylfaen"/>
          <w:sz w:val="20"/>
          <w:lang w:val="ru-RU"/>
        </w:rPr>
        <w:t>ներկայաց</w:t>
      </w:r>
      <w:r w:rsidRPr="00A71D81">
        <w:rPr>
          <w:rFonts w:ascii="GHEA Grapalat" w:hAnsi="GHEA Grapalat" w:cs="Sylfaen"/>
          <w:sz w:val="20"/>
        </w:rPr>
        <w:t>վող</w:t>
      </w:r>
      <w:r w:rsidRPr="00A71D81">
        <w:rPr>
          <w:rFonts w:ascii="GHEA Grapalat" w:hAnsi="GHEA Grapalat" w:cs="Sylfaen"/>
          <w:sz w:val="20"/>
          <w:lang w:val="es-ES"/>
        </w:rPr>
        <w:t xml:space="preserve"> </w:t>
      </w:r>
      <w:r w:rsidRPr="00A71D81">
        <w:rPr>
          <w:rFonts w:ascii="GHEA Grapalat" w:hAnsi="GHEA Grapalat" w:cs="Sylfaen"/>
          <w:sz w:val="20"/>
          <w:lang w:val="ru-RU"/>
        </w:rPr>
        <w:t>գնային</w:t>
      </w:r>
      <w:r w:rsidRPr="00A71D81">
        <w:rPr>
          <w:rFonts w:ascii="GHEA Grapalat" w:hAnsi="GHEA Grapalat" w:cs="Sylfaen"/>
          <w:sz w:val="20"/>
          <w:lang w:val="es-ES"/>
        </w:rPr>
        <w:t xml:space="preserve"> </w:t>
      </w:r>
      <w:r w:rsidRPr="00A71D81">
        <w:rPr>
          <w:rFonts w:ascii="GHEA Grapalat" w:hAnsi="GHEA Grapalat" w:cs="Sylfaen"/>
          <w:sz w:val="20"/>
          <w:lang w:val="ru-RU"/>
        </w:rPr>
        <w:t>առաջարկում</w:t>
      </w:r>
      <w:r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71D81">
        <w:rPr>
          <w:rFonts w:ascii="GHEA Grapalat" w:hAnsi="GHEA Grapalat" w:cs="Sylfaen"/>
          <w:sz w:val="20"/>
          <w:szCs w:val="24"/>
          <w:lang w:val="es-ES" w:eastAsia="en-US"/>
        </w:rPr>
        <w:t xml:space="preserve"> </w:t>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Pr="00A71D81">
        <w:rPr>
          <w:rFonts w:ascii="GHEA Grapalat" w:hAnsi="GHEA Grapalat" w:cs="Sylfaen"/>
          <w:sz w:val="20"/>
          <w:szCs w:val="24"/>
          <w:lang w:val="hy-AM" w:eastAsia="en-US"/>
        </w:rPr>
        <w:t>ասնակիցների գնային առաջարկների գնահատում</w:t>
      </w:r>
      <w:r w:rsidRPr="00A71D81">
        <w:rPr>
          <w:rFonts w:ascii="GHEA Grapalat" w:hAnsi="GHEA Grapalat" w:cs="Sylfaen"/>
          <w:sz w:val="20"/>
          <w:szCs w:val="24"/>
          <w:lang w:eastAsia="en-US"/>
        </w:rPr>
        <w:t>ն</w:t>
      </w:r>
      <w:r w:rsidRPr="00A71D81">
        <w:rPr>
          <w:rFonts w:ascii="GHEA Grapalat" w:hAnsi="GHEA Grapalat" w:cs="Sylfaen"/>
          <w:sz w:val="20"/>
          <w:szCs w:val="24"/>
          <w:lang w:val="hy-AM" w:eastAsia="en-US"/>
        </w:rPr>
        <w:t xml:space="preserve"> </w:t>
      </w:r>
      <w:r w:rsidRPr="00A71D81">
        <w:rPr>
          <w:rFonts w:ascii="GHEA Grapalat" w:hAnsi="GHEA Grapalat" w:cs="Sylfaen"/>
          <w:sz w:val="20"/>
          <w:szCs w:val="24"/>
          <w:lang w:eastAsia="en-US"/>
        </w:rPr>
        <w:t>ու</w:t>
      </w:r>
      <w:r w:rsidRPr="00A71D81">
        <w:rPr>
          <w:rFonts w:ascii="GHEA Grapalat" w:hAnsi="GHEA Grapalat" w:cs="Sylfaen"/>
          <w:sz w:val="20"/>
          <w:szCs w:val="24"/>
          <w:lang w:val="hy-AM" w:eastAsia="en-US"/>
        </w:rPr>
        <w:t xml:space="preserve"> համեմատումն իրականացվում </w:t>
      </w:r>
      <w:r w:rsidRPr="00A71D81">
        <w:rPr>
          <w:rFonts w:ascii="GHEA Grapalat" w:hAnsi="GHEA Grapalat" w:cs="Sylfaen"/>
          <w:sz w:val="20"/>
          <w:szCs w:val="24"/>
          <w:lang w:eastAsia="en-US"/>
        </w:rPr>
        <w:t>են</w:t>
      </w:r>
      <w:r w:rsidRPr="00A71D81">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E07A84" w:rsidRPr="00A71D81" w:rsidRDefault="00E07A84" w:rsidP="00E07A84">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E07A84" w:rsidRPr="00A71D81" w:rsidRDefault="00E07A84" w:rsidP="00E07A84">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rsidR="00E07A84" w:rsidRPr="00A71D81" w:rsidRDefault="00E07A84" w:rsidP="00E07A84">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Pr="00A71D81">
        <w:rPr>
          <w:rFonts w:ascii="GHEA Grapalat" w:hAnsi="GHEA Grapalat"/>
          <w:sz w:val="20"/>
          <w:lang w:val="hy-AM"/>
        </w:rPr>
        <w:t>3</w:t>
      </w:r>
      <w:r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E07A84" w:rsidRPr="00A71D81" w:rsidRDefault="00E07A84" w:rsidP="00E07A84">
      <w:pPr>
        <w:pStyle w:val="BodyTextIndent2"/>
        <w:spacing w:line="240" w:lineRule="auto"/>
        <w:ind w:firstLine="567"/>
        <w:rPr>
          <w:rFonts w:ascii="GHEA Grapalat" w:hAnsi="GHEA Grapalat"/>
          <w:lang w:val="es-ES"/>
        </w:rPr>
      </w:pPr>
    </w:p>
    <w:p w:rsidR="00E07A84" w:rsidRPr="00A71D81" w:rsidRDefault="00E07A84" w:rsidP="00E07A84">
      <w:pPr>
        <w:jc w:val="center"/>
        <w:rPr>
          <w:rFonts w:ascii="GHEA Grapalat" w:hAnsi="GHEA Grapalat"/>
          <w:b/>
          <w:sz w:val="20"/>
          <w:lang w:val="es-ES"/>
        </w:rPr>
      </w:pPr>
      <w:r w:rsidRPr="00A71D81">
        <w:rPr>
          <w:rFonts w:ascii="GHEA Grapalat" w:hAnsi="GHEA Grapalat"/>
          <w:b/>
          <w:sz w:val="20"/>
          <w:lang w:val="es-ES"/>
        </w:rPr>
        <w:t xml:space="preserve">6. </w:t>
      </w:r>
      <w:r w:rsidRPr="00A71D81">
        <w:rPr>
          <w:rFonts w:ascii="GHEA Grapalat" w:hAnsi="GHEA Grapalat"/>
          <w:b/>
          <w:sz w:val="20"/>
        </w:rPr>
        <w:t>ՀԱՅՏԻ</w:t>
      </w:r>
      <w:r w:rsidRPr="00A71D81">
        <w:rPr>
          <w:rFonts w:ascii="GHEA Grapalat" w:hAnsi="GHEA Grapalat"/>
          <w:b/>
          <w:sz w:val="20"/>
          <w:lang w:val="es-ES"/>
        </w:rPr>
        <w:t xml:space="preserve"> </w:t>
      </w:r>
      <w:r w:rsidRPr="00A71D81">
        <w:rPr>
          <w:rFonts w:ascii="GHEA Grapalat" w:hAnsi="GHEA Grapalat"/>
          <w:b/>
          <w:sz w:val="20"/>
        </w:rPr>
        <w:t>ԳՈՐԾՈՂՈՒԹՅԱՆ</w:t>
      </w:r>
      <w:r w:rsidRPr="00A71D81">
        <w:rPr>
          <w:rFonts w:ascii="GHEA Grapalat" w:hAnsi="GHEA Grapalat"/>
          <w:b/>
          <w:sz w:val="20"/>
          <w:lang w:val="es-ES"/>
        </w:rPr>
        <w:t xml:space="preserve"> </w:t>
      </w:r>
      <w:r w:rsidRPr="00A71D81">
        <w:rPr>
          <w:rFonts w:ascii="GHEA Grapalat" w:hAnsi="GHEA Grapalat"/>
          <w:b/>
          <w:sz w:val="20"/>
        </w:rPr>
        <w:t>ԺԱՄԿԵՏԸ</w:t>
      </w:r>
      <w:r w:rsidRPr="00A71D81">
        <w:rPr>
          <w:rFonts w:ascii="GHEA Grapalat" w:hAnsi="GHEA Grapalat"/>
          <w:b/>
          <w:sz w:val="20"/>
          <w:lang w:val="es-ES"/>
        </w:rPr>
        <w:t xml:space="preserve">, </w:t>
      </w:r>
      <w:r w:rsidRPr="00A71D81">
        <w:rPr>
          <w:rFonts w:ascii="GHEA Grapalat" w:hAnsi="GHEA Grapalat"/>
          <w:b/>
          <w:sz w:val="20"/>
        </w:rPr>
        <w:t>ՀԱՅՏԵՐՈՒՄ</w:t>
      </w:r>
      <w:r w:rsidRPr="00A71D81">
        <w:rPr>
          <w:rFonts w:ascii="GHEA Grapalat" w:hAnsi="GHEA Grapalat"/>
          <w:b/>
          <w:sz w:val="20"/>
          <w:lang w:val="es-ES"/>
        </w:rPr>
        <w:t xml:space="preserve"> </w:t>
      </w:r>
      <w:r w:rsidRPr="00A71D81">
        <w:rPr>
          <w:rFonts w:ascii="GHEA Grapalat" w:hAnsi="GHEA Grapalat"/>
          <w:b/>
          <w:sz w:val="20"/>
        </w:rPr>
        <w:t>ՓՈՓՈԽՈՒԹՅՈՒՆ</w:t>
      </w:r>
      <w:r w:rsidRPr="00A71D81">
        <w:rPr>
          <w:rFonts w:ascii="GHEA Grapalat" w:hAnsi="GHEA Grapalat"/>
          <w:b/>
          <w:sz w:val="20"/>
          <w:lang w:val="es-ES"/>
        </w:rPr>
        <w:t xml:space="preserve"> </w:t>
      </w:r>
      <w:r w:rsidRPr="00A71D81">
        <w:rPr>
          <w:rFonts w:ascii="GHEA Grapalat" w:hAnsi="GHEA Grapalat"/>
          <w:b/>
          <w:sz w:val="20"/>
        </w:rPr>
        <w:t>ԿԱՏԱՐԵԼՈՒ</w:t>
      </w:r>
    </w:p>
    <w:p w:rsidR="00E07A84" w:rsidRPr="00A71D81" w:rsidRDefault="00E07A84" w:rsidP="00E07A84">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E07A84" w:rsidRPr="00A71D81" w:rsidRDefault="00E07A84" w:rsidP="00E07A84">
      <w:pPr>
        <w:pStyle w:val="BodyTextIndent"/>
        <w:spacing w:line="240" w:lineRule="auto"/>
        <w:ind w:firstLine="567"/>
        <w:rPr>
          <w:rFonts w:ascii="GHEA Grapalat" w:hAnsi="GHEA Grapalat"/>
          <w:b/>
          <w:lang w:val="af-ZA"/>
        </w:rPr>
      </w:pPr>
    </w:p>
    <w:p w:rsidR="00E07A84" w:rsidRPr="00A71D81" w:rsidRDefault="00E07A84" w:rsidP="00E07A84">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Pr="00A71D81">
        <w:rPr>
          <w:rFonts w:ascii="GHEA Grapalat" w:hAnsi="GHEA Grapalat"/>
          <w:lang w:val="af-ZA"/>
        </w:rPr>
        <w:t xml:space="preserve"> </w:t>
      </w:r>
      <w:r w:rsidRPr="00A71D81">
        <w:rPr>
          <w:rFonts w:ascii="GHEA Grapalat" w:hAnsi="GHEA Grapalat" w:cs="Sylfaen"/>
          <w:i w:val="0"/>
          <w:szCs w:val="24"/>
          <w:lang w:val="ru-RU"/>
        </w:rPr>
        <w:t>Օրենքի</w:t>
      </w:r>
      <w:r w:rsidRPr="00A71D81">
        <w:rPr>
          <w:rFonts w:ascii="GHEA Grapalat" w:hAnsi="GHEA Grapalat" w:cs="Sylfaen"/>
          <w:i w:val="0"/>
          <w:szCs w:val="24"/>
          <w:lang w:val="af-ZA"/>
        </w:rPr>
        <w:t xml:space="preserve"> 31-</w:t>
      </w:r>
      <w:r w:rsidRPr="00A71D81">
        <w:rPr>
          <w:rFonts w:ascii="GHEA Grapalat" w:hAnsi="GHEA Grapalat" w:cs="Sylfaen"/>
          <w:i w:val="0"/>
          <w:szCs w:val="24"/>
          <w:lang w:val="ru-RU"/>
        </w:rPr>
        <w:t>րդ</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հոդվածի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վավեր</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մինչև</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Օրենքին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պայմանագրի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կնքումը</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w:t>
      </w:r>
      <w:r w:rsidRPr="00A71D81">
        <w:rPr>
          <w:rFonts w:ascii="GHEA Grapalat" w:hAnsi="GHEA Grapalat" w:cs="Sylfaen"/>
          <w:i w:val="0"/>
          <w:szCs w:val="24"/>
          <w:lang w:val="ru-RU"/>
        </w:rPr>
        <w:t>ասնակցի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կողմից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հետ</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վերցնելը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մերժումը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սույն </w:t>
      </w:r>
      <w:r w:rsidRPr="00A71D81">
        <w:rPr>
          <w:rFonts w:ascii="GHEA Grapalat" w:hAnsi="GHEA Grapalat" w:cs="Sylfaen"/>
          <w:i w:val="0"/>
          <w:szCs w:val="24"/>
          <w:lang w:val="ru-RU"/>
        </w:rPr>
        <w:t>ընթացակարգը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չկայացած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հայտարարվելը։</w:t>
      </w:r>
    </w:p>
    <w:p w:rsidR="00E07A84" w:rsidRPr="00A71D81" w:rsidRDefault="00E07A84" w:rsidP="00E07A84">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6.2  </w:t>
      </w:r>
      <w:r w:rsidRPr="00A71D81">
        <w:rPr>
          <w:rFonts w:ascii="GHEA Grapalat" w:hAnsi="GHEA Grapalat" w:cs="Sylfaen"/>
          <w:i w:val="0"/>
          <w:szCs w:val="24"/>
          <w:lang w:val="ru-RU"/>
        </w:rPr>
        <w:t>Օրենքի</w:t>
      </w:r>
      <w:r w:rsidRPr="00A71D81">
        <w:rPr>
          <w:rFonts w:ascii="GHEA Grapalat" w:hAnsi="GHEA Grapalat" w:cs="Sylfaen"/>
          <w:i w:val="0"/>
          <w:szCs w:val="24"/>
          <w:lang w:val="af-ZA"/>
        </w:rPr>
        <w:t xml:space="preserve"> 31-</w:t>
      </w:r>
      <w:r w:rsidRPr="00A71D81">
        <w:rPr>
          <w:rFonts w:ascii="GHEA Grapalat" w:hAnsi="GHEA Grapalat" w:cs="Sylfaen"/>
          <w:i w:val="0"/>
          <w:szCs w:val="24"/>
          <w:lang w:val="ru-RU"/>
        </w:rPr>
        <w:t>րդ</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հոդվածի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w:t>
      </w:r>
      <w:r w:rsidRPr="00A71D81">
        <w:rPr>
          <w:rFonts w:ascii="GHEA Grapalat" w:hAnsi="GHEA Grapalat" w:cs="Sylfaen"/>
          <w:i w:val="0"/>
          <w:szCs w:val="24"/>
          <w:lang w:val="ru-RU"/>
        </w:rPr>
        <w:t>ասնակիցը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մինչև</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1-ին մասի 4.2 </w:t>
      </w:r>
      <w:r w:rsidRPr="00A71D81">
        <w:rPr>
          <w:rFonts w:ascii="GHEA Grapalat" w:hAnsi="GHEA Grapalat" w:cs="Sylfaen"/>
          <w:i w:val="0"/>
          <w:szCs w:val="24"/>
          <w:lang w:val="ru-RU"/>
        </w:rPr>
        <w:t>կետում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նշված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վերջնաժամկետը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հետ</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վերցնել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իր</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p>
    <w:p w:rsidR="00E07A84" w:rsidRPr="00A71D81" w:rsidRDefault="00E07A84" w:rsidP="00E07A84">
      <w:pPr>
        <w:ind w:firstLine="567"/>
        <w:jc w:val="center"/>
        <w:rPr>
          <w:rFonts w:ascii="GHEA Grapalat" w:hAnsi="GHEA Grapalat"/>
          <w:b/>
          <w:sz w:val="20"/>
          <w:lang w:val="af-ZA"/>
        </w:rPr>
      </w:pPr>
    </w:p>
    <w:p w:rsidR="00E07A84" w:rsidRPr="006D2E03" w:rsidRDefault="00E07A84" w:rsidP="00C34E63">
      <w:pPr>
        <w:ind w:firstLine="567"/>
        <w:jc w:val="center"/>
        <w:rPr>
          <w:rFonts w:ascii="GHEA Grapalat" w:hAnsi="GHEA Grapalat" w:cs="Sylfaen"/>
          <w:sz w:val="20"/>
          <w:lang w:val="af-ZA"/>
        </w:rPr>
      </w:pPr>
      <w:r w:rsidRPr="00A71D81">
        <w:rPr>
          <w:rFonts w:ascii="GHEA Grapalat" w:hAnsi="GHEA Grapalat"/>
          <w:b/>
          <w:sz w:val="20"/>
          <w:lang w:val="af-ZA"/>
        </w:rPr>
        <w:br w:type="page"/>
      </w:r>
    </w:p>
    <w:p w:rsidR="00E07A84" w:rsidRPr="006D2E03" w:rsidRDefault="00E07A84" w:rsidP="00E07A84">
      <w:pPr>
        <w:ind w:firstLine="567"/>
        <w:jc w:val="center"/>
        <w:rPr>
          <w:rFonts w:ascii="GHEA Grapalat" w:hAnsi="GHEA Grapalat"/>
          <w:b/>
          <w:sz w:val="20"/>
          <w:lang w:val="hy-AM"/>
        </w:rPr>
      </w:pPr>
      <w:r w:rsidRPr="006D2E03">
        <w:rPr>
          <w:rFonts w:ascii="GHEA Grapalat" w:hAnsi="GHEA Grapalat"/>
          <w:b/>
          <w:sz w:val="20"/>
          <w:lang w:val="af-ZA"/>
        </w:rPr>
        <w:lastRenderedPageBreak/>
        <w:t>8.  ՀԱՅՏԵՐԻ ԲԱՑՈՒՄԸ</w:t>
      </w:r>
      <w:r w:rsidRPr="006D2E03">
        <w:rPr>
          <w:rFonts w:ascii="GHEA Grapalat" w:hAnsi="GHEA Grapalat"/>
          <w:b/>
          <w:sz w:val="20"/>
          <w:lang w:val="hy-AM"/>
        </w:rPr>
        <w:t xml:space="preserve">, </w:t>
      </w:r>
      <w:r w:rsidRPr="006D2E03">
        <w:rPr>
          <w:rFonts w:ascii="GHEA Grapalat" w:hAnsi="GHEA Grapalat"/>
          <w:b/>
          <w:sz w:val="20"/>
          <w:lang w:val="af-ZA"/>
        </w:rPr>
        <w:t xml:space="preserve">ԳՆԱՀԱՏՈՒՄԸ  ԵՎ  </w:t>
      </w:r>
    </w:p>
    <w:p w:rsidR="00E07A84" w:rsidRPr="006D2E03" w:rsidRDefault="00E07A84" w:rsidP="00E07A84">
      <w:pPr>
        <w:ind w:firstLine="567"/>
        <w:jc w:val="center"/>
        <w:rPr>
          <w:rFonts w:ascii="GHEA Grapalat" w:hAnsi="GHEA Grapalat"/>
          <w:b/>
          <w:sz w:val="20"/>
          <w:lang w:val="af-ZA"/>
        </w:rPr>
      </w:pPr>
      <w:r w:rsidRPr="006D2E03">
        <w:rPr>
          <w:rFonts w:ascii="GHEA Grapalat" w:hAnsi="GHEA Grapalat"/>
          <w:b/>
          <w:sz w:val="20"/>
          <w:lang w:val="af-ZA"/>
        </w:rPr>
        <w:t xml:space="preserve">ԱՐԴՅՈՒՆՔՆԵՐԻ ԱՄՓՈՓՈՒՄԸ </w:t>
      </w:r>
    </w:p>
    <w:p w:rsidR="00E07A84" w:rsidRPr="006D2E03" w:rsidRDefault="00E07A84" w:rsidP="00E07A84">
      <w:pPr>
        <w:ind w:firstLine="567"/>
        <w:jc w:val="both"/>
        <w:rPr>
          <w:rFonts w:ascii="GHEA Grapalat" w:hAnsi="GHEA Grapalat"/>
          <w:b/>
          <w:sz w:val="20"/>
          <w:lang w:val="af-ZA"/>
        </w:rPr>
      </w:pPr>
    </w:p>
    <w:p w:rsidR="00E07A84" w:rsidRPr="006D2E03" w:rsidRDefault="00E07A84" w:rsidP="00E07A84">
      <w:pPr>
        <w:pStyle w:val="BodyTextIndent2"/>
        <w:spacing w:line="240" w:lineRule="auto"/>
        <w:ind w:firstLine="567"/>
        <w:rPr>
          <w:rFonts w:ascii="GHEA Grapalat" w:hAnsi="GHEA Grapalat" w:cs="Tahoma"/>
        </w:rPr>
      </w:pPr>
      <w:r w:rsidRPr="006D2E03">
        <w:rPr>
          <w:rFonts w:ascii="GHEA Grapalat" w:hAnsi="GHEA Grapalat"/>
        </w:rPr>
        <w:t xml:space="preserve">8.1 </w:t>
      </w: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բացումը</w:t>
      </w:r>
      <w:r w:rsidRPr="006D2E03">
        <w:rPr>
          <w:rFonts w:ascii="GHEA Grapalat" w:hAnsi="GHEA Grapalat" w:cs="Sylfaen"/>
        </w:rPr>
        <w:t xml:space="preserve"> </w:t>
      </w:r>
      <w:r w:rsidRPr="006D2E03">
        <w:rPr>
          <w:rFonts w:ascii="GHEA Grapalat" w:hAnsi="GHEA Grapalat" w:cs="Sylfaen"/>
          <w:lang w:val="ru-RU"/>
        </w:rPr>
        <w:t>կկատարվի</w:t>
      </w:r>
      <w:r w:rsidRPr="006D2E03">
        <w:rPr>
          <w:rFonts w:ascii="GHEA Grapalat" w:hAnsi="GHEA Grapalat" w:cs="Sylfaen"/>
        </w:rPr>
        <w:t xml:space="preserve"> հանձնաժողովի՝ հայտերի բացման և գնահատման նիստում՝ </w:t>
      </w:r>
      <w:r w:rsidRPr="006D2E03">
        <w:rPr>
          <w:rFonts w:ascii="GHEA Grapalat" w:hAnsi="GHEA Grapalat" w:cs="Sylfaen"/>
          <w:szCs w:val="24"/>
          <w:lang w:val="ru-RU"/>
        </w:rPr>
        <w:t>սույն</w:t>
      </w:r>
      <w:r w:rsidRPr="006D2E03">
        <w:rPr>
          <w:rFonts w:ascii="GHEA Grapalat" w:hAnsi="GHEA Grapalat" w:cs="Sylfaen"/>
          <w:szCs w:val="24"/>
        </w:rPr>
        <w:t xml:space="preserve"> </w:t>
      </w:r>
      <w:r w:rsidRPr="006D2E03">
        <w:rPr>
          <w:rFonts w:ascii="GHEA Grapalat" w:hAnsi="GHEA Grapalat" w:cs="Sylfaen"/>
          <w:szCs w:val="24"/>
          <w:lang w:val="ru-RU"/>
        </w:rPr>
        <w:t>ընթացակարգի</w:t>
      </w:r>
      <w:r w:rsidRPr="006D2E03">
        <w:rPr>
          <w:rFonts w:ascii="GHEA Grapalat" w:hAnsi="GHEA Grapalat" w:cs="Sylfaen"/>
          <w:szCs w:val="24"/>
        </w:rPr>
        <w:t xml:space="preserve"> </w:t>
      </w:r>
      <w:r w:rsidRPr="006D2E03">
        <w:rPr>
          <w:rFonts w:ascii="GHEA Grapalat" w:hAnsi="GHEA Grapalat" w:cs="Sylfaen"/>
          <w:szCs w:val="24"/>
          <w:lang w:val="ru-RU"/>
        </w:rPr>
        <w:t>հայտարարությունը</w:t>
      </w:r>
      <w:r w:rsidRPr="006D2E03">
        <w:rPr>
          <w:rFonts w:ascii="GHEA Grapalat" w:hAnsi="GHEA Grapalat" w:cs="Sylfaen"/>
          <w:szCs w:val="24"/>
        </w:rPr>
        <w:t xml:space="preserve"> </w:t>
      </w:r>
      <w:r w:rsidRPr="006D2E03">
        <w:rPr>
          <w:rFonts w:ascii="GHEA Grapalat" w:hAnsi="GHEA Grapalat" w:cs="Sylfaen"/>
          <w:szCs w:val="24"/>
          <w:lang w:val="ru-RU"/>
        </w:rPr>
        <w:t>և</w:t>
      </w:r>
      <w:r w:rsidRPr="006D2E03">
        <w:rPr>
          <w:rFonts w:ascii="GHEA Grapalat" w:hAnsi="GHEA Grapalat" w:cs="Sylfaen"/>
          <w:szCs w:val="24"/>
        </w:rPr>
        <w:t xml:space="preserve"> </w:t>
      </w:r>
      <w:r w:rsidRPr="006D2E03">
        <w:rPr>
          <w:rFonts w:ascii="GHEA Grapalat" w:hAnsi="GHEA Grapalat" w:cs="Sylfaen"/>
          <w:szCs w:val="24"/>
          <w:lang w:val="ru-RU"/>
        </w:rPr>
        <w:t>հրավերը</w:t>
      </w:r>
      <w:r w:rsidRPr="006D2E03">
        <w:rPr>
          <w:rFonts w:ascii="GHEA Grapalat" w:hAnsi="GHEA Grapalat" w:cs="Sylfaen"/>
          <w:szCs w:val="24"/>
        </w:rPr>
        <w:t xml:space="preserve"> </w:t>
      </w:r>
      <w:r w:rsidRPr="006D2E03">
        <w:rPr>
          <w:rFonts w:ascii="GHEA Grapalat" w:hAnsi="GHEA Grapalat" w:cs="Sylfaen"/>
          <w:szCs w:val="24"/>
          <w:lang w:val="en-US"/>
        </w:rPr>
        <w:t>տեղեկագրում</w:t>
      </w:r>
      <w:r w:rsidRPr="006D2E03">
        <w:rPr>
          <w:rFonts w:ascii="GHEA Grapalat" w:hAnsi="GHEA Grapalat" w:cs="Sylfaen"/>
          <w:szCs w:val="24"/>
        </w:rPr>
        <w:t xml:space="preserve"> </w:t>
      </w:r>
      <w:r w:rsidRPr="006D2E03">
        <w:rPr>
          <w:rFonts w:ascii="GHEA Grapalat" w:hAnsi="GHEA Grapalat" w:cs="Sylfaen"/>
          <w:szCs w:val="24"/>
          <w:lang w:val="en-US"/>
        </w:rPr>
        <w:t>հ</w:t>
      </w:r>
      <w:r w:rsidRPr="006D2E03">
        <w:rPr>
          <w:rFonts w:ascii="GHEA Grapalat" w:hAnsi="GHEA Grapalat" w:cs="Sylfaen"/>
          <w:szCs w:val="24"/>
          <w:lang w:val="ru-RU"/>
        </w:rPr>
        <w:t>րապարակվելու</w:t>
      </w:r>
      <w:r w:rsidRPr="006D2E03">
        <w:rPr>
          <w:rFonts w:ascii="GHEA Grapalat" w:hAnsi="GHEA Grapalat" w:cs="Sylfaen"/>
          <w:szCs w:val="24"/>
        </w:rPr>
        <w:t xml:space="preserve"> </w:t>
      </w:r>
      <w:r w:rsidRPr="006D2E03">
        <w:rPr>
          <w:rFonts w:ascii="GHEA Grapalat" w:hAnsi="GHEA Grapalat" w:cs="Sylfaen"/>
          <w:szCs w:val="24"/>
          <w:lang w:val="en-US"/>
        </w:rPr>
        <w:t>օրվանից</w:t>
      </w:r>
      <w:r w:rsidRPr="006D2E03">
        <w:rPr>
          <w:rFonts w:ascii="GHEA Grapalat" w:hAnsi="GHEA Grapalat" w:cs="Sylfaen"/>
          <w:szCs w:val="24"/>
        </w:rPr>
        <w:t xml:space="preserve"> </w:t>
      </w:r>
      <w:r w:rsidRPr="006D2E03">
        <w:rPr>
          <w:rFonts w:ascii="GHEA Grapalat" w:hAnsi="GHEA Grapalat" w:cs="Sylfaen"/>
          <w:szCs w:val="24"/>
          <w:lang w:val="ru-RU"/>
        </w:rPr>
        <w:t>հաշված</w:t>
      </w:r>
      <w:r w:rsidRPr="006D2E03">
        <w:rPr>
          <w:rFonts w:ascii="GHEA Grapalat" w:hAnsi="GHEA Grapalat" w:cs="Sylfaen"/>
          <w:szCs w:val="24"/>
        </w:rPr>
        <w:t xml:space="preserve"> «</w:t>
      </w:r>
      <w:r w:rsidR="00C34E63">
        <w:rPr>
          <w:rFonts w:ascii="GHEA Grapalat" w:hAnsi="GHEA Grapalat" w:cs="Sylfaen"/>
          <w:szCs w:val="24"/>
        </w:rPr>
        <w:t>7</w:t>
      </w:r>
      <w:r w:rsidRPr="006D2E03">
        <w:rPr>
          <w:rFonts w:ascii="GHEA Grapalat" w:hAnsi="GHEA Grapalat" w:cs="Sylfaen"/>
          <w:szCs w:val="24"/>
        </w:rPr>
        <w:t>»</w:t>
      </w:r>
      <w:r w:rsidRPr="006D2E03">
        <w:rPr>
          <w:rFonts w:ascii="GHEA Grapalat" w:hAnsi="GHEA Grapalat" w:cs="Sylfaen"/>
          <w:szCs w:val="24"/>
          <w:lang w:val="ru-RU"/>
        </w:rPr>
        <w:t>րդ</w:t>
      </w:r>
      <w:r w:rsidRPr="006D2E03">
        <w:rPr>
          <w:rFonts w:ascii="GHEA Grapalat" w:hAnsi="GHEA Grapalat" w:cs="Sylfaen"/>
          <w:szCs w:val="24"/>
        </w:rPr>
        <w:t xml:space="preserve"> </w:t>
      </w:r>
      <w:r w:rsidRPr="006D2E03">
        <w:rPr>
          <w:rFonts w:ascii="GHEA Grapalat" w:hAnsi="GHEA Grapalat" w:cs="Sylfaen"/>
          <w:szCs w:val="24"/>
          <w:lang w:val="ru-RU"/>
        </w:rPr>
        <w:t>օրվա</w:t>
      </w:r>
      <w:r w:rsidRPr="006D2E03">
        <w:rPr>
          <w:rFonts w:ascii="GHEA Grapalat" w:hAnsi="GHEA Grapalat" w:cs="Sylfaen"/>
          <w:szCs w:val="24"/>
        </w:rPr>
        <w:t xml:space="preserve"> </w:t>
      </w:r>
      <w:r w:rsidRPr="006D2E03">
        <w:rPr>
          <w:rFonts w:ascii="GHEA Grapalat" w:hAnsi="GHEA Grapalat" w:cs="Sylfaen"/>
          <w:szCs w:val="24"/>
          <w:lang w:val="ru-RU"/>
        </w:rPr>
        <w:t>ժամը</w:t>
      </w:r>
      <w:r w:rsidRPr="006D2E03">
        <w:rPr>
          <w:rFonts w:ascii="GHEA Grapalat" w:hAnsi="GHEA Grapalat" w:cs="Sylfaen"/>
          <w:szCs w:val="24"/>
        </w:rPr>
        <w:t xml:space="preserve"> </w:t>
      </w:r>
      <w:r w:rsidRPr="008204F8">
        <w:rPr>
          <w:rFonts w:ascii="GHEA Grapalat" w:hAnsi="GHEA Grapalat" w:cs="Sylfaen"/>
          <w:szCs w:val="24"/>
        </w:rPr>
        <w:t>«</w:t>
      </w:r>
      <w:r w:rsidR="00C34E63" w:rsidRPr="008204F8">
        <w:rPr>
          <w:rFonts w:ascii="GHEA Grapalat" w:hAnsi="GHEA Grapalat" w:cs="Sylfaen"/>
          <w:szCs w:val="24"/>
        </w:rPr>
        <w:t>1</w:t>
      </w:r>
      <w:r w:rsidR="00D61C1A">
        <w:rPr>
          <w:rFonts w:ascii="GHEA Grapalat" w:hAnsi="GHEA Grapalat" w:cs="Sylfaen"/>
          <w:szCs w:val="24"/>
          <w:lang w:val="hy-AM"/>
        </w:rPr>
        <w:t>1</w:t>
      </w:r>
      <w:r w:rsidR="00C34E63" w:rsidRPr="008204F8">
        <w:rPr>
          <w:rFonts w:ascii="GHEA Grapalat" w:hAnsi="GHEA Grapalat" w:cs="Sylfaen"/>
          <w:szCs w:val="24"/>
        </w:rPr>
        <w:t>:00</w:t>
      </w:r>
      <w:r w:rsidRPr="008204F8">
        <w:rPr>
          <w:rFonts w:ascii="GHEA Grapalat" w:hAnsi="GHEA Grapalat" w:cs="Sylfaen"/>
          <w:szCs w:val="24"/>
        </w:rPr>
        <w:t xml:space="preserve"> »-</w:t>
      </w:r>
      <w:r w:rsidRPr="00C34E63">
        <w:rPr>
          <w:rFonts w:ascii="GHEA Grapalat" w:hAnsi="GHEA Grapalat" w:cs="Sylfaen"/>
          <w:szCs w:val="24"/>
          <w:lang w:val="ru-RU"/>
        </w:rPr>
        <w:t>ի</w:t>
      </w:r>
      <w:r w:rsidRPr="006D2E03">
        <w:rPr>
          <w:rFonts w:ascii="GHEA Grapalat" w:hAnsi="GHEA Grapalat" w:cs="Sylfaen"/>
          <w:szCs w:val="24"/>
          <w:lang w:val="ru-RU"/>
        </w:rPr>
        <w:t>ն։</w:t>
      </w:r>
      <w:r w:rsidRPr="006D2E03">
        <w:rPr>
          <w:rFonts w:ascii="GHEA Grapalat" w:hAnsi="GHEA Grapalat" w:cs="Sylfaen"/>
          <w:szCs w:val="24"/>
        </w:rPr>
        <w:t xml:space="preserve"> </w:t>
      </w:r>
    </w:p>
    <w:p w:rsidR="00E07A84" w:rsidRPr="006D2E03" w:rsidRDefault="00E07A84" w:rsidP="00E07A84">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E07A84" w:rsidRPr="00A71D81" w:rsidRDefault="00E07A84" w:rsidP="00E07A84">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E07A84" w:rsidRPr="00A71D81" w:rsidRDefault="00E07A84" w:rsidP="00E07A84">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E07A84" w:rsidRPr="00A71D81" w:rsidRDefault="00E07A84" w:rsidP="00E07A84">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E07A84" w:rsidRPr="00A71D81" w:rsidRDefault="00E07A84" w:rsidP="00E07A84">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E07A84" w:rsidRPr="00A71D81" w:rsidRDefault="00E07A84" w:rsidP="00E07A84">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8.2 </w:t>
      </w:r>
      <w:r w:rsidRPr="00A71D81">
        <w:rPr>
          <w:rFonts w:ascii="GHEA Grapalat" w:hAnsi="GHEA Grapalat" w:cs="Sylfaen"/>
          <w:sz w:val="20"/>
          <w:lang w:val="hy-AM"/>
        </w:rPr>
        <w:t>Հայտերը</w:t>
      </w:r>
      <w:r w:rsidRPr="00A71D81">
        <w:rPr>
          <w:rFonts w:ascii="GHEA Grapalat" w:hAnsi="GHEA Grapalat" w:cs="Sylfaen"/>
          <w:sz w:val="20"/>
          <w:lang w:val="af-ZA"/>
        </w:rPr>
        <w:t xml:space="preserve"> </w:t>
      </w:r>
      <w:r w:rsidRPr="00A71D81">
        <w:rPr>
          <w:rFonts w:ascii="GHEA Grapalat" w:hAnsi="GHEA Grapalat" w:cs="Sylfaen"/>
          <w:sz w:val="20"/>
          <w:lang w:val="hy-AM"/>
        </w:rPr>
        <w:t>գնահատվում</w:t>
      </w:r>
      <w:r w:rsidRPr="00A71D81">
        <w:rPr>
          <w:rFonts w:ascii="GHEA Grapalat" w:hAnsi="GHEA Grapalat" w:cs="Sylfaen"/>
          <w:sz w:val="20"/>
          <w:lang w:val="af-ZA"/>
        </w:rPr>
        <w:t xml:space="preserve"> </w:t>
      </w:r>
      <w:r w:rsidRPr="00A71D81">
        <w:rPr>
          <w:rFonts w:ascii="GHEA Grapalat" w:hAnsi="GHEA Grapalat" w:cs="Sylfaen"/>
          <w:sz w:val="20"/>
          <w:lang w:val="hy-AM"/>
        </w:rPr>
        <w:t>են</w:t>
      </w:r>
      <w:r w:rsidRPr="00A71D81">
        <w:rPr>
          <w:rFonts w:ascii="GHEA Grapalat" w:hAnsi="GHEA Grapalat" w:cs="Sylfaen"/>
          <w:sz w:val="20"/>
          <w:lang w:val="af-ZA"/>
        </w:rPr>
        <w:t xml:space="preserve"> </w:t>
      </w:r>
      <w:r w:rsidRPr="00A71D81">
        <w:rPr>
          <w:rFonts w:ascii="GHEA Grapalat" w:hAnsi="GHEA Grapalat" w:cs="Sylfaen"/>
          <w:sz w:val="20"/>
          <w:lang w:val="hy-AM"/>
        </w:rPr>
        <w:t>սույն</w:t>
      </w:r>
      <w:r w:rsidRPr="00A71D81">
        <w:rPr>
          <w:rFonts w:ascii="GHEA Grapalat" w:hAnsi="GHEA Grapalat" w:cs="Sylfaen"/>
          <w:sz w:val="20"/>
          <w:lang w:val="af-ZA"/>
        </w:rPr>
        <w:t xml:space="preserve"> </w:t>
      </w:r>
      <w:r w:rsidRPr="00A71D81">
        <w:rPr>
          <w:rFonts w:ascii="GHEA Grapalat" w:hAnsi="GHEA Grapalat" w:cs="Sylfaen"/>
          <w:sz w:val="20"/>
          <w:lang w:val="hy-AM"/>
        </w:rPr>
        <w:t>հրավերով</w:t>
      </w:r>
      <w:r w:rsidRPr="00A71D81">
        <w:rPr>
          <w:rFonts w:ascii="GHEA Grapalat" w:hAnsi="GHEA Grapalat" w:cs="Sylfaen"/>
          <w:sz w:val="20"/>
          <w:lang w:val="af-ZA"/>
        </w:rPr>
        <w:t xml:space="preserve"> </w:t>
      </w:r>
      <w:r w:rsidRPr="00A71D81">
        <w:rPr>
          <w:rFonts w:ascii="GHEA Grapalat" w:hAnsi="GHEA Grapalat" w:cs="Sylfaen"/>
          <w:sz w:val="20"/>
          <w:lang w:val="hy-AM"/>
        </w:rPr>
        <w:t>սահմանված</w:t>
      </w:r>
      <w:r w:rsidRPr="00A71D81">
        <w:rPr>
          <w:rFonts w:ascii="GHEA Grapalat" w:hAnsi="GHEA Grapalat" w:cs="Sylfaen"/>
          <w:sz w:val="20"/>
          <w:lang w:val="af-ZA"/>
        </w:rPr>
        <w:t xml:space="preserve"> </w:t>
      </w:r>
      <w:r w:rsidRPr="00A71D81">
        <w:rPr>
          <w:rFonts w:ascii="GHEA Grapalat" w:hAnsi="GHEA Grapalat" w:cs="Sylfaen"/>
          <w:sz w:val="20"/>
          <w:lang w:val="hy-AM"/>
        </w:rPr>
        <w:t>կարգով</w:t>
      </w:r>
      <w:r w:rsidRPr="00A71D81">
        <w:rPr>
          <w:rFonts w:ascii="GHEA Grapalat" w:hAnsi="GHEA Grapalat" w:cs="Sylfaen"/>
          <w:sz w:val="20"/>
          <w:lang w:val="af-ZA"/>
        </w:rPr>
        <w:t xml:space="preserve">: </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հայտերի</w:t>
      </w:r>
      <w:r w:rsidRPr="00A71D81">
        <w:rPr>
          <w:rFonts w:ascii="GHEA Grapalat" w:hAnsi="GHEA Grapalat" w:cs="Sylfaen"/>
          <w:sz w:val="20"/>
          <w:lang w:val="af-ZA"/>
        </w:rPr>
        <w:t xml:space="preserve"> </w:t>
      </w:r>
      <w:r w:rsidRPr="00A71D81">
        <w:rPr>
          <w:rFonts w:ascii="GHEA Grapalat" w:hAnsi="GHEA Grapalat" w:cs="Sylfaen"/>
          <w:sz w:val="20"/>
        </w:rPr>
        <w:t>գնահատումն</w:t>
      </w:r>
      <w:r w:rsidRPr="00A71D81">
        <w:rPr>
          <w:rFonts w:ascii="GHEA Grapalat" w:hAnsi="GHEA Grapalat" w:cs="Sylfaen"/>
          <w:sz w:val="20"/>
          <w:lang w:val="af-ZA"/>
        </w:rPr>
        <w:t xml:space="preserve"> </w:t>
      </w:r>
      <w:r w:rsidRPr="00A71D81">
        <w:rPr>
          <w:rFonts w:ascii="GHEA Grapalat" w:hAnsi="GHEA Grapalat" w:cs="Sylfaen"/>
          <w:sz w:val="20"/>
        </w:rPr>
        <w:t>իրականացվում</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ներկայացման</w:t>
      </w:r>
      <w:r w:rsidRPr="00A71D81">
        <w:rPr>
          <w:rFonts w:ascii="GHEA Grapalat" w:hAnsi="GHEA Grapalat" w:cs="Sylfaen"/>
          <w:sz w:val="20"/>
          <w:lang w:val="af-ZA"/>
        </w:rPr>
        <w:t xml:space="preserve"> </w:t>
      </w:r>
      <w:r w:rsidRPr="00A71D81">
        <w:rPr>
          <w:rFonts w:ascii="GHEA Grapalat" w:hAnsi="GHEA Grapalat" w:cs="Sylfaen"/>
          <w:sz w:val="20"/>
        </w:rPr>
        <w:t>վերջնաժամկետը</w:t>
      </w:r>
      <w:r w:rsidRPr="00A71D81">
        <w:rPr>
          <w:rFonts w:ascii="GHEA Grapalat" w:hAnsi="GHEA Grapalat" w:cs="Sylfaen"/>
          <w:sz w:val="20"/>
          <w:lang w:val="af-ZA"/>
        </w:rPr>
        <w:t xml:space="preserve"> </w:t>
      </w:r>
      <w:r w:rsidRPr="00A71D81">
        <w:rPr>
          <w:rFonts w:ascii="GHEA Grapalat" w:hAnsi="GHEA Grapalat" w:cs="Sylfaen"/>
          <w:sz w:val="20"/>
        </w:rPr>
        <w:t>լրանալու</w:t>
      </w:r>
      <w:r w:rsidRPr="00A71D81">
        <w:rPr>
          <w:rFonts w:ascii="GHEA Grapalat" w:hAnsi="GHEA Grapalat" w:cs="Sylfaen"/>
          <w:sz w:val="20"/>
          <w:lang w:val="af-ZA"/>
        </w:rPr>
        <w:t xml:space="preserve"> </w:t>
      </w:r>
      <w:r w:rsidRPr="00A71D81">
        <w:rPr>
          <w:rFonts w:ascii="GHEA Grapalat" w:hAnsi="GHEA Grapalat" w:cs="Sylfaen"/>
          <w:sz w:val="20"/>
        </w:rPr>
        <w:t>օրվանից</w:t>
      </w:r>
      <w:r w:rsidRPr="00A71D81">
        <w:rPr>
          <w:rFonts w:ascii="GHEA Grapalat" w:hAnsi="GHEA Grapalat" w:cs="Sylfaen"/>
          <w:sz w:val="20"/>
          <w:lang w:val="af-ZA"/>
        </w:rPr>
        <w:t xml:space="preserve"> </w:t>
      </w:r>
      <w:proofErr w:type="gramStart"/>
      <w:r w:rsidRPr="00A71D81">
        <w:rPr>
          <w:rFonts w:ascii="GHEA Grapalat" w:hAnsi="GHEA Grapalat" w:cs="Sylfaen"/>
          <w:sz w:val="20"/>
        </w:rPr>
        <w:t>հաշված</w:t>
      </w:r>
      <w:r w:rsidRPr="00A71D81">
        <w:rPr>
          <w:rFonts w:ascii="GHEA Grapalat" w:hAnsi="GHEA Grapalat" w:cs="Sylfaen"/>
          <w:sz w:val="20"/>
          <w:lang w:val="af-ZA"/>
        </w:rPr>
        <w:t xml:space="preserve">  </w:t>
      </w:r>
      <w:r w:rsidRPr="00A71D81">
        <w:rPr>
          <w:rFonts w:ascii="GHEA Grapalat" w:hAnsi="GHEA Grapalat" w:cs="Sylfaen"/>
          <w:sz w:val="20"/>
        </w:rPr>
        <w:t>տաս</w:t>
      </w:r>
      <w:r>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Pr>
          <w:rFonts w:ascii="GHEA Grapalat" w:hAnsi="GHEA Grapalat" w:cs="Sylfaen"/>
          <w:sz w:val="20"/>
          <w:lang w:val="hy-AM"/>
        </w:rPr>
        <w:t>քսան</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rPr>
        <w:t>օրվա</w:t>
      </w:r>
      <w:r w:rsidRPr="00A71D81">
        <w:rPr>
          <w:rFonts w:ascii="GHEA Grapalat" w:hAnsi="GHEA Grapalat" w:cs="Sylfaen"/>
          <w:sz w:val="20"/>
          <w:lang w:val="af-ZA"/>
        </w:rPr>
        <w:t xml:space="preserve"> </w:t>
      </w:r>
      <w:r w:rsidRPr="00A71D81">
        <w:rPr>
          <w:rFonts w:ascii="GHEA Grapalat" w:hAnsi="GHEA Grapalat" w:cs="Sylfaen"/>
          <w:sz w:val="20"/>
        </w:rPr>
        <w:t>ընթացքում</w:t>
      </w:r>
      <w:r w:rsidRPr="00A71D81">
        <w:rPr>
          <w:rFonts w:ascii="GHEA Grapalat" w:hAnsi="GHEA Grapalat" w:cs="Sylfaen"/>
          <w:sz w:val="20"/>
          <w:lang w:val="af-ZA"/>
        </w:rPr>
        <w:t xml:space="preserve">: </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Ընդ</w:t>
      </w:r>
      <w:r w:rsidRPr="00A71D81">
        <w:rPr>
          <w:rFonts w:ascii="GHEA Grapalat" w:hAnsi="GHEA Grapalat" w:cs="Sylfaen"/>
          <w:sz w:val="20"/>
          <w:lang w:val="af-ZA"/>
        </w:rPr>
        <w:t xml:space="preserve"> որում հայտերի բացման և գնահատման նիստում հանձնաժողովը մերժում է այն հայտերը, </w:t>
      </w:r>
      <w:r w:rsidRPr="00A71D81">
        <w:rPr>
          <w:rFonts w:ascii="GHEA Grapalat" w:hAnsi="GHEA Grapalat" w:cs="Sylfaen"/>
          <w:sz w:val="20"/>
        </w:rPr>
        <w:t>որոնցում</w:t>
      </w:r>
      <w:r w:rsidRPr="00A71D81">
        <w:rPr>
          <w:rFonts w:ascii="GHEA Grapalat" w:hAnsi="GHEA Grapalat" w:cs="Sylfaen"/>
          <w:sz w:val="20"/>
          <w:lang w:val="af-ZA"/>
        </w:rPr>
        <w:t xml:space="preserve"> </w:t>
      </w:r>
      <w:r w:rsidRPr="00A71D81">
        <w:rPr>
          <w:rFonts w:ascii="GHEA Grapalat" w:hAnsi="GHEA Grapalat" w:cs="Sylfaen"/>
          <w:sz w:val="20"/>
        </w:rPr>
        <w:t>բացակայում</w:t>
      </w:r>
      <w:r w:rsidRPr="00A71D81">
        <w:rPr>
          <w:rFonts w:ascii="GHEA Grapalat" w:hAnsi="GHEA Grapalat" w:cs="Sylfaen"/>
          <w:sz w:val="20"/>
          <w:lang w:val="af-ZA"/>
        </w:rPr>
        <w:t xml:space="preserve"> </w:t>
      </w:r>
      <w:r>
        <w:rPr>
          <w:rFonts w:ascii="GHEA Grapalat" w:hAnsi="GHEA Grapalat" w:cs="Sylfaen"/>
          <w:sz w:val="20"/>
          <w:lang w:val="hy-AM"/>
        </w:rPr>
        <w:t>են</w:t>
      </w:r>
      <w:r w:rsidRPr="00A71D81">
        <w:rPr>
          <w:rFonts w:ascii="GHEA Grapalat" w:hAnsi="GHEA Grapalat" w:cs="Sylfaen"/>
          <w:sz w:val="20"/>
          <w:lang w:val="af-ZA"/>
        </w:rPr>
        <w:t xml:space="preserve"> </w:t>
      </w:r>
      <w:r w:rsidRPr="00A71D81">
        <w:rPr>
          <w:rFonts w:ascii="GHEA Grapalat" w:hAnsi="GHEA Grapalat" w:cs="Sylfaen"/>
          <w:sz w:val="20"/>
        </w:rPr>
        <w:t>գնային</w:t>
      </w:r>
      <w:r w:rsidRPr="00A71D81">
        <w:rPr>
          <w:rFonts w:ascii="GHEA Grapalat" w:hAnsi="GHEA Grapalat" w:cs="Sylfaen"/>
          <w:sz w:val="20"/>
          <w:lang w:val="af-ZA"/>
        </w:rPr>
        <w:t xml:space="preserve"> </w:t>
      </w:r>
      <w:r w:rsidRPr="00A71D81">
        <w:rPr>
          <w:rFonts w:ascii="GHEA Grapalat" w:hAnsi="GHEA Grapalat" w:cs="Sylfaen"/>
          <w:sz w:val="20"/>
        </w:rPr>
        <w:t>առաջարկները</w:t>
      </w:r>
      <w:r w:rsidRPr="00880C5E">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A71D81">
        <w:rPr>
          <w:rFonts w:ascii="GHEA Grapalat" w:hAnsi="GHEA Grapalat" w:cs="Sylfaen"/>
          <w:sz w:val="20"/>
        </w:rPr>
        <w:t>կամ</w:t>
      </w:r>
      <w:r w:rsidRPr="00A71D81">
        <w:rPr>
          <w:rFonts w:ascii="GHEA Grapalat" w:hAnsi="GHEA Grapalat" w:cs="Sylfaen"/>
          <w:sz w:val="20"/>
          <w:lang w:val="af-ZA"/>
        </w:rPr>
        <w:t xml:space="preserve"> դրանք </w:t>
      </w:r>
      <w:r w:rsidRPr="00A71D81">
        <w:rPr>
          <w:rFonts w:ascii="GHEA Grapalat" w:hAnsi="GHEA Grapalat" w:cs="Sylfaen"/>
          <w:sz w:val="20"/>
        </w:rPr>
        <w:t>ներկայացված</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հրավերի</w:t>
      </w:r>
      <w:r w:rsidRPr="00A71D81">
        <w:rPr>
          <w:rFonts w:ascii="GHEA Grapalat" w:hAnsi="GHEA Grapalat" w:cs="Sylfaen"/>
          <w:sz w:val="20"/>
          <w:lang w:val="af-ZA"/>
        </w:rPr>
        <w:t xml:space="preserve"> </w:t>
      </w:r>
      <w:r w:rsidRPr="00A71D81">
        <w:rPr>
          <w:rFonts w:ascii="GHEA Grapalat" w:hAnsi="GHEA Grapalat" w:cs="Sylfaen"/>
          <w:sz w:val="20"/>
        </w:rPr>
        <w:t>պահանջներին</w:t>
      </w:r>
      <w:r w:rsidRPr="00A71D81">
        <w:rPr>
          <w:rFonts w:ascii="GHEA Grapalat" w:hAnsi="GHEA Grapalat" w:cs="Sylfaen"/>
          <w:sz w:val="20"/>
          <w:lang w:val="af-ZA"/>
        </w:rPr>
        <w:t xml:space="preserve"> </w:t>
      </w:r>
      <w:r w:rsidRPr="00A71D81">
        <w:rPr>
          <w:rFonts w:ascii="GHEA Grapalat" w:hAnsi="GHEA Grapalat" w:cs="Sylfaen"/>
          <w:sz w:val="20"/>
        </w:rPr>
        <w:t>անհամապատասխան</w:t>
      </w:r>
      <w:r w:rsidRPr="00A71D81">
        <w:rPr>
          <w:rFonts w:ascii="GHEA Grapalat" w:hAnsi="GHEA Grapalat" w:cs="Sylfaen"/>
          <w:sz w:val="20"/>
          <w:lang w:val="af-ZA"/>
        </w:rPr>
        <w:t>:</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8.3 </w:t>
      </w:r>
      <w:r w:rsidRPr="00A71D81">
        <w:rPr>
          <w:rFonts w:ascii="GHEA Grapalat" w:hAnsi="GHEA Grapalat" w:cs="Sylfaen"/>
          <w:szCs w:val="24"/>
          <w:lang w:val="hy-AM"/>
        </w:rPr>
        <w:t>Ընտրված</w:t>
      </w:r>
      <w:r w:rsidRPr="00A71D81">
        <w:rPr>
          <w:rFonts w:ascii="GHEA Grapalat" w:hAnsi="GHEA Grapalat" w:cs="Sylfaen"/>
          <w:szCs w:val="24"/>
        </w:rPr>
        <w:t xml:space="preserve"> </w:t>
      </w:r>
      <w:r w:rsidRPr="00A71D81">
        <w:rPr>
          <w:rFonts w:ascii="GHEA Grapalat" w:hAnsi="GHEA Grapalat" w:cs="Sylfaen"/>
          <w:szCs w:val="24"/>
          <w:lang w:val="ru-RU"/>
        </w:rPr>
        <w:t>մասնակիցը</w:t>
      </w:r>
      <w:r w:rsidRPr="00A71D81">
        <w:rPr>
          <w:rFonts w:ascii="GHEA Grapalat" w:hAnsi="GHEA Grapalat" w:cs="Sylfaen"/>
          <w:szCs w:val="24"/>
        </w:rPr>
        <w:t xml:space="preserve"> </w:t>
      </w:r>
      <w:r w:rsidRPr="00A71D81">
        <w:rPr>
          <w:rFonts w:ascii="GHEA Grapalat" w:hAnsi="GHEA Grapalat" w:cs="Sylfaen"/>
          <w:szCs w:val="24"/>
          <w:lang w:val="ru-RU"/>
        </w:rPr>
        <w:t>որոշվում</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բավարար</w:t>
      </w:r>
      <w:r w:rsidRPr="00A71D81">
        <w:rPr>
          <w:rFonts w:ascii="GHEA Grapalat" w:hAnsi="GHEA Grapalat" w:cs="Sylfaen"/>
          <w:szCs w:val="24"/>
        </w:rPr>
        <w:t xml:space="preserve"> </w:t>
      </w:r>
      <w:r w:rsidRPr="00A71D81">
        <w:rPr>
          <w:rFonts w:ascii="GHEA Grapalat" w:hAnsi="GHEA Grapalat" w:cs="Sylfaen"/>
          <w:szCs w:val="24"/>
          <w:lang w:val="ru-RU"/>
        </w:rPr>
        <w:t>գնահատված</w:t>
      </w:r>
      <w:r w:rsidRPr="00A71D81">
        <w:rPr>
          <w:rFonts w:ascii="GHEA Grapalat" w:hAnsi="GHEA Grapalat" w:cs="Sylfaen"/>
          <w:szCs w:val="24"/>
        </w:rPr>
        <w:t xml:space="preserve"> </w:t>
      </w:r>
      <w:r w:rsidRPr="00A71D81">
        <w:rPr>
          <w:rFonts w:ascii="GHEA Grapalat" w:hAnsi="GHEA Grapalat" w:cs="Sylfaen"/>
          <w:szCs w:val="24"/>
          <w:lang w:val="ru-RU"/>
        </w:rPr>
        <w:t>հայտեր</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ru-RU"/>
        </w:rPr>
        <w:t>մասնակիցների</w:t>
      </w:r>
      <w:r w:rsidRPr="00A71D81">
        <w:rPr>
          <w:rFonts w:ascii="GHEA Grapalat" w:hAnsi="GHEA Grapalat" w:cs="Sylfaen"/>
          <w:szCs w:val="24"/>
        </w:rPr>
        <w:t xml:space="preserve"> </w:t>
      </w:r>
      <w:r w:rsidRPr="00A71D81">
        <w:rPr>
          <w:rFonts w:ascii="GHEA Grapalat" w:hAnsi="GHEA Grapalat" w:cs="Sylfaen"/>
          <w:szCs w:val="24"/>
          <w:lang w:val="ru-RU"/>
        </w:rPr>
        <w:t>թվից</w:t>
      </w:r>
      <w:r w:rsidRPr="00A71D81">
        <w:rPr>
          <w:rFonts w:ascii="GHEA Grapalat" w:hAnsi="GHEA Grapalat" w:cs="Sylfaen"/>
          <w:szCs w:val="24"/>
        </w:rPr>
        <w:t xml:space="preserve">` </w:t>
      </w:r>
      <w:r w:rsidRPr="00A71D81">
        <w:rPr>
          <w:rFonts w:ascii="GHEA Grapalat" w:hAnsi="GHEA Grapalat" w:cs="Sylfaen"/>
          <w:szCs w:val="24"/>
          <w:lang w:val="ru-RU"/>
        </w:rPr>
        <w:t>նվազագույն</w:t>
      </w:r>
      <w:r w:rsidRPr="00A71D81">
        <w:rPr>
          <w:rFonts w:ascii="GHEA Grapalat" w:hAnsi="GHEA Grapalat" w:cs="Sylfaen"/>
          <w:szCs w:val="24"/>
        </w:rPr>
        <w:t xml:space="preserve"> </w:t>
      </w:r>
      <w:r w:rsidRPr="00A71D81">
        <w:rPr>
          <w:rFonts w:ascii="GHEA Grapalat" w:hAnsi="GHEA Grapalat" w:cs="Sylfaen"/>
          <w:szCs w:val="24"/>
          <w:lang w:val="ru-RU"/>
        </w:rPr>
        <w:t>գնային</w:t>
      </w:r>
      <w:r w:rsidRPr="00A71D81">
        <w:rPr>
          <w:rFonts w:ascii="GHEA Grapalat" w:hAnsi="GHEA Grapalat" w:cs="Sylfaen"/>
          <w:szCs w:val="24"/>
        </w:rPr>
        <w:t xml:space="preserve"> </w:t>
      </w:r>
      <w:r w:rsidRPr="00A71D81">
        <w:rPr>
          <w:rFonts w:ascii="GHEA Grapalat" w:hAnsi="GHEA Grapalat" w:cs="Sylfaen"/>
          <w:szCs w:val="24"/>
          <w:lang w:val="ru-RU"/>
        </w:rPr>
        <w:t>առաջարկ</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en-US"/>
        </w:rPr>
        <w:t>մ</w:t>
      </w:r>
      <w:r w:rsidRPr="00A71D81">
        <w:rPr>
          <w:rFonts w:ascii="GHEA Grapalat" w:hAnsi="GHEA Grapalat" w:cs="Sylfaen"/>
          <w:szCs w:val="24"/>
          <w:lang w:val="ru-RU"/>
        </w:rPr>
        <w:t>ասնակցին</w:t>
      </w:r>
      <w:r w:rsidRPr="00A71D81">
        <w:rPr>
          <w:rFonts w:ascii="GHEA Grapalat" w:hAnsi="GHEA Grapalat" w:cs="Sylfaen"/>
          <w:szCs w:val="24"/>
        </w:rPr>
        <w:t xml:space="preserve"> </w:t>
      </w:r>
      <w:r w:rsidRPr="00A71D81">
        <w:rPr>
          <w:rFonts w:ascii="GHEA Grapalat" w:hAnsi="GHEA Grapalat" w:cs="Sylfaen"/>
          <w:szCs w:val="24"/>
          <w:lang w:val="ru-RU"/>
        </w:rPr>
        <w:t>նախապատվություն</w:t>
      </w:r>
      <w:r w:rsidRPr="00A71D81">
        <w:rPr>
          <w:rFonts w:ascii="GHEA Grapalat" w:hAnsi="GHEA Grapalat" w:cs="Sylfaen"/>
          <w:szCs w:val="24"/>
        </w:rPr>
        <w:t xml:space="preserve"> </w:t>
      </w:r>
      <w:r w:rsidRPr="00A71D81">
        <w:rPr>
          <w:rFonts w:ascii="GHEA Grapalat" w:hAnsi="GHEA Grapalat" w:cs="Sylfaen"/>
          <w:szCs w:val="24"/>
          <w:lang w:val="ru-RU"/>
        </w:rPr>
        <w:t>տալու</w:t>
      </w:r>
      <w:r w:rsidRPr="00A71D81">
        <w:rPr>
          <w:rFonts w:ascii="GHEA Grapalat" w:hAnsi="GHEA Grapalat" w:cs="Sylfaen"/>
          <w:szCs w:val="24"/>
        </w:rPr>
        <w:t xml:space="preserve"> </w:t>
      </w:r>
      <w:r w:rsidRPr="00A71D81">
        <w:rPr>
          <w:rFonts w:ascii="GHEA Grapalat" w:hAnsi="GHEA Grapalat" w:cs="Sylfaen"/>
          <w:szCs w:val="24"/>
          <w:lang w:val="ru-RU"/>
        </w:rPr>
        <w:t>սկզբունքով։</w:t>
      </w:r>
      <w:r w:rsidRPr="00A71D81">
        <w:rPr>
          <w:rFonts w:ascii="GHEA Grapalat" w:hAnsi="GHEA Grapalat" w:cs="Sylfaen"/>
          <w:szCs w:val="24"/>
        </w:rPr>
        <w:t xml:space="preserve"> </w:t>
      </w:r>
      <w:r w:rsidRPr="00A71D81">
        <w:rPr>
          <w:rFonts w:ascii="GHEA Grapalat" w:hAnsi="GHEA Grapalat" w:cs="Sylfaen"/>
          <w:szCs w:val="24"/>
          <w:lang w:val="ru-RU"/>
        </w:rPr>
        <w:t>Ընդ</w:t>
      </w:r>
      <w:r w:rsidRPr="00A71D81">
        <w:rPr>
          <w:rFonts w:ascii="GHEA Grapalat" w:hAnsi="GHEA Grapalat" w:cs="Sylfaen"/>
          <w:szCs w:val="24"/>
        </w:rPr>
        <w:t xml:space="preserve"> </w:t>
      </w:r>
      <w:r w:rsidRPr="00A71D81">
        <w:rPr>
          <w:rFonts w:ascii="GHEA Grapalat" w:hAnsi="GHEA Grapalat" w:cs="Sylfaen"/>
          <w:szCs w:val="24"/>
          <w:lang w:val="ru-RU"/>
        </w:rPr>
        <w:t>որում</w:t>
      </w:r>
      <w:r w:rsidRPr="00A71D81">
        <w:rPr>
          <w:rFonts w:ascii="GHEA Grapalat" w:hAnsi="GHEA Grapalat" w:cs="Sylfaen"/>
          <w:szCs w:val="24"/>
        </w:rPr>
        <w:t xml:space="preserve">, </w:t>
      </w:r>
      <w:r w:rsidRPr="00A71D81">
        <w:rPr>
          <w:rFonts w:ascii="GHEA Grapalat" w:hAnsi="GHEA Grapalat" w:cs="Sylfaen"/>
          <w:szCs w:val="24"/>
          <w:lang w:val="ru-RU"/>
        </w:rPr>
        <w:t>հանձնաժողովի</w:t>
      </w:r>
      <w:r w:rsidRPr="00A71D81">
        <w:rPr>
          <w:rFonts w:ascii="GHEA Grapalat" w:hAnsi="GHEA Grapalat" w:cs="Sylfaen"/>
          <w:szCs w:val="24"/>
        </w:rPr>
        <w:t xml:space="preserve"> </w:t>
      </w:r>
      <w:r w:rsidRPr="00A71D81">
        <w:rPr>
          <w:rFonts w:ascii="GHEA Grapalat" w:hAnsi="GHEA Grapalat" w:cs="Sylfaen"/>
          <w:szCs w:val="24"/>
          <w:lang w:val="ru-RU"/>
        </w:rPr>
        <w:t>կողմից</w:t>
      </w:r>
      <w:r w:rsidRPr="00A71D81">
        <w:rPr>
          <w:rFonts w:ascii="GHEA Grapalat" w:hAnsi="GHEA Grapalat" w:cs="Sylfaen"/>
          <w:szCs w:val="24"/>
        </w:rPr>
        <w:t xml:space="preserve"> </w:t>
      </w:r>
      <w:r w:rsidRPr="00A71D81">
        <w:rPr>
          <w:rFonts w:ascii="GHEA Grapalat" w:hAnsi="GHEA Grapalat" w:cs="Sylfaen"/>
          <w:szCs w:val="24"/>
          <w:lang w:val="hy-AM"/>
        </w:rPr>
        <w:t>ընտրված</w:t>
      </w:r>
      <w:r w:rsidRPr="00A71D81">
        <w:rPr>
          <w:rFonts w:ascii="GHEA Grapalat" w:hAnsi="GHEA Grapalat" w:cs="Sylfaen"/>
          <w:szCs w:val="24"/>
        </w:rPr>
        <w:t xml:space="preserve"> </w:t>
      </w:r>
      <w:r w:rsidRPr="00A71D81">
        <w:rPr>
          <w:rFonts w:ascii="GHEA Grapalat" w:hAnsi="GHEA Grapalat" w:cs="Sylfaen"/>
          <w:szCs w:val="24"/>
          <w:lang w:val="en-US"/>
        </w:rPr>
        <w:t>և</w:t>
      </w:r>
      <w:r w:rsidRPr="00A71D81">
        <w:rPr>
          <w:rFonts w:ascii="GHEA Grapalat" w:hAnsi="GHEA Grapalat" w:cs="Sylfaen"/>
          <w:szCs w:val="24"/>
        </w:rPr>
        <w:t xml:space="preserve"> </w:t>
      </w:r>
      <w:r>
        <w:rPr>
          <w:rFonts w:ascii="GHEA Grapalat" w:hAnsi="GHEA Grapalat" w:cs="Sylfaen"/>
          <w:szCs w:val="24"/>
          <w:lang w:val="hy-AM"/>
        </w:rPr>
        <w:t>այդպիսին չճանաչված</w:t>
      </w:r>
      <w:r w:rsidRPr="00A71D81">
        <w:rPr>
          <w:rFonts w:ascii="GHEA Grapalat" w:hAnsi="GHEA Grapalat" w:cs="Sylfaen"/>
          <w:szCs w:val="24"/>
          <w:lang w:val="ru-RU"/>
        </w:rPr>
        <w:t>մասնակիցներին</w:t>
      </w:r>
      <w:r w:rsidRPr="00A71D81">
        <w:rPr>
          <w:rFonts w:ascii="GHEA Grapalat" w:hAnsi="GHEA Grapalat" w:cs="Sylfaen"/>
          <w:szCs w:val="24"/>
        </w:rPr>
        <w:t xml:space="preserve"> </w:t>
      </w:r>
      <w:r w:rsidRPr="00A71D81">
        <w:rPr>
          <w:rFonts w:ascii="GHEA Grapalat" w:hAnsi="GHEA Grapalat" w:cs="Sylfaen"/>
          <w:szCs w:val="24"/>
          <w:lang w:val="ru-RU"/>
        </w:rPr>
        <w:t>որոշելիս</w:t>
      </w:r>
      <w:r w:rsidRPr="00A71D81">
        <w:rPr>
          <w:rFonts w:ascii="GHEA Grapalat" w:hAnsi="GHEA Grapalat" w:cs="Sylfaen"/>
          <w:szCs w:val="24"/>
        </w:rPr>
        <w:t xml:space="preserve"> </w:t>
      </w:r>
      <w:r w:rsidRPr="00A71D81">
        <w:rPr>
          <w:rFonts w:ascii="GHEA Grapalat" w:hAnsi="GHEA Grapalat" w:cs="Sylfaen"/>
          <w:szCs w:val="24"/>
          <w:lang w:val="ru-RU"/>
        </w:rPr>
        <w:t>գնային</w:t>
      </w:r>
      <w:r w:rsidRPr="00A71D81">
        <w:rPr>
          <w:rFonts w:ascii="GHEA Grapalat" w:hAnsi="GHEA Grapalat" w:cs="Sylfaen"/>
          <w:szCs w:val="24"/>
        </w:rPr>
        <w:t xml:space="preserve"> </w:t>
      </w:r>
      <w:r w:rsidRPr="00A71D81">
        <w:rPr>
          <w:rFonts w:ascii="GHEA Grapalat" w:hAnsi="GHEA Grapalat" w:cs="Sylfaen"/>
          <w:szCs w:val="24"/>
          <w:lang w:val="ru-RU"/>
        </w:rPr>
        <w:t>առաջարկների</w:t>
      </w:r>
      <w:r w:rsidRPr="00A71D81">
        <w:rPr>
          <w:rFonts w:ascii="GHEA Grapalat" w:hAnsi="GHEA Grapalat" w:cs="Sylfaen"/>
          <w:szCs w:val="24"/>
        </w:rPr>
        <w:t xml:space="preserve"> գնահատումը և </w:t>
      </w:r>
      <w:r w:rsidRPr="00A71D81">
        <w:rPr>
          <w:rFonts w:ascii="GHEA Grapalat" w:hAnsi="GHEA Grapalat" w:cs="Sylfaen"/>
          <w:szCs w:val="24"/>
          <w:lang w:val="ru-RU"/>
        </w:rPr>
        <w:t>համեմատումն</w:t>
      </w:r>
      <w:r w:rsidRPr="00A71D81">
        <w:rPr>
          <w:rFonts w:ascii="GHEA Grapalat" w:hAnsi="GHEA Grapalat" w:cs="Sylfaen"/>
          <w:szCs w:val="24"/>
        </w:rPr>
        <w:t xml:space="preserve"> </w:t>
      </w:r>
      <w:r w:rsidRPr="00A71D81">
        <w:rPr>
          <w:rFonts w:ascii="GHEA Grapalat" w:hAnsi="GHEA Grapalat" w:cs="Sylfaen"/>
          <w:szCs w:val="24"/>
          <w:lang w:val="ru-RU"/>
        </w:rPr>
        <w:t>իրականացվում</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առանց</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հրավերի</w:t>
      </w:r>
      <w:r w:rsidRPr="00A71D81">
        <w:rPr>
          <w:rFonts w:ascii="GHEA Grapalat" w:hAnsi="GHEA Grapalat" w:cs="Sylfaen"/>
          <w:szCs w:val="24"/>
        </w:rPr>
        <w:t xml:space="preserve"> 1-ին </w:t>
      </w:r>
      <w:r w:rsidRPr="00A71D81">
        <w:rPr>
          <w:rFonts w:ascii="GHEA Grapalat" w:hAnsi="GHEA Grapalat" w:cs="Sylfaen"/>
          <w:szCs w:val="24"/>
          <w:lang w:val="ru-RU"/>
        </w:rPr>
        <w:t>մասի</w:t>
      </w:r>
      <w:r w:rsidRPr="00A71D81">
        <w:rPr>
          <w:rFonts w:ascii="GHEA Grapalat" w:hAnsi="GHEA Grapalat" w:cs="Sylfaen"/>
          <w:szCs w:val="24"/>
        </w:rPr>
        <w:t xml:space="preserve"> 5.2-րդ </w:t>
      </w:r>
      <w:r w:rsidRPr="00A71D81">
        <w:rPr>
          <w:rFonts w:ascii="GHEA Grapalat" w:hAnsi="GHEA Grapalat" w:cs="Sylfaen"/>
          <w:szCs w:val="24"/>
          <w:lang w:val="ru-RU"/>
        </w:rPr>
        <w:t>կետում</w:t>
      </w:r>
      <w:r w:rsidRPr="00A71D81">
        <w:rPr>
          <w:rFonts w:ascii="GHEA Grapalat" w:hAnsi="GHEA Grapalat" w:cs="Sylfaen"/>
          <w:szCs w:val="24"/>
        </w:rPr>
        <w:t xml:space="preserve"> </w:t>
      </w:r>
      <w:r w:rsidRPr="00A71D81">
        <w:rPr>
          <w:rFonts w:ascii="GHEA Grapalat" w:hAnsi="GHEA Grapalat" w:cs="Sylfaen"/>
          <w:szCs w:val="24"/>
          <w:lang w:val="ru-RU"/>
        </w:rPr>
        <w:t>նշված</w:t>
      </w:r>
      <w:r w:rsidRPr="00A71D81">
        <w:rPr>
          <w:rFonts w:ascii="GHEA Grapalat" w:hAnsi="GHEA Grapalat" w:cs="Sylfaen"/>
          <w:szCs w:val="24"/>
        </w:rPr>
        <w:t xml:space="preserve"> </w:t>
      </w:r>
      <w:r w:rsidRPr="00A71D81">
        <w:rPr>
          <w:rFonts w:ascii="GHEA Grapalat" w:hAnsi="GHEA Grapalat" w:cs="Sylfaen"/>
          <w:szCs w:val="24"/>
          <w:lang w:val="ru-RU"/>
        </w:rPr>
        <w:t>հարկի</w:t>
      </w:r>
      <w:r w:rsidRPr="00A71D81">
        <w:rPr>
          <w:rFonts w:ascii="GHEA Grapalat" w:hAnsi="GHEA Grapalat" w:cs="Sylfaen"/>
          <w:szCs w:val="24"/>
        </w:rPr>
        <w:t xml:space="preserve"> </w:t>
      </w:r>
      <w:r w:rsidRPr="00A71D81">
        <w:rPr>
          <w:rFonts w:ascii="GHEA Grapalat" w:hAnsi="GHEA Grapalat" w:cs="Sylfaen"/>
          <w:szCs w:val="24"/>
          <w:lang w:val="ru-RU"/>
        </w:rPr>
        <w:t>գումարի</w:t>
      </w:r>
      <w:r w:rsidRPr="00A71D81">
        <w:rPr>
          <w:rFonts w:ascii="GHEA Grapalat" w:hAnsi="GHEA Grapalat" w:cs="Sylfaen"/>
          <w:szCs w:val="24"/>
        </w:rPr>
        <w:t xml:space="preserve"> </w:t>
      </w:r>
      <w:r w:rsidRPr="00A71D81">
        <w:rPr>
          <w:rFonts w:ascii="GHEA Grapalat" w:hAnsi="GHEA Grapalat" w:cs="Sylfaen"/>
          <w:szCs w:val="24"/>
          <w:lang w:val="ru-RU"/>
        </w:rPr>
        <w:t>հաշվարկման</w:t>
      </w:r>
      <w:r w:rsidRPr="00A71D81">
        <w:rPr>
          <w:rFonts w:ascii="GHEA Grapalat" w:hAnsi="GHEA Grapalat" w:cs="Sylfaen"/>
          <w:lang w:val="hy-AM"/>
        </w:rPr>
        <w:t>:</w:t>
      </w:r>
    </w:p>
    <w:p w:rsidR="00E07A84" w:rsidRPr="00A71D81" w:rsidRDefault="00E07A84" w:rsidP="00E07A84">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երկու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արժույթներով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համեմատվում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Հայաստանի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Հանրապետության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դրամով</w:t>
      </w:r>
      <w:r w:rsidRPr="00A71D81">
        <w:rPr>
          <w:rFonts w:ascii="GHEA Grapalat" w:hAnsi="GHEA Grapalat" w:cs="Sylfaen"/>
          <w:i w:val="0"/>
          <w:szCs w:val="24"/>
          <w:lang w:val="af-ZA"/>
        </w:rPr>
        <w:t>`</w:t>
      </w:r>
      <w:r w:rsidR="008259EB" w:rsidRPr="008259EB">
        <w:rPr>
          <w:rFonts w:ascii="GHEA Grapalat" w:hAnsi="GHEA Grapalat" w:cs="Sylfaen"/>
          <w:i w:val="0"/>
          <w:szCs w:val="24"/>
          <w:lang w:val="af-ZA"/>
        </w:rPr>
        <w:t xml:space="preserve"> </w:t>
      </w:r>
      <w:r w:rsidR="008259EB">
        <w:rPr>
          <w:rFonts w:ascii="GHEA Grapalat" w:hAnsi="GHEA Grapalat" w:cs="Sylfaen"/>
          <w:i w:val="0"/>
          <w:szCs w:val="24"/>
          <w:lang w:val="ru-RU"/>
        </w:rPr>
        <w:t>ԿԲ</w:t>
      </w:r>
      <w:r w:rsidRPr="00A71D81">
        <w:rPr>
          <w:rFonts w:ascii="GHEA Grapalat" w:hAnsi="GHEA Grapalat" w:cs="Sylfaen"/>
          <w:i w:val="0"/>
          <w:szCs w:val="24"/>
          <w:lang w:val="af-ZA"/>
        </w:rPr>
        <w:t>-</w:t>
      </w:r>
      <w:r w:rsidR="008259EB">
        <w:rPr>
          <w:rFonts w:ascii="GHEA Grapalat" w:hAnsi="GHEA Grapalat" w:cs="Sylfaen"/>
          <w:i w:val="0"/>
          <w:szCs w:val="24"/>
          <w:lang w:val="ru-RU"/>
        </w:rPr>
        <w:t>ի</w:t>
      </w:r>
      <w:r w:rsidR="008259EB" w:rsidRPr="008259EB">
        <w:rPr>
          <w:rFonts w:ascii="GHEA Grapalat" w:hAnsi="GHEA Grapalat" w:cs="Sylfaen"/>
          <w:i w:val="0"/>
          <w:szCs w:val="24"/>
          <w:lang w:val="af-ZA"/>
        </w:rPr>
        <w:t xml:space="preserve"> </w:t>
      </w:r>
      <w:r w:rsidR="008259EB">
        <w:rPr>
          <w:rFonts w:ascii="GHEA Grapalat" w:hAnsi="GHEA Grapalat" w:cs="Sylfaen"/>
          <w:i w:val="0"/>
          <w:szCs w:val="24"/>
          <w:lang w:val="ru-RU"/>
        </w:rPr>
        <w:t>կողմից</w:t>
      </w:r>
      <w:r w:rsidR="008259EB" w:rsidRPr="008259EB">
        <w:rPr>
          <w:rFonts w:ascii="GHEA Grapalat" w:hAnsi="GHEA Grapalat" w:cs="Sylfaen"/>
          <w:i w:val="0"/>
          <w:szCs w:val="24"/>
          <w:lang w:val="af-ZA"/>
        </w:rPr>
        <w:t xml:space="preserve"> </w:t>
      </w:r>
      <w:r w:rsidR="008259EB">
        <w:rPr>
          <w:rFonts w:ascii="GHEA Grapalat" w:hAnsi="GHEA Grapalat" w:cs="Sylfaen"/>
          <w:i w:val="0"/>
          <w:szCs w:val="24"/>
          <w:lang w:val="ru-RU"/>
        </w:rPr>
        <w:t>սահմանված</w:t>
      </w:r>
      <w:r w:rsidRPr="00A71D81">
        <w:rPr>
          <w:rFonts w:ascii="GHEA Grapalat" w:hAnsi="GHEA Grapalat" w:cs="Sylfaen"/>
          <w:i w:val="0"/>
          <w:szCs w:val="24"/>
          <w:lang w:val="af-ZA"/>
        </w:rPr>
        <w:t xml:space="preserve"> </w:t>
      </w:r>
      <w:r w:rsidRPr="00A71D81">
        <w:rPr>
          <w:rFonts w:ascii="GHEA Grapalat" w:hAnsi="GHEA Grapalat" w:cs="Sylfaen"/>
          <w:i w:val="0"/>
          <w:szCs w:val="24"/>
          <w:vertAlign w:val="superscript"/>
          <w:lang w:val="af-ZA"/>
        </w:rPr>
        <w:t>10</w:t>
      </w:r>
      <w:r w:rsidRPr="00A71D81">
        <w:rPr>
          <w:rStyle w:val="FootnoteReference"/>
          <w:rFonts w:ascii="GHEA Grapalat" w:hAnsi="GHEA Grapalat" w:cs="Sylfaen"/>
          <w:i w:val="0"/>
          <w:color w:val="FFFFFF"/>
          <w:szCs w:val="24"/>
          <w:lang w:val="af-ZA"/>
        </w:rPr>
        <w:footnoteReference w:id="5"/>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փոխարժեքով։</w:t>
      </w:r>
      <w:r w:rsidRPr="00A71D81">
        <w:rPr>
          <w:rFonts w:ascii="GHEA Grapalat" w:hAnsi="GHEA Grapalat" w:cs="Sylfaen"/>
          <w:i w:val="0"/>
          <w:szCs w:val="24"/>
          <w:lang w:val="af-ZA"/>
        </w:rPr>
        <w:t xml:space="preserve"> </w:t>
      </w:r>
    </w:p>
    <w:p w:rsidR="00E07A84" w:rsidRPr="00A71D81" w:rsidRDefault="00E07A84" w:rsidP="00E07A84">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8.5 Հ</w:t>
      </w:r>
      <w:r w:rsidRPr="00A71D81">
        <w:rPr>
          <w:rFonts w:ascii="GHEA Grapalat" w:hAnsi="GHEA Grapalat" w:cs="Sylfaen"/>
          <w:i w:val="0"/>
          <w:szCs w:val="24"/>
          <w:lang w:val="ru-RU"/>
        </w:rPr>
        <w:t>անձնաժողովի</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պ</w:t>
      </w:r>
      <w:r w:rsidRPr="00A71D81">
        <w:rPr>
          <w:rFonts w:ascii="GHEA Grapalat" w:hAnsi="GHEA Grapalat" w:cs="Sylfaen"/>
          <w:i w:val="0"/>
          <w:szCs w:val="24"/>
          <w:lang w:val="ru-RU"/>
        </w:rPr>
        <w:t>ատվիրատուի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w:t>
      </w:r>
      <w:r w:rsidRPr="00A71D81">
        <w:rPr>
          <w:rFonts w:ascii="GHEA Grapalat" w:hAnsi="GHEA Grapalat" w:cs="Sylfaen"/>
          <w:i w:val="0"/>
          <w:szCs w:val="24"/>
          <w:lang w:val="ru-RU"/>
        </w:rPr>
        <w:t>ասնակիցների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արգելվում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բացառությամբ</w:t>
      </w:r>
      <w:r w:rsidRPr="00A71D81">
        <w:rPr>
          <w:rFonts w:ascii="GHEA Grapalat" w:hAnsi="GHEA Grapalat" w:cs="Sylfaen"/>
          <w:i w:val="0"/>
          <w:szCs w:val="24"/>
          <w:lang w:val="af-ZA"/>
        </w:rPr>
        <w:t>`</w:t>
      </w:r>
    </w:p>
    <w:p w:rsidR="00E07A84" w:rsidRPr="00A71D81" w:rsidRDefault="00E07A84" w:rsidP="00E07A84">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մ</w:t>
      </w:r>
      <w:r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մ</w:t>
      </w:r>
      <w:r w:rsidRPr="00A71D81">
        <w:rPr>
          <w:rFonts w:ascii="GHEA Grapalat" w:hAnsi="GHEA Grapalat" w:cs="Sylfaen"/>
          <w:i w:val="0"/>
          <w:szCs w:val="24"/>
          <w:lang w:val="ru-RU"/>
        </w:rPr>
        <w:t>ասնակցի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նվազագույն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հավասարության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դեպքում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ոչ</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գնային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բավարարող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բոլոր</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մասնակիցների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գնային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գերազանցում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այդ</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գնումը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կատարելու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համար</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նախատեսված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հրավերի</w:t>
      </w:r>
      <w:r w:rsidRPr="00A71D81">
        <w:rPr>
          <w:rFonts w:ascii="GHEA Grapalat" w:hAnsi="GHEA Grapalat" w:cs="Sylfaen"/>
          <w:i w:val="0"/>
          <w:szCs w:val="24"/>
          <w:lang w:val="af-ZA"/>
        </w:rPr>
        <w:t xml:space="preserve"> 1-</w:t>
      </w:r>
      <w:r w:rsidRPr="00A71D81">
        <w:rPr>
          <w:rFonts w:ascii="GHEA Grapalat" w:hAnsi="GHEA Grapalat" w:cs="Sylfaen"/>
          <w:i w:val="0"/>
          <w:szCs w:val="24"/>
          <w:lang w:val="en-US"/>
        </w:rPr>
        <w:t>ին</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մասի</w:t>
      </w:r>
      <w:r w:rsidRPr="00A71D81">
        <w:rPr>
          <w:rFonts w:ascii="GHEA Grapalat" w:hAnsi="GHEA Grapalat" w:cs="Sylfaen"/>
          <w:i w:val="0"/>
          <w:szCs w:val="24"/>
          <w:lang w:val="af-ZA"/>
        </w:rPr>
        <w:t xml:space="preserve"> 8.1 </w:t>
      </w:r>
      <w:r w:rsidRPr="00A71D81">
        <w:rPr>
          <w:rFonts w:ascii="GHEA Grapalat" w:hAnsi="GHEA Grapalat" w:cs="Sylfaen"/>
          <w:i w:val="0"/>
          <w:szCs w:val="24"/>
          <w:lang w:val="en-US"/>
        </w:rPr>
        <w:t>կետի</w:t>
      </w:r>
      <w:r w:rsidRPr="00A71D81">
        <w:rPr>
          <w:rFonts w:ascii="GHEA Grapalat" w:hAnsi="GHEA Grapalat" w:cs="Sylfaen"/>
          <w:i w:val="0"/>
          <w:szCs w:val="24"/>
          <w:lang w:val="af-ZA"/>
        </w:rPr>
        <w:t xml:space="preserve"> 2-</w:t>
      </w:r>
      <w:r w:rsidRPr="00A71D81">
        <w:rPr>
          <w:rFonts w:ascii="GHEA Grapalat" w:hAnsi="GHEA Grapalat" w:cs="Sylfaen"/>
          <w:i w:val="0"/>
          <w:szCs w:val="24"/>
          <w:lang w:val="en-US"/>
        </w:rPr>
        <w:t>րդ</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պարբերությամբ</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նախատեսված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ֆինանսական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միջոցները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գնումն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իրականացվում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Օրենքի</w:t>
      </w:r>
      <w:r w:rsidRPr="00A71D81">
        <w:rPr>
          <w:rFonts w:ascii="GHEA Grapalat" w:hAnsi="GHEA Grapalat" w:cs="Sylfaen"/>
          <w:i w:val="0"/>
          <w:szCs w:val="24"/>
          <w:lang w:val="af-ZA"/>
        </w:rPr>
        <w:t xml:space="preserve"> 15-</w:t>
      </w:r>
      <w:r w:rsidRPr="00A71D81">
        <w:rPr>
          <w:rFonts w:ascii="GHEA Grapalat" w:hAnsi="GHEA Grapalat" w:cs="Sylfaen"/>
          <w:i w:val="0"/>
          <w:szCs w:val="24"/>
          <w:lang w:val="ru-RU"/>
        </w:rPr>
        <w:t>րդ</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հոդվածի</w:t>
      </w:r>
      <w:r w:rsidRPr="00A71D81">
        <w:rPr>
          <w:rFonts w:ascii="GHEA Grapalat" w:hAnsi="GHEA Grapalat" w:cs="Sylfaen"/>
          <w:i w:val="0"/>
          <w:szCs w:val="24"/>
          <w:lang w:val="af-ZA"/>
        </w:rPr>
        <w:t xml:space="preserve"> 6-</w:t>
      </w:r>
      <w:r w:rsidRPr="00A71D81">
        <w:rPr>
          <w:rFonts w:ascii="GHEA Grapalat" w:hAnsi="GHEA Grapalat" w:cs="Sylfaen"/>
          <w:i w:val="0"/>
          <w:szCs w:val="24"/>
          <w:lang w:val="ru-RU"/>
        </w:rPr>
        <w:t>րդ</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հիման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վրա։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իսկ</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միաժամանակյա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բոլոր</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մասնակիցների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E07A84" w:rsidRPr="00A71D81" w:rsidDel="00992C40" w:rsidRDefault="00E07A84" w:rsidP="00E07A84">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p>
    <w:p w:rsidR="00E07A84" w:rsidRPr="00A71D81" w:rsidRDefault="00E07A84" w:rsidP="00E07A84">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8.6 Հ</w:t>
      </w:r>
      <w:r w:rsidRPr="00A71D81">
        <w:rPr>
          <w:rFonts w:ascii="GHEA Grapalat" w:hAnsi="GHEA Grapalat" w:cs="Sylfaen"/>
          <w:sz w:val="20"/>
          <w:szCs w:val="24"/>
          <w:lang w:val="ru-RU" w:eastAsia="en-US"/>
        </w:rPr>
        <w:t>անձնաժողովը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հրավերի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պահանջների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նկատմամբ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Pr="00A71D81">
        <w:rPr>
          <w:rFonts w:ascii="GHEA Grapalat" w:hAnsi="GHEA Grapalat" w:cs="Sylfaen"/>
          <w:sz w:val="20"/>
          <w:szCs w:val="24"/>
          <w:lang w:val="ru-RU" w:eastAsia="en-US"/>
        </w:rPr>
        <w:t>ասնակիցներից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A71D81">
        <w:rPr>
          <w:rFonts w:ascii="GHEA Grapalat" w:hAnsi="GHEA Grapalat" w:cs="Sylfaen"/>
          <w:sz w:val="20"/>
          <w:szCs w:val="24"/>
          <w:lang w:val="ru-RU" w:eastAsia="en-US"/>
        </w:rPr>
        <w:t>մասնակիցներին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Ապրանքների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ապրանքի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ամբողջական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նկարագրերի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համապատասխանությունը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հրավերի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պահանջներին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նվազագույն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հավասարության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lastRenderedPageBreak/>
        <w:t>գերազանցում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ընթացակարգի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շրջանակում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գնվելիք</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ապրանքների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իրականացվում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Օրենքի</w:t>
      </w:r>
      <w:r w:rsidRPr="00A71D81">
        <w:rPr>
          <w:rFonts w:ascii="GHEA Grapalat" w:hAnsi="GHEA Grapalat" w:cs="Sylfaen"/>
          <w:sz w:val="20"/>
          <w:szCs w:val="24"/>
          <w:lang w:val="af-ZA" w:eastAsia="en-US"/>
        </w:rPr>
        <w:t xml:space="preserve"> 15-</w:t>
      </w:r>
      <w:r w:rsidRPr="00A71D81">
        <w:rPr>
          <w:rFonts w:ascii="GHEA Grapalat" w:hAnsi="GHEA Grapalat" w:cs="Sylfaen"/>
          <w:sz w:val="20"/>
          <w:szCs w:val="24"/>
          <w:lang w:val="ru-RU" w:eastAsia="en-US"/>
        </w:rPr>
        <w:t>րդ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հոդվածի</w:t>
      </w:r>
      <w:r w:rsidRPr="00A71D81">
        <w:rPr>
          <w:rFonts w:ascii="GHEA Grapalat" w:hAnsi="GHEA Grapalat" w:cs="Sylfaen"/>
          <w:sz w:val="20"/>
          <w:szCs w:val="24"/>
          <w:lang w:val="af-ZA" w:eastAsia="en-US"/>
        </w:rPr>
        <w:t xml:space="preserve"> 6-</w:t>
      </w:r>
      <w:r w:rsidRPr="00A71D81">
        <w:rPr>
          <w:rFonts w:ascii="GHEA Grapalat" w:hAnsi="GHEA Grapalat" w:cs="Sylfaen"/>
          <w:sz w:val="20"/>
          <w:szCs w:val="24"/>
          <w:lang w:val="ru-RU" w:eastAsia="en-US"/>
        </w:rPr>
        <w:t>րդ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հիման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վրա՝</w:t>
      </w:r>
      <w:r w:rsidRPr="00A71D81">
        <w:rPr>
          <w:rFonts w:ascii="GHEA Grapalat" w:hAnsi="GHEA Grapalat" w:cs="Sylfaen"/>
          <w:sz w:val="20"/>
          <w:szCs w:val="24"/>
          <w:lang w:val="af-ZA" w:eastAsia="en-US"/>
        </w:rPr>
        <w:t xml:space="preserve"> </w:t>
      </w:r>
    </w:p>
    <w:p w:rsidR="00E07A84" w:rsidRPr="00A71D81" w:rsidRDefault="00E07A84" w:rsidP="00E07A84">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E07A84" w:rsidRPr="00A71D81" w:rsidRDefault="00E07A84" w:rsidP="00E07A84">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մասնակիցներին</w:t>
      </w:r>
      <w:r w:rsidRPr="00A71D81">
        <w:rPr>
          <w:rFonts w:ascii="GHEA Grapalat" w:hAnsi="GHEA Grapalat" w:cs="Sylfaen"/>
          <w:sz w:val="20"/>
          <w:szCs w:val="24"/>
          <w:lang w:val="af-ZA" w:eastAsia="en-US"/>
        </w:rPr>
        <w:t xml:space="preserve"> 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E07A84" w:rsidRPr="00A71D81" w:rsidRDefault="00E07A84" w:rsidP="00E07A84">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և ոչ ուշ, քան </w:t>
      </w:r>
      <w:r w:rsidRPr="00A71D81">
        <w:rPr>
          <w:rFonts w:ascii="GHEA Grapalat" w:hAnsi="GHEA Grapalat" w:cs="Sylfaen"/>
          <w:sz w:val="20"/>
          <w:szCs w:val="24"/>
          <w:lang w:val="hy-AM" w:eastAsia="en-US"/>
        </w:rPr>
        <w:t>հինգերորդ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E07A84" w:rsidRPr="00A71D81" w:rsidRDefault="00E07A84" w:rsidP="00E07A84">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07A84" w:rsidRPr="00A71D81" w:rsidRDefault="00E07A84" w:rsidP="00E07A84">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ընտրված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E07A84" w:rsidRDefault="00E07A84" w:rsidP="00E07A84">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 xml:space="preserve"> </w:t>
      </w:r>
      <w:r w:rsidRPr="00A71D81">
        <w:rPr>
          <w:rFonts w:ascii="GHEA Grapalat" w:hAnsi="GHEA Grapalat" w:cs="Sylfaen"/>
          <w:sz w:val="20"/>
          <w:lang w:val="ru-RU"/>
        </w:rPr>
        <w:t>դրան</w:t>
      </w:r>
      <w:r w:rsidRPr="00A71D81">
        <w:rPr>
          <w:rFonts w:ascii="GHEA Grapalat" w:hAnsi="GHEA Grapalat" w:cs="Sylfaen"/>
          <w:sz w:val="20"/>
          <w:lang w:val="af-ZA"/>
        </w:rPr>
        <w:t xml:space="preserve"> </w:t>
      </w:r>
      <w:r w:rsidRPr="00A71D81">
        <w:rPr>
          <w:rFonts w:ascii="GHEA Grapalat" w:hAnsi="GHEA Grapalat" w:cs="Sylfaen"/>
          <w:sz w:val="20"/>
          <w:lang w:val="ru-RU"/>
        </w:rPr>
        <w:t>ներկա</w:t>
      </w:r>
      <w:r w:rsidRPr="00A71D81">
        <w:rPr>
          <w:rFonts w:ascii="GHEA Grapalat" w:hAnsi="GHEA Grapalat" w:cs="Sylfaen"/>
          <w:sz w:val="20"/>
          <w:lang w:val="af-ZA"/>
        </w:rPr>
        <w:t xml:space="preserve"> </w:t>
      </w:r>
      <w:r w:rsidRPr="00A71D81">
        <w:rPr>
          <w:rFonts w:ascii="GHEA Grapalat" w:hAnsi="GHEA Grapalat" w:cs="Sylfaen"/>
          <w:sz w:val="20"/>
          <w:lang w:val="ru-RU"/>
        </w:rPr>
        <w:t>մասնակիցների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գները</w:t>
      </w:r>
      <w:r w:rsidRPr="00A71D81">
        <w:rPr>
          <w:rFonts w:ascii="GHEA Grapalat" w:hAnsi="GHEA Grapalat" w:cs="Sylfaen"/>
          <w:sz w:val="20"/>
          <w:lang w:val="af-ZA"/>
        </w:rPr>
        <w:t xml:space="preserve"> </w:t>
      </w:r>
      <w:r w:rsidRPr="00A71D81">
        <w:rPr>
          <w:rFonts w:ascii="GHEA Grapalat" w:hAnsi="GHEA Grapalat" w:cs="Sylfaen"/>
          <w:sz w:val="20"/>
          <w:lang w:val="ru-RU"/>
        </w:rPr>
        <w:t>գերազանցում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գինը</w:t>
      </w:r>
      <w:r w:rsidRPr="00A71D81">
        <w:rPr>
          <w:rFonts w:ascii="GHEA Grapalat" w:hAnsi="GHEA Grapalat" w:cs="Sylfaen"/>
          <w:sz w:val="20"/>
          <w:lang w:val="af-ZA"/>
        </w:rPr>
        <w:t xml:space="preserve">, </w:t>
      </w:r>
      <w:r w:rsidRPr="00A71D81">
        <w:rPr>
          <w:rFonts w:ascii="GHEA Grapalat" w:hAnsi="GHEA Grapalat" w:cs="Sylfaen"/>
          <w:sz w:val="20"/>
          <w:lang w:val="ru-RU"/>
        </w:rPr>
        <w:t>ապա</w:t>
      </w:r>
      <w:r w:rsidRPr="00A71D81">
        <w:rPr>
          <w:rFonts w:ascii="GHEA Grapalat" w:hAnsi="GHEA Grapalat" w:cs="Sylfaen"/>
          <w:sz w:val="20"/>
          <w:lang w:val="af-ZA"/>
        </w:rPr>
        <w:t xml:space="preserve"> </w:t>
      </w:r>
      <w:r w:rsidRPr="00A71D81">
        <w:rPr>
          <w:rFonts w:ascii="GHEA Grapalat" w:hAnsi="GHEA Grapalat" w:cs="Sylfaen"/>
          <w:sz w:val="20"/>
          <w:lang w:val="ru-RU"/>
        </w:rPr>
        <w:t>գնահատող</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արդյունքում</w:t>
      </w:r>
      <w:r w:rsidRPr="00A71D81">
        <w:rPr>
          <w:rFonts w:ascii="GHEA Grapalat" w:hAnsi="GHEA Grapalat" w:cs="Sylfaen"/>
          <w:sz w:val="20"/>
          <w:lang w:val="af-ZA"/>
        </w:rPr>
        <w:t xml:space="preserve"> </w:t>
      </w:r>
      <w:r w:rsidRPr="00A71D81">
        <w:rPr>
          <w:rFonts w:ascii="GHEA Grapalat" w:hAnsi="GHEA Grapalat" w:cs="Sylfaen"/>
          <w:sz w:val="20"/>
          <w:lang w:val="ru-RU"/>
        </w:rPr>
        <w:t>ցածր</w:t>
      </w:r>
      <w:r w:rsidRPr="00A71D81">
        <w:rPr>
          <w:rFonts w:ascii="GHEA Grapalat" w:hAnsi="GHEA Grapalat" w:cs="Sylfaen"/>
          <w:sz w:val="20"/>
          <w:lang w:val="af-ZA"/>
        </w:rPr>
        <w:t xml:space="preserve"> </w:t>
      </w:r>
      <w:r w:rsidRPr="00A71D81">
        <w:rPr>
          <w:rFonts w:ascii="GHEA Grapalat" w:hAnsi="GHEA Grapalat" w:cs="Sylfaen"/>
          <w:sz w:val="20"/>
          <w:lang w:val="ru-RU"/>
        </w:rPr>
        <w:t>գնային</w:t>
      </w:r>
      <w:r w:rsidRPr="00A71D81">
        <w:rPr>
          <w:rFonts w:ascii="GHEA Grapalat" w:hAnsi="GHEA Grapalat" w:cs="Sylfaen"/>
          <w:sz w:val="20"/>
          <w:lang w:val="af-ZA"/>
        </w:rPr>
        <w:t xml:space="preserve"> </w:t>
      </w:r>
      <w:r w:rsidRPr="00A71D81">
        <w:rPr>
          <w:rFonts w:ascii="GHEA Grapalat" w:hAnsi="GHEA Grapalat" w:cs="Sylfaen"/>
          <w:sz w:val="20"/>
          <w:lang w:val="ru-RU"/>
        </w:rPr>
        <w:t>առաջարկ</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մասնակցին</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հայտարարել</w:t>
      </w:r>
      <w:r w:rsidRPr="00A71D81">
        <w:rPr>
          <w:rFonts w:ascii="GHEA Grapalat" w:hAnsi="GHEA Grapalat" w:cs="Sylfaen"/>
          <w:sz w:val="20"/>
          <w:lang w:val="af-ZA"/>
        </w:rPr>
        <w:t xml:space="preserve"> </w:t>
      </w:r>
      <w:r w:rsidRPr="00A71D81">
        <w:rPr>
          <w:rFonts w:ascii="GHEA Grapalat" w:hAnsi="GHEA Grapalat" w:cs="Sylfaen"/>
          <w:sz w:val="20"/>
          <w:lang w:val="ru-RU"/>
        </w:rPr>
        <w:t>ընտրված</w:t>
      </w:r>
      <w:r w:rsidRPr="00A71D81">
        <w:rPr>
          <w:rFonts w:ascii="GHEA Grapalat" w:hAnsi="GHEA Grapalat" w:cs="Sylfaen"/>
          <w:sz w:val="20"/>
          <w:lang w:val="af-ZA"/>
        </w:rPr>
        <w:t xml:space="preserve"> </w:t>
      </w:r>
      <w:r w:rsidRPr="00A71D81">
        <w:rPr>
          <w:rFonts w:ascii="GHEA Grapalat" w:hAnsi="GHEA Grapalat" w:cs="Sylfaen"/>
          <w:sz w:val="20"/>
          <w:lang w:val="ru-RU"/>
        </w:rPr>
        <w:t>մասնակից՝</w:t>
      </w:r>
      <w:r w:rsidRPr="00A71D81">
        <w:rPr>
          <w:rFonts w:ascii="GHEA Grapalat" w:hAnsi="GHEA Grapalat" w:cs="Sylfaen"/>
          <w:sz w:val="20"/>
          <w:lang w:val="af-ZA"/>
        </w:rPr>
        <w:t xml:space="preserve"> </w:t>
      </w:r>
      <w:r w:rsidRPr="00A71D81">
        <w:rPr>
          <w:rFonts w:ascii="GHEA Grapalat" w:hAnsi="GHEA Grapalat" w:cs="Sylfaen"/>
          <w:sz w:val="20"/>
          <w:lang w:val="ru-RU"/>
        </w:rPr>
        <w:t>պայմանով</w:t>
      </w:r>
      <w:r w:rsidRPr="00A71D81">
        <w:rPr>
          <w:rFonts w:ascii="GHEA Grapalat" w:hAnsi="GHEA Grapalat" w:cs="Sylfaen"/>
          <w:sz w:val="20"/>
          <w:lang w:val="af-ZA"/>
        </w:rPr>
        <w:t xml:space="preserve">, </w:t>
      </w:r>
      <w:r w:rsidRPr="00A71D81">
        <w:rPr>
          <w:rFonts w:ascii="GHEA Grapalat" w:hAnsi="GHEA Grapalat" w:cs="Sylfaen"/>
          <w:sz w:val="20"/>
          <w:lang w:val="ru-RU"/>
        </w:rPr>
        <w:t>որ</w:t>
      </w:r>
      <w:r w:rsidRPr="00A71D81">
        <w:rPr>
          <w:rFonts w:ascii="GHEA Grapalat" w:hAnsi="GHEA Grapalat" w:cs="Sylfaen"/>
          <w:sz w:val="20"/>
          <w:lang w:val="af-ZA"/>
        </w:rPr>
        <w:t xml:space="preserve"> </w:t>
      </w:r>
      <w:r w:rsidRPr="00A71D81">
        <w:rPr>
          <w:rFonts w:ascii="GHEA Grapalat" w:hAnsi="GHEA Grapalat" w:cs="Sylfaen"/>
          <w:sz w:val="20"/>
          <w:lang w:val="ru-RU"/>
        </w:rPr>
        <w:t>վերջինիս</w:t>
      </w:r>
      <w:r w:rsidRPr="00A71D81">
        <w:rPr>
          <w:rFonts w:ascii="GHEA Grapalat" w:hAnsi="GHEA Grapalat" w:cs="Sylfaen"/>
          <w:sz w:val="20"/>
          <w:lang w:val="af-ZA"/>
        </w:rPr>
        <w:t xml:space="preserve"> </w:t>
      </w:r>
      <w:r w:rsidRPr="00A71D81">
        <w:rPr>
          <w:rFonts w:ascii="GHEA Grapalat" w:hAnsi="GHEA Grapalat" w:cs="Sylfaen"/>
          <w:sz w:val="20"/>
          <w:lang w:val="ru-RU"/>
        </w:rPr>
        <w:t>հետ</w:t>
      </w:r>
      <w:r w:rsidRPr="00A71D81">
        <w:rPr>
          <w:rFonts w:ascii="GHEA Grapalat" w:hAnsi="GHEA Grapalat" w:cs="Sylfaen"/>
          <w:sz w:val="20"/>
          <w:lang w:val="af-ZA"/>
        </w:rPr>
        <w:t xml:space="preserve"> </w:t>
      </w:r>
      <w:r w:rsidRPr="00A71D81">
        <w:rPr>
          <w:rFonts w:ascii="GHEA Grapalat" w:hAnsi="GHEA Grapalat" w:cs="Sylfaen"/>
          <w:sz w:val="20"/>
          <w:lang w:val="ru-RU"/>
        </w:rPr>
        <w:t>կնքվող</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պայմանագրով</w:t>
      </w:r>
      <w:r w:rsidRPr="00A71D81">
        <w:rPr>
          <w:rFonts w:ascii="GHEA Grapalat" w:hAnsi="GHEA Grapalat" w:cs="Sylfaen"/>
          <w:sz w:val="20"/>
          <w:lang w:val="af-ZA"/>
        </w:rPr>
        <w:t xml:space="preserve"> </w:t>
      </w:r>
      <w:r w:rsidRPr="00A71D81">
        <w:rPr>
          <w:rFonts w:ascii="GHEA Grapalat" w:hAnsi="GHEA Grapalat" w:cs="Sylfaen"/>
          <w:sz w:val="20"/>
          <w:lang w:val="ru-RU"/>
        </w:rPr>
        <w:t>նախատեսված</w:t>
      </w:r>
      <w:r w:rsidRPr="00A71D81">
        <w:rPr>
          <w:rFonts w:ascii="GHEA Grapalat" w:hAnsi="GHEA Grapalat" w:cs="Sylfaen"/>
          <w:sz w:val="20"/>
          <w:lang w:val="af-ZA"/>
        </w:rPr>
        <w:t xml:space="preserve"> </w:t>
      </w:r>
      <w:r w:rsidRPr="00A71D81">
        <w:rPr>
          <w:rFonts w:ascii="GHEA Grapalat" w:hAnsi="GHEA Grapalat" w:cs="Sylfaen"/>
          <w:sz w:val="20"/>
          <w:lang w:val="ru-RU"/>
        </w:rPr>
        <w:t>կողմերի</w:t>
      </w:r>
      <w:r w:rsidRPr="00A71D81">
        <w:rPr>
          <w:rFonts w:ascii="GHEA Grapalat" w:hAnsi="GHEA Grapalat" w:cs="Sylfaen"/>
          <w:sz w:val="20"/>
          <w:lang w:val="af-ZA"/>
        </w:rPr>
        <w:t xml:space="preserve"> </w:t>
      </w:r>
      <w:r w:rsidRPr="00A71D81">
        <w:rPr>
          <w:rFonts w:ascii="GHEA Grapalat" w:hAnsi="GHEA Grapalat" w:cs="Sylfaen"/>
          <w:sz w:val="20"/>
          <w:lang w:val="ru-RU"/>
        </w:rPr>
        <w:t>իրավունքներն</w:t>
      </w:r>
      <w:r w:rsidRPr="00A71D81">
        <w:rPr>
          <w:rFonts w:ascii="GHEA Grapalat" w:hAnsi="GHEA Grapalat" w:cs="Sylfaen"/>
          <w:sz w:val="20"/>
          <w:lang w:val="af-ZA"/>
        </w:rPr>
        <w:t xml:space="preserve"> </w:t>
      </w:r>
      <w:r w:rsidRPr="00A71D81">
        <w:rPr>
          <w:rFonts w:ascii="GHEA Grapalat" w:hAnsi="GHEA Grapalat" w:cs="Sylfaen"/>
          <w:sz w:val="20"/>
          <w:lang w:val="ru-RU"/>
        </w:rPr>
        <w:t>ու</w:t>
      </w:r>
      <w:r w:rsidRPr="00A71D81">
        <w:rPr>
          <w:rFonts w:ascii="GHEA Grapalat" w:hAnsi="GHEA Grapalat" w:cs="Sylfaen"/>
          <w:sz w:val="20"/>
          <w:lang w:val="af-ZA"/>
        </w:rPr>
        <w:t xml:space="preserve"> </w:t>
      </w:r>
      <w:r w:rsidRPr="00A71D81">
        <w:rPr>
          <w:rFonts w:ascii="GHEA Grapalat" w:hAnsi="GHEA Grapalat" w:cs="Sylfaen"/>
          <w:sz w:val="20"/>
          <w:lang w:val="ru-RU"/>
        </w:rPr>
        <w:t>պարտականություններն</w:t>
      </w:r>
      <w:r w:rsidRPr="00A71D81">
        <w:rPr>
          <w:rFonts w:ascii="GHEA Grapalat" w:hAnsi="GHEA Grapalat" w:cs="Sylfaen"/>
          <w:sz w:val="20"/>
          <w:lang w:val="af-ZA"/>
        </w:rPr>
        <w:t xml:space="preserve"> </w:t>
      </w:r>
      <w:r w:rsidRPr="00A71D81">
        <w:rPr>
          <w:rFonts w:ascii="GHEA Grapalat" w:hAnsi="GHEA Grapalat" w:cs="Sylfaen"/>
          <w:sz w:val="20"/>
          <w:lang w:val="ru-RU"/>
        </w:rPr>
        <w:t>ուժի</w:t>
      </w:r>
      <w:r w:rsidRPr="00A71D81">
        <w:rPr>
          <w:rFonts w:ascii="GHEA Grapalat" w:hAnsi="GHEA Grapalat" w:cs="Sylfaen"/>
          <w:sz w:val="20"/>
          <w:lang w:val="af-ZA"/>
        </w:rPr>
        <w:t xml:space="preserve"> </w:t>
      </w:r>
      <w:r w:rsidRPr="00A71D81">
        <w:rPr>
          <w:rFonts w:ascii="GHEA Grapalat" w:hAnsi="GHEA Grapalat" w:cs="Sylfaen"/>
          <w:sz w:val="20"/>
          <w:lang w:val="ru-RU"/>
        </w:rPr>
        <w:t>մեջ</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մտնում</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գինը</w:t>
      </w:r>
      <w:r w:rsidRPr="00A71D81">
        <w:rPr>
          <w:rFonts w:ascii="GHEA Grapalat" w:hAnsi="GHEA Grapalat" w:cs="Sylfaen"/>
          <w:sz w:val="20"/>
          <w:lang w:val="af-ZA"/>
        </w:rPr>
        <w:t xml:space="preserve"> </w:t>
      </w:r>
      <w:r w:rsidRPr="00A71D81">
        <w:rPr>
          <w:rFonts w:ascii="GHEA Grapalat" w:hAnsi="GHEA Grapalat" w:cs="Sylfaen"/>
          <w:sz w:val="20"/>
          <w:lang w:val="ru-RU"/>
        </w:rPr>
        <w:t>գերազանցող</w:t>
      </w:r>
      <w:r w:rsidRPr="00A71D81">
        <w:rPr>
          <w:rFonts w:ascii="GHEA Grapalat" w:hAnsi="GHEA Grapalat" w:cs="Sylfaen"/>
          <w:sz w:val="20"/>
          <w:lang w:val="af-ZA"/>
        </w:rPr>
        <w:t xml:space="preserve"> </w:t>
      </w:r>
      <w:r w:rsidRPr="00A71D81">
        <w:rPr>
          <w:rFonts w:ascii="GHEA Grapalat" w:hAnsi="GHEA Grapalat" w:cs="Sylfaen"/>
          <w:sz w:val="20"/>
          <w:lang w:val="ru-RU"/>
        </w:rPr>
        <w:t>չափով</w:t>
      </w:r>
      <w:r w:rsidRPr="00A71D81">
        <w:rPr>
          <w:rFonts w:ascii="GHEA Grapalat" w:hAnsi="GHEA Grapalat" w:cs="Sylfaen"/>
          <w:sz w:val="20"/>
          <w:lang w:val="af-ZA"/>
        </w:rPr>
        <w:t xml:space="preserve"> </w:t>
      </w:r>
      <w:r w:rsidRPr="00A71D81">
        <w:rPr>
          <w:rFonts w:ascii="GHEA Grapalat" w:hAnsi="GHEA Grapalat" w:cs="Sylfaen"/>
          <w:sz w:val="20"/>
          <w:lang w:val="ru-RU"/>
        </w:rPr>
        <w:t>լրացուցիչ</w:t>
      </w:r>
      <w:r w:rsidRPr="00A71D81">
        <w:rPr>
          <w:rFonts w:ascii="GHEA Grapalat" w:hAnsi="GHEA Grapalat" w:cs="Sylfaen"/>
          <w:sz w:val="20"/>
          <w:lang w:val="af-ZA"/>
        </w:rPr>
        <w:t xml:space="preserve"> </w:t>
      </w:r>
      <w:r w:rsidRPr="00A71D81">
        <w:rPr>
          <w:rFonts w:ascii="GHEA Grapalat" w:hAnsi="GHEA Grapalat" w:cs="Sylfaen"/>
          <w:sz w:val="20"/>
          <w:lang w:val="ru-RU"/>
        </w:rPr>
        <w:t>ֆինանսական</w:t>
      </w:r>
      <w:r w:rsidRPr="00A71D81">
        <w:rPr>
          <w:rFonts w:ascii="GHEA Grapalat" w:hAnsi="GHEA Grapalat" w:cs="Sylfaen"/>
          <w:sz w:val="20"/>
          <w:lang w:val="af-ZA"/>
        </w:rPr>
        <w:t xml:space="preserve"> </w:t>
      </w:r>
      <w:r w:rsidRPr="00A71D81">
        <w:rPr>
          <w:rFonts w:ascii="GHEA Grapalat" w:hAnsi="GHEA Grapalat" w:cs="Sylfaen"/>
          <w:sz w:val="20"/>
          <w:lang w:val="ru-RU"/>
        </w:rPr>
        <w:t>միջոցներ</w:t>
      </w:r>
      <w:r w:rsidRPr="00A71D81">
        <w:rPr>
          <w:rFonts w:ascii="GHEA Grapalat" w:hAnsi="GHEA Grapalat" w:cs="Sylfaen"/>
          <w:sz w:val="20"/>
          <w:lang w:val="af-ZA"/>
        </w:rPr>
        <w:t xml:space="preserve"> </w:t>
      </w:r>
      <w:r w:rsidRPr="00A71D81">
        <w:rPr>
          <w:rFonts w:ascii="GHEA Grapalat" w:hAnsi="GHEA Grapalat" w:cs="Sylfaen"/>
          <w:sz w:val="20"/>
          <w:lang w:val="ru-RU"/>
        </w:rPr>
        <w:t>նախատեսվելու</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դրա</w:t>
      </w:r>
      <w:r w:rsidRPr="00A71D81">
        <w:rPr>
          <w:rFonts w:ascii="GHEA Grapalat" w:hAnsi="GHEA Grapalat" w:cs="Sylfaen"/>
          <w:sz w:val="20"/>
          <w:lang w:val="af-ZA"/>
        </w:rPr>
        <w:t xml:space="preserve"> </w:t>
      </w:r>
      <w:r w:rsidRPr="00A71D81">
        <w:rPr>
          <w:rFonts w:ascii="GHEA Grapalat" w:hAnsi="GHEA Grapalat" w:cs="Sylfaen"/>
          <w:sz w:val="20"/>
          <w:lang w:val="ru-RU"/>
        </w:rPr>
        <w:t>հիման</w:t>
      </w:r>
      <w:r w:rsidRPr="00A71D81">
        <w:rPr>
          <w:rFonts w:ascii="GHEA Grapalat" w:hAnsi="GHEA Grapalat" w:cs="Sylfaen"/>
          <w:sz w:val="20"/>
          <w:lang w:val="af-ZA"/>
        </w:rPr>
        <w:t xml:space="preserve"> </w:t>
      </w:r>
      <w:r w:rsidRPr="00A71D81">
        <w:rPr>
          <w:rFonts w:ascii="GHEA Grapalat" w:hAnsi="GHEA Grapalat" w:cs="Sylfaen"/>
          <w:sz w:val="20"/>
          <w:lang w:val="ru-RU"/>
        </w:rPr>
        <w:t>վրա</w:t>
      </w:r>
      <w:r w:rsidRPr="00A71D81">
        <w:rPr>
          <w:rFonts w:ascii="GHEA Grapalat" w:hAnsi="GHEA Grapalat" w:cs="Sylfaen"/>
          <w:sz w:val="20"/>
          <w:lang w:val="af-ZA"/>
        </w:rPr>
        <w:t xml:space="preserve"> </w:t>
      </w:r>
      <w:r w:rsidRPr="00A71D81">
        <w:rPr>
          <w:rFonts w:ascii="GHEA Grapalat" w:hAnsi="GHEA Grapalat" w:cs="Sylfaen"/>
          <w:sz w:val="20"/>
          <w:lang w:val="ru-RU"/>
        </w:rPr>
        <w:t>կողմերի</w:t>
      </w:r>
      <w:r w:rsidRPr="00A71D81">
        <w:rPr>
          <w:rFonts w:ascii="GHEA Grapalat" w:hAnsi="GHEA Grapalat" w:cs="Sylfaen"/>
          <w:sz w:val="20"/>
          <w:lang w:val="af-ZA"/>
        </w:rPr>
        <w:t xml:space="preserve"> </w:t>
      </w:r>
      <w:r w:rsidRPr="00A71D81">
        <w:rPr>
          <w:rFonts w:ascii="GHEA Grapalat" w:hAnsi="GHEA Grapalat" w:cs="Sylfaen"/>
          <w:sz w:val="20"/>
          <w:lang w:val="ru-RU"/>
        </w:rPr>
        <w:t>միջև</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համաձայնագիր</w:t>
      </w:r>
      <w:r w:rsidRPr="00A71D81">
        <w:rPr>
          <w:rFonts w:ascii="GHEA Grapalat" w:hAnsi="GHEA Grapalat" w:cs="Sylfaen"/>
          <w:sz w:val="20"/>
          <w:lang w:val="af-ZA"/>
        </w:rPr>
        <w:t xml:space="preserve"> </w:t>
      </w:r>
      <w:r w:rsidRPr="00A71D81">
        <w:rPr>
          <w:rFonts w:ascii="GHEA Grapalat" w:hAnsi="GHEA Grapalat" w:cs="Sylfaen"/>
          <w:sz w:val="20"/>
          <w:lang w:val="ru-RU"/>
        </w:rPr>
        <w:t>կնքելու</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Pr="00A71D81">
        <w:rPr>
          <w:rFonts w:ascii="GHEA Grapalat" w:hAnsi="GHEA Grapalat" w:cs="Sylfaen"/>
          <w:sz w:val="20"/>
          <w:lang w:val="ru-RU"/>
        </w:rPr>
        <w:t>Ընդ</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համաձայնագիրը</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լրացուցիչ</w:t>
      </w:r>
      <w:r w:rsidRPr="00A71D81">
        <w:rPr>
          <w:rFonts w:ascii="GHEA Grapalat" w:hAnsi="GHEA Grapalat" w:cs="Sylfaen"/>
          <w:sz w:val="20"/>
          <w:lang w:val="af-ZA"/>
        </w:rPr>
        <w:t xml:space="preserve"> </w:t>
      </w:r>
      <w:r w:rsidRPr="00A71D81">
        <w:rPr>
          <w:rFonts w:ascii="GHEA Grapalat" w:hAnsi="GHEA Grapalat" w:cs="Sylfaen"/>
          <w:sz w:val="20"/>
          <w:lang w:val="ru-RU"/>
        </w:rPr>
        <w:t>ֆինանսական</w:t>
      </w:r>
      <w:r w:rsidRPr="00A71D81">
        <w:rPr>
          <w:rFonts w:ascii="GHEA Grapalat" w:hAnsi="GHEA Grapalat" w:cs="Sylfaen"/>
          <w:sz w:val="20"/>
          <w:lang w:val="af-ZA"/>
        </w:rPr>
        <w:t xml:space="preserve"> </w:t>
      </w:r>
      <w:r w:rsidRPr="00A71D81">
        <w:rPr>
          <w:rFonts w:ascii="GHEA Grapalat" w:hAnsi="GHEA Grapalat" w:cs="Sylfaen"/>
          <w:sz w:val="20"/>
          <w:lang w:val="ru-RU"/>
        </w:rPr>
        <w:t>միջոցները</w:t>
      </w:r>
      <w:r w:rsidRPr="00A71D81">
        <w:rPr>
          <w:rFonts w:ascii="GHEA Grapalat" w:hAnsi="GHEA Grapalat" w:cs="Sylfaen"/>
          <w:sz w:val="20"/>
          <w:lang w:val="af-ZA"/>
        </w:rPr>
        <w:t xml:space="preserve"> </w:t>
      </w:r>
      <w:r w:rsidRPr="00A71D81">
        <w:rPr>
          <w:rFonts w:ascii="GHEA Grapalat" w:hAnsi="GHEA Grapalat" w:cs="Sylfaen"/>
          <w:sz w:val="20"/>
          <w:lang w:val="ru-RU"/>
        </w:rPr>
        <w:t>նախատեսվելուն</w:t>
      </w:r>
      <w:r w:rsidRPr="00A71D81">
        <w:rPr>
          <w:rFonts w:ascii="GHEA Grapalat" w:hAnsi="GHEA Grapalat" w:cs="Sylfaen"/>
          <w:sz w:val="20"/>
          <w:lang w:val="af-ZA"/>
        </w:rPr>
        <w:t xml:space="preserve"> </w:t>
      </w:r>
      <w:r w:rsidRPr="00A71D81">
        <w:rPr>
          <w:rFonts w:ascii="GHEA Grapalat" w:hAnsi="GHEA Grapalat" w:cs="Sylfaen"/>
          <w:sz w:val="20"/>
          <w:lang w:val="ru-RU"/>
        </w:rPr>
        <w:t>հաջորդող</w:t>
      </w:r>
      <w:r w:rsidRPr="00A71D81">
        <w:rPr>
          <w:rFonts w:ascii="GHEA Grapalat" w:hAnsi="GHEA Grapalat" w:cs="Sylfaen"/>
          <w:sz w:val="20"/>
          <w:lang w:val="af-ZA"/>
        </w:rPr>
        <w:t xml:space="preserve"> </w:t>
      </w:r>
      <w:r w:rsidRPr="00A71D81">
        <w:rPr>
          <w:rFonts w:ascii="GHEA Grapalat" w:hAnsi="GHEA Grapalat" w:cs="Sylfaen"/>
          <w:sz w:val="20"/>
          <w:lang w:val="ru-RU"/>
        </w:rPr>
        <w:t>տասնհինգ</w:t>
      </w:r>
      <w:r w:rsidRPr="00A71D81">
        <w:rPr>
          <w:rFonts w:ascii="GHEA Grapalat" w:hAnsi="GHEA Grapalat" w:cs="Sylfaen"/>
          <w:sz w:val="20"/>
          <w:lang w:val="af-ZA"/>
        </w:rPr>
        <w:t xml:space="preserve"> </w:t>
      </w:r>
      <w:r w:rsidRPr="00A71D81">
        <w:rPr>
          <w:rFonts w:ascii="GHEA Grapalat" w:hAnsi="GHEA Grapalat" w:cs="Sylfaen"/>
          <w:sz w:val="20"/>
          <w:lang w:val="ru-RU"/>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xml:space="preserve"> </w:t>
      </w:r>
      <w:r w:rsidRPr="00A71D81">
        <w:rPr>
          <w:rFonts w:ascii="GHEA Grapalat" w:hAnsi="GHEA Grapalat" w:cs="Sylfaen"/>
          <w:sz w:val="20"/>
          <w:lang w:val="ru-RU"/>
        </w:rPr>
        <w:t>ապրանքի</w:t>
      </w:r>
      <w:r w:rsidRPr="00A71D81">
        <w:rPr>
          <w:rFonts w:ascii="GHEA Grapalat" w:hAnsi="GHEA Grapalat" w:cs="Sylfaen"/>
          <w:sz w:val="20"/>
          <w:lang w:val="af-ZA"/>
        </w:rPr>
        <w:t xml:space="preserve"> </w:t>
      </w:r>
      <w:r w:rsidRPr="00A71D81">
        <w:rPr>
          <w:rFonts w:ascii="GHEA Grapalat" w:hAnsi="GHEA Grapalat" w:cs="Sylfaen"/>
          <w:sz w:val="20"/>
          <w:lang w:val="ru-RU"/>
        </w:rPr>
        <w:t>մատակարարման</w:t>
      </w:r>
      <w:r w:rsidRPr="00A71D81">
        <w:rPr>
          <w:rFonts w:ascii="GHEA Grapalat" w:hAnsi="GHEA Grapalat" w:cs="Sylfaen"/>
          <w:sz w:val="20"/>
          <w:lang w:val="af-ZA"/>
        </w:rPr>
        <w:t xml:space="preserve"> </w:t>
      </w:r>
      <w:r w:rsidRPr="00A71D81">
        <w:rPr>
          <w:rFonts w:ascii="GHEA Grapalat" w:hAnsi="GHEA Grapalat" w:cs="Sylfaen"/>
          <w:sz w:val="20"/>
          <w:lang w:val="ru-RU"/>
        </w:rPr>
        <w:t>ժամկետները</w:t>
      </w:r>
      <w:r w:rsidRPr="00A71D81">
        <w:rPr>
          <w:rFonts w:ascii="GHEA Grapalat" w:hAnsi="GHEA Grapalat" w:cs="Sylfaen"/>
          <w:sz w:val="20"/>
          <w:lang w:val="af-ZA"/>
        </w:rPr>
        <w:t xml:space="preserve"> </w:t>
      </w:r>
      <w:r w:rsidRPr="00A71D81">
        <w:rPr>
          <w:rFonts w:ascii="GHEA Grapalat" w:hAnsi="GHEA Grapalat" w:cs="Sylfaen"/>
          <w:sz w:val="20"/>
          <w:lang w:val="ru-RU"/>
        </w:rPr>
        <w:t>երկարաձգելով</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պայմանագրի</w:t>
      </w:r>
      <w:r w:rsidRPr="00A71D81">
        <w:rPr>
          <w:rFonts w:ascii="GHEA Grapalat" w:hAnsi="GHEA Grapalat" w:cs="Sylfaen"/>
          <w:sz w:val="20"/>
          <w:lang w:val="af-ZA"/>
        </w:rPr>
        <w:t xml:space="preserve"> </w:t>
      </w:r>
      <w:r w:rsidRPr="00A71D81">
        <w:rPr>
          <w:rFonts w:ascii="GHEA Grapalat" w:hAnsi="GHEA Grapalat" w:cs="Sylfaen"/>
          <w:sz w:val="20"/>
          <w:lang w:val="ru-RU"/>
        </w:rPr>
        <w:t>կնքման</w:t>
      </w:r>
      <w:r w:rsidRPr="00A71D81">
        <w:rPr>
          <w:rFonts w:ascii="GHEA Grapalat" w:hAnsi="GHEA Grapalat" w:cs="Sylfaen"/>
          <w:sz w:val="20"/>
          <w:lang w:val="af-ZA"/>
        </w:rPr>
        <w:t xml:space="preserve"> </w:t>
      </w:r>
      <w:r w:rsidRPr="00A71D81">
        <w:rPr>
          <w:rFonts w:ascii="GHEA Grapalat" w:hAnsi="GHEA Grapalat" w:cs="Sylfaen"/>
          <w:sz w:val="20"/>
          <w:lang w:val="ru-RU"/>
        </w:rPr>
        <w:t>օրվանից</w:t>
      </w:r>
      <w:r w:rsidRPr="00A71D81">
        <w:rPr>
          <w:rFonts w:ascii="GHEA Grapalat" w:hAnsi="GHEA Grapalat" w:cs="Sylfaen"/>
          <w:sz w:val="20"/>
          <w:lang w:val="af-ZA"/>
        </w:rPr>
        <w:t xml:space="preserve"> </w:t>
      </w:r>
      <w:r w:rsidRPr="00A71D81">
        <w:rPr>
          <w:rFonts w:ascii="GHEA Grapalat" w:hAnsi="GHEA Grapalat" w:cs="Sylfaen"/>
          <w:sz w:val="20"/>
          <w:lang w:val="ru-RU"/>
        </w:rPr>
        <w:t>մինչև</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համաձայնագրի</w:t>
      </w:r>
      <w:r w:rsidRPr="00A71D81">
        <w:rPr>
          <w:rFonts w:ascii="GHEA Grapalat" w:hAnsi="GHEA Grapalat" w:cs="Sylfaen"/>
          <w:sz w:val="20"/>
          <w:lang w:val="af-ZA"/>
        </w:rPr>
        <w:t xml:space="preserve"> </w:t>
      </w:r>
      <w:r w:rsidRPr="00A71D81">
        <w:rPr>
          <w:rFonts w:ascii="GHEA Grapalat" w:hAnsi="GHEA Grapalat" w:cs="Sylfaen"/>
          <w:sz w:val="20"/>
          <w:lang w:val="ru-RU"/>
        </w:rPr>
        <w:t>կնքման</w:t>
      </w:r>
      <w:r w:rsidRPr="00A71D81">
        <w:rPr>
          <w:rFonts w:ascii="GHEA Grapalat" w:hAnsi="GHEA Grapalat" w:cs="Sylfaen"/>
          <w:sz w:val="20"/>
          <w:lang w:val="af-ZA"/>
        </w:rPr>
        <w:t xml:space="preserve"> </w:t>
      </w:r>
      <w:r w:rsidRPr="00A71D81">
        <w:rPr>
          <w:rFonts w:ascii="GHEA Grapalat" w:hAnsi="GHEA Grapalat" w:cs="Sylfaen"/>
          <w:sz w:val="20"/>
          <w:lang w:val="ru-RU"/>
        </w:rPr>
        <w:t>օրն</w:t>
      </w:r>
      <w:r w:rsidRPr="00A71D81">
        <w:rPr>
          <w:rFonts w:ascii="GHEA Grapalat" w:hAnsi="GHEA Grapalat" w:cs="Sylfaen"/>
          <w:sz w:val="20"/>
          <w:lang w:val="af-ZA"/>
        </w:rPr>
        <w:t xml:space="preserve"> </w:t>
      </w:r>
      <w:r w:rsidRPr="00A71D81">
        <w:rPr>
          <w:rFonts w:ascii="GHEA Grapalat" w:hAnsi="GHEA Grapalat" w:cs="Sylfaen"/>
          <w:sz w:val="20"/>
          <w:lang w:val="ru-RU"/>
        </w:rPr>
        <w:t>ընկած</w:t>
      </w:r>
      <w:r w:rsidRPr="00A71D81">
        <w:rPr>
          <w:rFonts w:ascii="GHEA Grapalat" w:hAnsi="GHEA Grapalat" w:cs="Sylfaen"/>
          <w:sz w:val="20"/>
          <w:lang w:val="af-ZA"/>
        </w:rPr>
        <w:t xml:space="preserve"> </w:t>
      </w:r>
      <w:r w:rsidRPr="00A71D81">
        <w:rPr>
          <w:rFonts w:ascii="GHEA Grapalat" w:hAnsi="GHEA Grapalat" w:cs="Sylfaen"/>
          <w:sz w:val="20"/>
          <w:lang w:val="ru-RU"/>
        </w:rPr>
        <w:t>ժամանակահատվածով</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պարբերության</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կնքված</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պայմանագիրը</w:t>
      </w:r>
      <w:r w:rsidRPr="00A71D81">
        <w:rPr>
          <w:rFonts w:ascii="GHEA Grapalat" w:hAnsi="GHEA Grapalat" w:cs="Sylfaen"/>
          <w:sz w:val="20"/>
          <w:lang w:val="af-ZA"/>
        </w:rPr>
        <w:t xml:space="preserve"> </w:t>
      </w:r>
      <w:r w:rsidRPr="00A71D81">
        <w:rPr>
          <w:rFonts w:ascii="GHEA Grapalat" w:hAnsi="GHEA Grapalat" w:cs="Sylfaen"/>
          <w:sz w:val="20"/>
          <w:lang w:val="ru-RU"/>
        </w:rPr>
        <w:t>լուծվում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 xml:space="preserve"> </w:t>
      </w:r>
      <w:r w:rsidRPr="00A71D81">
        <w:rPr>
          <w:rFonts w:ascii="GHEA Grapalat" w:hAnsi="GHEA Grapalat" w:cs="Sylfaen"/>
          <w:sz w:val="20"/>
          <w:lang w:val="ru-RU"/>
        </w:rPr>
        <w:t>կնքելուն</w:t>
      </w:r>
      <w:r w:rsidRPr="00A71D81">
        <w:rPr>
          <w:rFonts w:ascii="GHEA Grapalat" w:hAnsi="GHEA Grapalat" w:cs="Sylfaen"/>
          <w:sz w:val="20"/>
          <w:lang w:val="af-ZA"/>
        </w:rPr>
        <w:t xml:space="preserve"> </w:t>
      </w:r>
      <w:r w:rsidRPr="00A71D81">
        <w:rPr>
          <w:rFonts w:ascii="GHEA Grapalat" w:hAnsi="GHEA Grapalat" w:cs="Sylfaen"/>
          <w:sz w:val="20"/>
          <w:lang w:val="ru-RU"/>
        </w:rPr>
        <w:t>հաջորդող</w:t>
      </w:r>
      <w:r w:rsidRPr="00A71D81">
        <w:rPr>
          <w:rFonts w:ascii="GHEA Grapalat" w:hAnsi="GHEA Grapalat" w:cs="Sylfaen"/>
          <w:sz w:val="20"/>
          <w:lang w:val="af-ZA"/>
        </w:rPr>
        <w:t xml:space="preserve"> </w:t>
      </w:r>
      <w:r w:rsidRPr="00A71D81">
        <w:rPr>
          <w:rFonts w:ascii="GHEA Grapalat" w:hAnsi="GHEA Grapalat" w:cs="Sylfaen"/>
          <w:sz w:val="20"/>
          <w:lang w:val="ru-RU"/>
        </w:rPr>
        <w:t>վաթսուն</w:t>
      </w:r>
      <w:r w:rsidRPr="00A71D81">
        <w:rPr>
          <w:rFonts w:ascii="GHEA Grapalat" w:hAnsi="GHEA Grapalat" w:cs="Sylfaen"/>
          <w:sz w:val="20"/>
          <w:lang w:val="af-ZA"/>
        </w:rPr>
        <w:t xml:space="preserve"> </w:t>
      </w:r>
      <w:r w:rsidRPr="00A71D81">
        <w:rPr>
          <w:rFonts w:ascii="GHEA Grapalat" w:hAnsi="GHEA Grapalat" w:cs="Sylfaen"/>
          <w:sz w:val="20"/>
          <w:lang w:val="ru-RU"/>
        </w:rPr>
        <w:t>օրացուցային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xml:space="preserve"> </w:t>
      </w:r>
      <w:r w:rsidRPr="00A71D81">
        <w:rPr>
          <w:rFonts w:ascii="GHEA Grapalat" w:hAnsi="GHEA Grapalat" w:cs="Sylfaen"/>
          <w:sz w:val="20"/>
          <w:lang w:val="ru-RU"/>
        </w:rPr>
        <w:t>լրացուցիչ</w:t>
      </w:r>
      <w:r w:rsidRPr="00A71D81">
        <w:rPr>
          <w:rFonts w:ascii="GHEA Grapalat" w:hAnsi="GHEA Grapalat" w:cs="Sylfaen"/>
          <w:sz w:val="20"/>
          <w:lang w:val="af-ZA"/>
        </w:rPr>
        <w:t xml:space="preserve"> </w:t>
      </w:r>
      <w:r w:rsidRPr="00A71D81">
        <w:rPr>
          <w:rFonts w:ascii="GHEA Grapalat" w:hAnsi="GHEA Grapalat" w:cs="Sylfaen"/>
          <w:sz w:val="20"/>
          <w:lang w:val="ru-RU"/>
        </w:rPr>
        <w:t>ֆինանսական</w:t>
      </w:r>
      <w:r w:rsidRPr="00A71D81">
        <w:rPr>
          <w:rFonts w:ascii="GHEA Grapalat" w:hAnsi="GHEA Grapalat" w:cs="Sylfaen"/>
          <w:sz w:val="20"/>
          <w:lang w:val="af-ZA"/>
        </w:rPr>
        <w:t xml:space="preserve"> </w:t>
      </w:r>
      <w:r w:rsidRPr="00A71D81">
        <w:rPr>
          <w:rFonts w:ascii="GHEA Grapalat" w:hAnsi="GHEA Grapalat" w:cs="Sylfaen"/>
          <w:sz w:val="20"/>
          <w:lang w:val="ru-RU"/>
        </w:rPr>
        <w:t>միջոցներ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նախատեսվում</w:t>
      </w:r>
      <w:r>
        <w:rPr>
          <w:rFonts w:ascii="Cambria Math" w:hAnsi="Cambria Math" w:cs="Sylfaen"/>
          <w:sz w:val="20"/>
          <w:lang w:val="hy-AM"/>
        </w:rPr>
        <w:t>:</w:t>
      </w:r>
      <w:r w:rsidRPr="006D2E03">
        <w:rPr>
          <w:rFonts w:ascii="GHEA Grapalat" w:hAnsi="GHEA Grapalat" w:cs="Sylfaen"/>
          <w:sz w:val="20"/>
          <w:lang w:val="af-ZA"/>
        </w:rPr>
        <w:t xml:space="preserve"> </w:t>
      </w:r>
    </w:p>
    <w:p w:rsidR="00E07A84" w:rsidRPr="004C6D52" w:rsidRDefault="00E07A84" w:rsidP="00E07A84">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Pr>
          <w:rFonts w:ascii="GHEA Grapalat" w:hAnsi="GHEA Grapalat" w:cs="Sylfaen"/>
          <w:sz w:val="20"/>
          <w:lang w:val="hy-AM"/>
        </w:rPr>
        <w:t>,</w:t>
      </w:r>
    </w:p>
    <w:p w:rsidR="00E07A84" w:rsidRPr="00A71D81" w:rsidRDefault="00E07A84" w:rsidP="00E07A84">
      <w:pPr>
        <w:ind w:firstLine="708"/>
        <w:jc w:val="both"/>
        <w:rPr>
          <w:rFonts w:ascii="GHEA Grapalat" w:hAnsi="GHEA Grapalat" w:cs="Sylfaen"/>
          <w:sz w:val="20"/>
          <w:lang w:val="hy-AM"/>
        </w:rPr>
      </w:pPr>
      <w:r w:rsidRPr="00A71D81">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Pr="00A71D81">
        <w:rPr>
          <w:rFonts w:ascii="GHEA Grapalat" w:hAnsi="GHEA Grapalat" w:cs="Sylfaen"/>
          <w:sz w:val="20"/>
          <w:lang w:val="af-ZA"/>
        </w:rPr>
        <w:t xml:space="preserve"> </w:t>
      </w:r>
      <w:r w:rsidRPr="00A71D81">
        <w:rPr>
          <w:rFonts w:ascii="GHEA Grapalat" w:hAnsi="GHEA Grapalat" w:cs="Sylfaen"/>
          <w:sz w:val="20"/>
          <w:lang w:val="hy-AM"/>
        </w:rPr>
        <w:t>նվազագույն</w:t>
      </w:r>
      <w:r w:rsidRPr="00A71D81">
        <w:rPr>
          <w:rFonts w:ascii="GHEA Grapalat" w:hAnsi="GHEA Grapalat" w:cs="Sylfaen"/>
          <w:sz w:val="20"/>
          <w:lang w:val="af-ZA"/>
        </w:rPr>
        <w:t xml:space="preserve"> </w:t>
      </w:r>
      <w:r w:rsidRPr="00A71D81">
        <w:rPr>
          <w:rFonts w:ascii="GHEA Grapalat" w:hAnsi="GHEA Grapalat" w:cs="Sylfaen"/>
          <w:sz w:val="20"/>
          <w:lang w:val="hy-AM"/>
        </w:rPr>
        <w:t>գները</w:t>
      </w:r>
      <w:r w:rsidRPr="00A71D81">
        <w:rPr>
          <w:rFonts w:ascii="GHEA Grapalat" w:hAnsi="GHEA Grapalat" w:cs="Sylfaen"/>
          <w:sz w:val="20"/>
          <w:lang w:val="af-ZA"/>
        </w:rPr>
        <w:t xml:space="preserve"> </w:t>
      </w:r>
      <w:r w:rsidRPr="00A71D81">
        <w:rPr>
          <w:rFonts w:ascii="GHEA Grapalat" w:hAnsi="GHEA Grapalat" w:cs="Sylfaen"/>
          <w:sz w:val="20"/>
          <w:lang w:val="hy-AM"/>
        </w:rPr>
        <w:t>հավասար</w:t>
      </w:r>
      <w:r w:rsidRPr="00A71D81">
        <w:rPr>
          <w:rFonts w:ascii="GHEA Grapalat" w:hAnsi="GHEA Grapalat" w:cs="Sylfaen"/>
          <w:sz w:val="20"/>
          <w:lang w:val="af-ZA"/>
        </w:rPr>
        <w:t xml:space="preserve"> </w:t>
      </w:r>
      <w:r w:rsidRPr="00A71D81">
        <w:rPr>
          <w:rFonts w:ascii="GHEA Grapalat" w:hAnsi="GHEA Grapalat" w:cs="Sylfaen"/>
          <w:sz w:val="20"/>
          <w:lang w:val="hy-AM"/>
        </w:rPr>
        <w:t>են</w:t>
      </w:r>
      <w:r w:rsidRPr="00A71D81">
        <w:rPr>
          <w:rFonts w:ascii="GHEA Grapalat" w:hAnsi="GHEA Grapalat" w:cs="Sylfaen"/>
          <w:sz w:val="20"/>
          <w:lang w:val="af-ZA"/>
        </w:rPr>
        <w:t xml:space="preserve">, </w:t>
      </w:r>
      <w:r w:rsidRPr="00A71D81">
        <w:rPr>
          <w:rFonts w:ascii="GHEA Grapalat" w:hAnsi="GHEA Grapalat" w:cs="Sylfaen"/>
          <w:sz w:val="20"/>
          <w:lang w:val="hy-AM"/>
        </w:rPr>
        <w:t>գնման</w:t>
      </w:r>
      <w:r w:rsidRPr="00A71D81">
        <w:rPr>
          <w:rFonts w:ascii="GHEA Grapalat" w:hAnsi="GHEA Grapalat" w:cs="Sylfaen"/>
          <w:sz w:val="20"/>
          <w:lang w:val="af-ZA"/>
        </w:rPr>
        <w:t xml:space="preserve"> </w:t>
      </w:r>
      <w:r w:rsidRPr="00A71D81">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hy-AM"/>
        </w:rPr>
        <w:t>Օրենքի</w:t>
      </w:r>
      <w:r w:rsidRPr="00A71D81">
        <w:rPr>
          <w:rFonts w:ascii="GHEA Grapalat" w:hAnsi="GHEA Grapalat" w:cs="Sylfaen"/>
          <w:sz w:val="20"/>
          <w:lang w:val="af-ZA"/>
        </w:rPr>
        <w:t xml:space="preserve"> 37-</w:t>
      </w:r>
      <w:r w:rsidRPr="00A71D81">
        <w:rPr>
          <w:rFonts w:ascii="GHEA Grapalat" w:hAnsi="GHEA Grapalat" w:cs="Sylfaen"/>
          <w:sz w:val="20"/>
          <w:lang w:val="hy-AM"/>
        </w:rPr>
        <w:t>րդ</w:t>
      </w:r>
      <w:r w:rsidRPr="00A71D81">
        <w:rPr>
          <w:rFonts w:ascii="GHEA Grapalat" w:hAnsi="GHEA Grapalat" w:cs="Sylfaen"/>
          <w:sz w:val="20"/>
          <w:lang w:val="af-ZA"/>
        </w:rPr>
        <w:t xml:space="preserve"> </w:t>
      </w:r>
      <w:r w:rsidRPr="00A71D81">
        <w:rPr>
          <w:rFonts w:ascii="GHEA Grapalat" w:hAnsi="GHEA Grapalat" w:cs="Sylfaen"/>
          <w:sz w:val="20"/>
          <w:lang w:val="hy-AM"/>
        </w:rPr>
        <w:t>հոդվածի</w:t>
      </w:r>
      <w:r w:rsidRPr="00A71D81">
        <w:rPr>
          <w:rFonts w:ascii="GHEA Grapalat" w:hAnsi="GHEA Grapalat" w:cs="Sylfaen"/>
          <w:sz w:val="20"/>
          <w:lang w:val="af-ZA"/>
        </w:rPr>
        <w:t xml:space="preserve"> 1-</w:t>
      </w:r>
      <w:r w:rsidRPr="00A71D81">
        <w:rPr>
          <w:rFonts w:ascii="GHEA Grapalat" w:hAnsi="GHEA Grapalat" w:cs="Sylfaen"/>
          <w:sz w:val="20"/>
          <w:lang w:val="hy-AM"/>
        </w:rPr>
        <w:t>ին</w:t>
      </w:r>
      <w:r w:rsidRPr="00A71D81">
        <w:rPr>
          <w:rFonts w:ascii="GHEA Grapalat" w:hAnsi="GHEA Grapalat" w:cs="Sylfaen"/>
          <w:sz w:val="20"/>
          <w:lang w:val="af-ZA"/>
        </w:rPr>
        <w:t xml:space="preserve"> </w:t>
      </w:r>
      <w:r w:rsidRPr="00A71D81">
        <w:rPr>
          <w:rFonts w:ascii="GHEA Grapalat" w:hAnsi="GHEA Grapalat" w:cs="Sylfaen"/>
          <w:sz w:val="20"/>
          <w:lang w:val="hy-AM"/>
        </w:rPr>
        <w:t>մասի</w:t>
      </w:r>
      <w:r w:rsidRPr="00A71D81">
        <w:rPr>
          <w:rFonts w:ascii="GHEA Grapalat" w:hAnsi="GHEA Grapalat" w:cs="Sylfaen"/>
          <w:sz w:val="20"/>
          <w:lang w:val="af-ZA"/>
        </w:rPr>
        <w:t xml:space="preserve"> 1-</w:t>
      </w:r>
      <w:r w:rsidRPr="00A71D81">
        <w:rPr>
          <w:rFonts w:ascii="GHEA Grapalat" w:hAnsi="GHEA Grapalat" w:cs="Sylfaen"/>
          <w:sz w:val="20"/>
          <w:lang w:val="hy-AM"/>
        </w:rPr>
        <w:t>ին</w:t>
      </w:r>
      <w:r w:rsidRPr="00A71D81">
        <w:rPr>
          <w:rFonts w:ascii="GHEA Grapalat" w:hAnsi="GHEA Grapalat" w:cs="Sylfaen"/>
          <w:sz w:val="20"/>
          <w:lang w:val="af-ZA"/>
        </w:rPr>
        <w:t xml:space="preserve"> </w:t>
      </w:r>
      <w:r w:rsidRPr="00A71D81">
        <w:rPr>
          <w:rFonts w:ascii="GHEA Grapalat" w:hAnsi="GHEA Grapalat" w:cs="Sylfaen"/>
          <w:sz w:val="20"/>
          <w:lang w:val="hy-AM"/>
        </w:rPr>
        <w:t>կետի</w:t>
      </w:r>
      <w:r w:rsidRPr="00A71D81">
        <w:rPr>
          <w:rFonts w:ascii="GHEA Grapalat" w:hAnsi="GHEA Grapalat" w:cs="Sylfaen"/>
          <w:sz w:val="20"/>
          <w:lang w:val="af-ZA"/>
        </w:rPr>
        <w:t xml:space="preserve"> </w:t>
      </w:r>
      <w:r w:rsidRPr="00A71D81">
        <w:rPr>
          <w:rFonts w:ascii="GHEA Grapalat" w:hAnsi="GHEA Grapalat" w:cs="Sylfaen"/>
          <w:sz w:val="20"/>
          <w:lang w:val="hy-AM"/>
        </w:rPr>
        <w:t>հիման</w:t>
      </w:r>
      <w:r w:rsidRPr="00A71D81">
        <w:rPr>
          <w:rFonts w:ascii="GHEA Grapalat" w:hAnsi="GHEA Grapalat" w:cs="Sylfaen"/>
          <w:sz w:val="20"/>
          <w:lang w:val="af-ZA"/>
        </w:rPr>
        <w:t xml:space="preserve"> </w:t>
      </w:r>
      <w:r w:rsidRPr="00A71D81">
        <w:rPr>
          <w:rFonts w:ascii="GHEA Grapalat" w:hAnsi="GHEA Grapalat" w:cs="Sylfaen"/>
          <w:sz w:val="20"/>
          <w:lang w:val="hy-AM"/>
        </w:rPr>
        <w:t>վրա</w:t>
      </w:r>
      <w:r w:rsidRPr="00A71D81">
        <w:rPr>
          <w:rFonts w:ascii="GHEA Grapalat" w:hAnsi="GHEA Grapalat" w:cs="Sylfaen"/>
          <w:sz w:val="20"/>
          <w:lang w:val="af-ZA"/>
        </w:rPr>
        <w:t xml:space="preserve"> </w:t>
      </w:r>
      <w:r w:rsidRPr="00A71D81">
        <w:rPr>
          <w:rFonts w:ascii="GHEA Grapalat" w:hAnsi="GHEA Grapalat" w:cs="Sylfaen"/>
          <w:sz w:val="20"/>
          <w:lang w:val="hy-AM"/>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Pr="00A71D81">
        <w:rPr>
          <w:rFonts w:ascii="GHEA Grapalat" w:hAnsi="GHEA Grapalat" w:cs="Sylfaen"/>
          <w:sz w:val="20"/>
          <w:lang w:val="hy-AM"/>
        </w:rPr>
        <w:t>չկայացած, բացառությամբ սույն ենթակետի «զ» պարբերությամբ նախատեսված դեպքի:</w:t>
      </w:r>
    </w:p>
    <w:p w:rsidR="00E07A84" w:rsidRPr="00A71D81" w:rsidRDefault="00E07A84" w:rsidP="00E07A84">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71D81">
        <w:rPr>
          <w:rFonts w:ascii="GHEA Grapalat" w:hAnsi="GHEA Grapalat"/>
          <w:sz w:val="20"/>
          <w:szCs w:val="20"/>
          <w:lang w:val="hy-AM" w:eastAsia="x-none"/>
        </w:rPr>
        <w:t xml:space="preserve"> </w:t>
      </w:r>
      <w:r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71D81">
        <w:rPr>
          <w:rFonts w:ascii="GHEA Grapalat" w:hAnsi="GHEA Grapalat"/>
          <w:sz w:val="20"/>
          <w:szCs w:val="20"/>
          <w:lang w:val="hy-AM" w:eastAsia="x-none"/>
        </w:rPr>
        <w:t xml:space="preserve">հայտում ներառված </w:t>
      </w:r>
      <w:r w:rsidRPr="00A71D81">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71D81">
        <w:rPr>
          <w:rFonts w:ascii="GHEA Grapalat" w:hAnsi="GHEA Grapalat"/>
          <w:sz w:val="20"/>
          <w:szCs w:val="20"/>
          <w:lang w:val="hy-AM" w:eastAsia="x-none"/>
        </w:rPr>
        <w:t>:</w:t>
      </w:r>
    </w:p>
    <w:p w:rsidR="00E07A84" w:rsidRPr="00A71D81" w:rsidRDefault="00E07A84" w:rsidP="00E07A84">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Եթե հայտերի բացման</w:t>
      </w:r>
      <w:r w:rsidRPr="00A71D81">
        <w:rPr>
          <w:rFonts w:ascii="GHEA Grapalat" w:hAnsi="GHEA Grapalat"/>
          <w:sz w:val="20"/>
          <w:lang w:val="hy-AM" w:eastAsia="x-none"/>
        </w:rPr>
        <w:t xml:space="preserve"> և գնահատման</w:t>
      </w:r>
      <w:r w:rsidRPr="00A71D81">
        <w:rPr>
          <w:rFonts w:ascii="GHEA Grapalat" w:hAnsi="GHEA Grapalat"/>
          <w:sz w:val="20"/>
          <w:lang w:val="af-ZA" w:eastAsia="x-none"/>
        </w:rPr>
        <w:t xml:space="preserve"> նիստի 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իրականացված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արդյուն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hy-AM" w:eastAsia="en-US"/>
        </w:rPr>
        <w:t>քում</w:t>
      </w:r>
      <w:r w:rsidRPr="00A71D81">
        <w:rPr>
          <w:rFonts w:ascii="GHEA Grapalat" w:hAnsi="GHEA Grapalat" w:cs="Sylfaen"/>
          <w:sz w:val="20"/>
          <w:szCs w:val="24"/>
          <w:lang w:val="af-ZA" w:eastAsia="en-US"/>
        </w:rPr>
        <w:t xml:space="preserve"> մասնակցի </w:t>
      </w:r>
      <w:r w:rsidRPr="00A71D81">
        <w:rPr>
          <w:rFonts w:ascii="GHEA Grapalat" w:hAnsi="GHEA Grapalat" w:cs="Sylfaen"/>
          <w:sz w:val="20"/>
          <w:szCs w:val="24"/>
          <w:lang w:val="hy-AM" w:eastAsia="en-US"/>
        </w:rPr>
        <w:t>հայտում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արձանագրվում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հրավերի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պահանջների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նկատմամբ,ապա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հանձնաժողովը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օրով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կասեցնում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իսկ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նույն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օրը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դրա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մասին</w:t>
      </w:r>
      <w:r w:rsidRPr="00A71D81">
        <w:rPr>
          <w:rFonts w:ascii="GHEA Grapalat" w:hAnsi="GHEA Grapalat" w:cs="Sylfaen"/>
          <w:sz w:val="20"/>
          <w:szCs w:val="24"/>
          <w:lang w:val="af-ZA" w:eastAsia="en-US"/>
        </w:rPr>
        <w:t xml:space="preserve"> էլեկտրոնային եղանակով </w:t>
      </w:r>
      <w:r w:rsidRPr="00A71D81">
        <w:rPr>
          <w:rFonts w:ascii="GHEA Grapalat" w:hAnsi="GHEA Grapalat" w:cs="Sylfaen"/>
          <w:sz w:val="20"/>
          <w:szCs w:val="24"/>
          <w:lang w:val="hy-AM" w:eastAsia="en-US"/>
        </w:rPr>
        <w:t>տեղեկացնում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hy-AM" w:eastAsia="en-US"/>
        </w:rPr>
        <w:t>ասնակցին՝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առաջարկելով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կասեցման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ավարտը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շտկել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անհամապատասխանությունը</w:t>
      </w:r>
      <w:r w:rsidRPr="00A71D81">
        <w:rPr>
          <w:rFonts w:ascii="GHEA Grapalat" w:hAnsi="GHEA Grapalat" w:cs="Sylfaen"/>
          <w:sz w:val="20"/>
          <w:szCs w:val="24"/>
          <w:lang w:val="af-ZA" w:eastAsia="en-US"/>
        </w:rPr>
        <w:t>:</w:t>
      </w:r>
    </w:p>
    <w:p w:rsidR="00E07A84" w:rsidRPr="00A71D81" w:rsidRDefault="00E07A84" w:rsidP="00E07A84">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E07A84" w:rsidRPr="00A71D81" w:rsidRDefault="00E07A84" w:rsidP="00E07A84">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 xml:space="preserve">8.9 </w:t>
      </w:r>
      <w:r w:rsidRPr="00A71D81">
        <w:rPr>
          <w:rFonts w:ascii="GHEA Grapalat" w:hAnsi="GHEA Grapalat" w:cs="Sylfaen"/>
          <w:sz w:val="20"/>
          <w:szCs w:val="24"/>
          <w:lang w:val="hy-AM"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հրավերի</w:t>
      </w:r>
      <w:r w:rsidRPr="00A71D81">
        <w:rPr>
          <w:rFonts w:ascii="GHEA Grapalat" w:hAnsi="GHEA Grapalat" w:cs="Sylfaen"/>
          <w:sz w:val="20"/>
          <w:szCs w:val="24"/>
          <w:lang w:val="af-ZA" w:eastAsia="en-US"/>
        </w:rPr>
        <w:t xml:space="preserve"> 8.8-</w:t>
      </w:r>
      <w:r w:rsidRPr="00A71D81">
        <w:rPr>
          <w:rFonts w:ascii="GHEA Grapalat" w:hAnsi="GHEA Grapalat" w:cs="Sylfaen"/>
          <w:sz w:val="20"/>
          <w:szCs w:val="24"/>
          <w:lang w:val="hy-AM" w:eastAsia="en-US"/>
        </w:rPr>
        <w:t>րդ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կետով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ժամկետում</w:t>
      </w:r>
      <w:r w:rsidRPr="00A71D81">
        <w:rPr>
          <w:rFonts w:ascii="GHEA Grapalat" w:hAnsi="GHEA Grapalat" w:cs="Sylfaen"/>
          <w:sz w:val="20"/>
          <w:szCs w:val="24"/>
          <w:lang w:val="af-ZA" w:eastAsia="en-US"/>
        </w:rPr>
        <w:t xml:space="preserve"> մ</w:t>
      </w:r>
      <w:r w:rsidRPr="00A71D81">
        <w:rPr>
          <w:rFonts w:ascii="GHEA Grapalat" w:hAnsi="GHEA Grapalat" w:cs="Sylfaen"/>
          <w:sz w:val="20"/>
          <w:szCs w:val="24"/>
          <w:lang w:val="hy-AM"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շտկում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արձանագրված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անհամապատասխանությունը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ապա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վերջինիս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հայտը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դեպքում տվյալ մասնակցի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հայտը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գնահատվում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անբավարար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մերժվում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է, իսկ ընտրված մասնակից է ճանաչվում հաջորդող տեղ զբաղեցրած մասնակիցը:</w:t>
      </w:r>
    </w:p>
    <w:p w:rsidR="00E07A84" w:rsidRPr="00F40755"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Pr="00A71D81">
        <w:rPr>
          <w:rFonts w:ascii="GHEA Grapalat" w:hAnsi="GHEA Grapalat" w:cs="Sylfaen"/>
          <w:szCs w:val="24"/>
          <w:lang w:val="hy-AM"/>
        </w:rPr>
        <w:t>10</w:t>
      </w:r>
      <w:r w:rsidRPr="00A71D81">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F40755">
        <w:rPr>
          <w:rFonts w:ascii="GHEA Grapalat" w:hAnsi="GHEA Grapalat" w:cs="Sylfaen"/>
          <w:szCs w:val="24"/>
          <w:lang w:val="hy-AM"/>
        </w:rPr>
        <w:t>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lastRenderedPageBreak/>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8.11 </w:t>
      </w:r>
      <w:r w:rsidRPr="00A71D81">
        <w:rPr>
          <w:rFonts w:ascii="GHEA Grapalat" w:hAnsi="GHEA Grapalat" w:cs="Sylfaen"/>
          <w:szCs w:val="24"/>
          <w:lang w:val="es-ES"/>
        </w:rPr>
        <w:t>Հայտերը բացվելուց և գնահատվելուց  հետո կազմվում է արձանագրություն`</w:t>
      </w:r>
      <w:r w:rsidRPr="00A71D81">
        <w:rPr>
          <w:rFonts w:ascii="GHEA Grapalat" w:hAnsi="GHEA Grapalat" w:cs="Sylfaen"/>
        </w:rPr>
        <w:t xml:space="preserve"> գնումների մասին ՀՀ օրենսդրությամբ սահմանված կարգով</w:t>
      </w:r>
      <w:r w:rsidRPr="00A71D81">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71D81">
        <w:rPr>
          <w:rFonts w:ascii="GHEA Grapalat" w:hAnsi="GHEA Grapalat" w:cs="Sylfaen"/>
          <w:szCs w:val="24"/>
          <w:lang w:val="hy-AM"/>
        </w:rPr>
        <w:t>Արձանագրությունն</w:t>
      </w:r>
      <w:r w:rsidRPr="00A71D81">
        <w:rPr>
          <w:rFonts w:ascii="GHEA Grapalat" w:hAnsi="GHEA Grapalat" w:cs="Sylfaen"/>
          <w:szCs w:val="24"/>
        </w:rPr>
        <w:t xml:space="preserve"> </w:t>
      </w:r>
      <w:r w:rsidRPr="00A71D81">
        <w:rPr>
          <w:rFonts w:ascii="GHEA Grapalat" w:hAnsi="GHEA Grapalat" w:cs="Sylfaen"/>
          <w:szCs w:val="24"/>
          <w:lang w:val="hy-AM"/>
        </w:rPr>
        <w:t>ստորագրում</w:t>
      </w:r>
      <w:r w:rsidRPr="00A71D81">
        <w:rPr>
          <w:rFonts w:ascii="GHEA Grapalat" w:hAnsi="GHEA Grapalat" w:cs="Sylfaen"/>
          <w:szCs w:val="24"/>
        </w:rPr>
        <w:t xml:space="preserve"> </w:t>
      </w:r>
      <w:r w:rsidRPr="00A71D81">
        <w:rPr>
          <w:rFonts w:ascii="GHEA Grapalat" w:hAnsi="GHEA Grapalat" w:cs="Sylfaen"/>
          <w:szCs w:val="24"/>
          <w:lang w:val="hy-AM"/>
        </w:rPr>
        <w:t>են</w:t>
      </w:r>
      <w:r w:rsidRPr="00A71D81">
        <w:rPr>
          <w:rFonts w:ascii="GHEA Grapalat" w:hAnsi="GHEA Grapalat" w:cs="Sylfaen"/>
          <w:szCs w:val="24"/>
        </w:rPr>
        <w:t xml:space="preserve"> </w:t>
      </w:r>
      <w:r w:rsidRPr="00A71D81">
        <w:rPr>
          <w:rFonts w:ascii="GHEA Grapalat" w:hAnsi="GHEA Grapalat" w:cs="Sylfaen"/>
          <w:szCs w:val="24"/>
          <w:lang w:val="hy-AM"/>
        </w:rPr>
        <w:t>հանձնաժողովի</w:t>
      </w:r>
      <w:r w:rsidRPr="00A71D81">
        <w:rPr>
          <w:rFonts w:ascii="GHEA Grapalat" w:hAnsi="GHEA Grapalat" w:cs="Sylfaen"/>
          <w:szCs w:val="24"/>
        </w:rPr>
        <w:t xml:space="preserve"> </w:t>
      </w:r>
      <w:r w:rsidRPr="00A71D81">
        <w:rPr>
          <w:rFonts w:ascii="GHEA Grapalat" w:hAnsi="GHEA Grapalat" w:cs="Sylfaen"/>
          <w:szCs w:val="24"/>
          <w:lang w:val="hy-AM"/>
        </w:rPr>
        <w:t>նիստին</w:t>
      </w:r>
      <w:r w:rsidRPr="00A71D81">
        <w:rPr>
          <w:rFonts w:ascii="GHEA Grapalat" w:hAnsi="GHEA Grapalat" w:cs="Sylfaen"/>
          <w:szCs w:val="24"/>
        </w:rPr>
        <w:t xml:space="preserve"> </w:t>
      </w:r>
      <w:r w:rsidRPr="00A71D81">
        <w:rPr>
          <w:rFonts w:ascii="GHEA Grapalat" w:hAnsi="GHEA Grapalat" w:cs="Sylfaen"/>
          <w:szCs w:val="24"/>
          <w:lang w:val="hy-AM"/>
        </w:rPr>
        <w:t>ներկա</w:t>
      </w:r>
      <w:r w:rsidRPr="00A71D81">
        <w:rPr>
          <w:rFonts w:ascii="GHEA Grapalat" w:hAnsi="GHEA Grapalat" w:cs="Sylfaen"/>
          <w:szCs w:val="24"/>
        </w:rPr>
        <w:t xml:space="preserve"> </w:t>
      </w:r>
      <w:r w:rsidRPr="00A71D81">
        <w:rPr>
          <w:rFonts w:ascii="GHEA Grapalat" w:hAnsi="GHEA Grapalat" w:cs="Sylfaen"/>
          <w:szCs w:val="24"/>
          <w:lang w:val="hy-AM"/>
        </w:rPr>
        <w:t>անդամները։</w:t>
      </w:r>
    </w:p>
    <w:p w:rsidR="00E07A84" w:rsidRPr="00A71D81" w:rsidRDefault="00E07A84" w:rsidP="00E07A8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8.12 </w:t>
      </w:r>
      <w:r w:rsidRPr="00A71D81">
        <w:rPr>
          <w:rFonts w:ascii="GHEA Grapalat" w:hAnsi="GHEA Grapalat" w:cs="Sylfaen"/>
          <w:szCs w:val="24"/>
        </w:rPr>
        <w:t xml:space="preserve"> Հանձնաժողովի քարտուղարը հայտերի բացման</w:t>
      </w:r>
      <w:r w:rsidRPr="00A71D81">
        <w:rPr>
          <w:rFonts w:ascii="GHEA Grapalat" w:hAnsi="GHEA Grapalat" w:cs="Sylfaen"/>
          <w:szCs w:val="24"/>
          <w:lang w:val="hy-AM"/>
        </w:rPr>
        <w:t xml:space="preserve"> և գնահատման</w:t>
      </w:r>
      <w:r w:rsidRPr="00A71D81">
        <w:rPr>
          <w:rFonts w:ascii="GHEA Grapalat" w:hAnsi="GHEA Grapalat" w:cs="Sylfaen"/>
          <w:szCs w:val="24"/>
        </w:rPr>
        <w:t xml:space="preserve"> նիստի ավարտից հետո ոչ ուշ քան</w:t>
      </w:r>
      <w:r w:rsidRPr="00A71D81">
        <w:rPr>
          <w:rFonts w:ascii="GHEA Grapalat" w:hAnsi="GHEA Grapalat" w:cs="Arial"/>
          <w:spacing w:val="-8"/>
          <w:sz w:val="24"/>
          <w:szCs w:val="24"/>
        </w:rPr>
        <w:t xml:space="preserve"> </w:t>
      </w:r>
      <w:r w:rsidRPr="00A71D81">
        <w:rPr>
          <w:rFonts w:ascii="GHEA Grapalat" w:hAnsi="GHEA Grapalat" w:cs="Sylfaen"/>
          <w:szCs w:val="24"/>
        </w:rPr>
        <w:t xml:space="preserve">հաջորդող աշխատանքային օրը` </w:t>
      </w:r>
    </w:p>
    <w:p w:rsidR="00E07A84" w:rsidRPr="006D2E03" w:rsidRDefault="00E07A84" w:rsidP="00E07A84">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E07A84" w:rsidRPr="006D2E03" w:rsidRDefault="00E07A84" w:rsidP="00E07A84">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E07A84" w:rsidRPr="006D2E03" w:rsidRDefault="00E07A84" w:rsidP="00E07A84">
      <w:pPr>
        <w:ind w:firstLine="375"/>
        <w:jc w:val="both"/>
        <w:rPr>
          <w:rFonts w:ascii="GHEA Grapalat" w:hAnsi="GHEA Grapalat" w:cs="Sylfaen"/>
          <w:sz w:val="20"/>
          <w:lang w:val="hy-AM"/>
        </w:rPr>
      </w:pPr>
      <w:r w:rsidRPr="006D2E03">
        <w:rPr>
          <w:rFonts w:ascii="GHEA Grapalat" w:hAnsi="GHEA Grapalat"/>
          <w:lang w:val="af-ZA"/>
        </w:rPr>
        <w:tab/>
      </w:r>
      <w:r w:rsidRPr="006D2E03">
        <w:rPr>
          <w:rFonts w:ascii="GHEA Grapalat" w:hAnsi="GHEA Grapalat" w:cs="Sylfaen"/>
          <w:sz w:val="20"/>
          <w:lang w:val="af-ZA"/>
        </w:rPr>
        <w:t xml:space="preserve">8.13 </w:t>
      </w:r>
      <w:r w:rsidRPr="006D2E03">
        <w:rPr>
          <w:rFonts w:ascii="GHEA Grapalat" w:hAnsi="GHEA Grapalat" w:cs="Sylfaen"/>
          <w:sz w:val="20"/>
        </w:rPr>
        <w:t>Օրենքի</w:t>
      </w:r>
      <w:r w:rsidRPr="006D2E03">
        <w:rPr>
          <w:rFonts w:ascii="GHEA Grapalat" w:hAnsi="GHEA Grapalat" w:cs="Sylfaen"/>
          <w:sz w:val="20"/>
          <w:lang w:val="af-ZA"/>
        </w:rPr>
        <w:t xml:space="preserve"> 6-</w:t>
      </w:r>
      <w:r w:rsidRPr="006D2E03">
        <w:rPr>
          <w:rFonts w:ascii="GHEA Grapalat" w:hAnsi="GHEA Grapalat" w:cs="Sylfaen"/>
          <w:sz w:val="20"/>
        </w:rPr>
        <w:t>րդ</w:t>
      </w:r>
      <w:r w:rsidRPr="006D2E03">
        <w:rPr>
          <w:rFonts w:ascii="GHEA Grapalat" w:hAnsi="GHEA Grapalat" w:cs="Sylfaen"/>
          <w:sz w:val="20"/>
          <w:lang w:val="af-ZA"/>
        </w:rPr>
        <w:t xml:space="preserve"> </w:t>
      </w:r>
      <w:r w:rsidRPr="006D2E03">
        <w:rPr>
          <w:rFonts w:ascii="GHEA Grapalat" w:hAnsi="GHEA Grapalat" w:cs="Sylfaen"/>
          <w:sz w:val="20"/>
        </w:rPr>
        <w:t>հոդվածի</w:t>
      </w:r>
      <w:r w:rsidRPr="006D2E03">
        <w:rPr>
          <w:rFonts w:ascii="GHEA Grapalat" w:hAnsi="GHEA Grapalat" w:cs="Sylfaen"/>
          <w:sz w:val="20"/>
          <w:lang w:val="af-ZA"/>
        </w:rPr>
        <w:t xml:space="preserve"> 1-</w:t>
      </w:r>
      <w:r w:rsidRPr="006D2E03">
        <w:rPr>
          <w:rFonts w:ascii="GHEA Grapalat" w:hAnsi="GHEA Grapalat" w:cs="Sylfaen"/>
          <w:sz w:val="20"/>
        </w:rPr>
        <w:t>ին</w:t>
      </w:r>
      <w:r w:rsidRPr="006D2E03">
        <w:rPr>
          <w:rFonts w:ascii="GHEA Grapalat" w:hAnsi="GHEA Grapalat" w:cs="Sylfaen"/>
          <w:sz w:val="20"/>
          <w:lang w:val="af-ZA"/>
        </w:rPr>
        <w:t xml:space="preserve"> </w:t>
      </w:r>
      <w:r w:rsidRPr="006D2E03">
        <w:rPr>
          <w:rFonts w:ascii="GHEA Grapalat" w:hAnsi="GHEA Grapalat" w:cs="Sylfaen"/>
          <w:sz w:val="20"/>
        </w:rPr>
        <w:t>մասի</w:t>
      </w:r>
      <w:r w:rsidRPr="006D2E03">
        <w:rPr>
          <w:rFonts w:ascii="GHEA Grapalat" w:hAnsi="GHEA Grapalat" w:cs="Sylfaen"/>
          <w:sz w:val="20"/>
          <w:lang w:val="af-ZA"/>
        </w:rPr>
        <w:t xml:space="preserve"> 6-</w:t>
      </w:r>
      <w:r w:rsidRPr="006D2E03">
        <w:rPr>
          <w:rFonts w:ascii="GHEA Grapalat" w:hAnsi="GHEA Grapalat" w:cs="Sylfaen"/>
          <w:sz w:val="20"/>
        </w:rPr>
        <w:t>րդ</w:t>
      </w:r>
      <w:r w:rsidRPr="006D2E03">
        <w:rPr>
          <w:rFonts w:ascii="GHEA Grapalat" w:hAnsi="GHEA Grapalat" w:cs="Sylfaen"/>
          <w:sz w:val="20"/>
          <w:lang w:val="af-ZA"/>
        </w:rPr>
        <w:t xml:space="preserve"> </w:t>
      </w:r>
      <w:r w:rsidRPr="006D2E03">
        <w:rPr>
          <w:rFonts w:ascii="GHEA Grapalat" w:hAnsi="GHEA Grapalat" w:cs="Sylfaen"/>
          <w:sz w:val="20"/>
        </w:rPr>
        <w:t>կետով</w:t>
      </w:r>
      <w:r w:rsidRPr="006D2E03">
        <w:rPr>
          <w:rFonts w:ascii="GHEA Grapalat" w:hAnsi="GHEA Grapalat" w:cs="Sylfaen"/>
          <w:sz w:val="20"/>
          <w:lang w:val="af-ZA"/>
        </w:rPr>
        <w:t xml:space="preserve"> </w:t>
      </w:r>
      <w:r w:rsidRPr="006D2E03">
        <w:rPr>
          <w:rFonts w:ascii="GHEA Grapalat" w:hAnsi="GHEA Grapalat" w:cs="Sylfaen"/>
          <w:sz w:val="20"/>
        </w:rPr>
        <w:t>նախատեսված</w:t>
      </w:r>
      <w:r w:rsidRPr="006D2E03">
        <w:rPr>
          <w:rFonts w:ascii="GHEA Grapalat" w:hAnsi="GHEA Grapalat" w:cs="Sylfaen"/>
          <w:sz w:val="20"/>
          <w:lang w:val="af-ZA"/>
        </w:rPr>
        <w:t xml:space="preserve"> </w:t>
      </w:r>
      <w:r w:rsidRPr="006D2E03">
        <w:rPr>
          <w:rFonts w:ascii="GHEA Grapalat" w:hAnsi="GHEA Grapalat" w:cs="Sylfaen"/>
          <w:sz w:val="20"/>
        </w:rPr>
        <w:t>հիմքերն</w:t>
      </w:r>
      <w:r w:rsidRPr="006D2E03">
        <w:rPr>
          <w:rFonts w:ascii="GHEA Grapalat" w:hAnsi="GHEA Grapalat" w:cs="Sylfaen"/>
          <w:sz w:val="20"/>
          <w:lang w:val="af-ZA"/>
        </w:rPr>
        <w:t xml:space="preserve"> </w:t>
      </w:r>
      <w:r w:rsidRPr="006D2E03">
        <w:rPr>
          <w:rFonts w:ascii="GHEA Grapalat" w:hAnsi="GHEA Grapalat" w:cs="Sylfaen"/>
          <w:sz w:val="20"/>
        </w:rPr>
        <w:t>ի</w:t>
      </w:r>
      <w:r w:rsidRPr="006D2E03">
        <w:rPr>
          <w:rFonts w:ascii="GHEA Grapalat" w:hAnsi="GHEA Grapalat" w:cs="Sylfaen"/>
          <w:sz w:val="20"/>
          <w:lang w:val="af-ZA"/>
        </w:rPr>
        <w:t xml:space="preserve"> </w:t>
      </w:r>
      <w:r w:rsidRPr="006D2E03">
        <w:rPr>
          <w:rFonts w:ascii="GHEA Grapalat" w:hAnsi="GHEA Grapalat" w:cs="Sylfaen"/>
          <w:sz w:val="20"/>
        </w:rPr>
        <w:t>հայտ</w:t>
      </w:r>
      <w:r w:rsidRPr="006D2E03">
        <w:rPr>
          <w:rFonts w:ascii="GHEA Grapalat" w:hAnsi="GHEA Grapalat" w:cs="Sylfaen"/>
          <w:sz w:val="20"/>
          <w:lang w:val="af-ZA"/>
        </w:rPr>
        <w:t xml:space="preserve"> </w:t>
      </w:r>
      <w:r w:rsidRPr="006D2E03">
        <w:rPr>
          <w:rFonts w:ascii="GHEA Grapalat" w:hAnsi="GHEA Grapalat" w:cs="Sylfaen"/>
          <w:sz w:val="20"/>
        </w:rPr>
        <w:t>գալու</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ղեկավարի</w:t>
      </w:r>
      <w:r w:rsidRPr="006D2E03">
        <w:rPr>
          <w:rFonts w:ascii="GHEA Grapalat" w:hAnsi="GHEA Grapalat" w:cs="Sylfaen"/>
          <w:sz w:val="20"/>
          <w:lang w:val="af-ZA"/>
        </w:rPr>
        <w:t xml:space="preserve"> </w:t>
      </w:r>
      <w:r w:rsidRPr="006D2E03">
        <w:rPr>
          <w:rFonts w:ascii="GHEA Grapalat" w:hAnsi="GHEA Grapalat" w:cs="Sylfaen"/>
          <w:sz w:val="20"/>
          <w:lang w:val="ru-RU"/>
        </w:rPr>
        <w:t>պատճառաբանված</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հիման</w:t>
      </w:r>
      <w:r w:rsidRPr="006D2E03">
        <w:rPr>
          <w:rFonts w:ascii="GHEA Grapalat" w:hAnsi="GHEA Grapalat" w:cs="Sylfaen"/>
          <w:sz w:val="20"/>
          <w:lang w:val="af-ZA"/>
        </w:rPr>
        <w:t xml:space="preserve"> </w:t>
      </w:r>
      <w:r w:rsidRPr="006D2E03">
        <w:rPr>
          <w:rFonts w:ascii="GHEA Grapalat" w:hAnsi="GHEA Grapalat" w:cs="Sylfaen"/>
          <w:sz w:val="20"/>
          <w:lang w:val="ru-RU"/>
        </w:rPr>
        <w:t>վրա</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Ընդ</w:t>
      </w:r>
      <w:r w:rsidRPr="006D2E03">
        <w:rPr>
          <w:rFonts w:ascii="GHEA Grapalat" w:hAnsi="GHEA Grapalat" w:cs="Sylfaen"/>
          <w:sz w:val="20"/>
          <w:lang w:val="af-ZA"/>
        </w:rPr>
        <w:t xml:space="preserve"> </w:t>
      </w:r>
      <w:r w:rsidRPr="006D2E03">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E07A84" w:rsidRPr="006D2E03" w:rsidRDefault="00E07A84" w:rsidP="00E07A84">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E07A84" w:rsidRPr="006D2E03" w:rsidRDefault="00E07A84" w:rsidP="00E07A84">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E07A84" w:rsidRPr="006D2E03" w:rsidRDefault="00E07A84" w:rsidP="00E07A84">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rsidR="00E07A84" w:rsidRPr="006D2E03" w:rsidRDefault="00E07A84" w:rsidP="00E07A84">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w:t>
      </w:r>
      <w:r w:rsidRPr="006D2E03">
        <w:rPr>
          <w:rFonts w:ascii="GHEA Grapalat" w:hAnsi="GHEA Grapalat"/>
          <w:color w:val="000000"/>
          <w:sz w:val="20"/>
          <w:szCs w:val="20"/>
        </w:rPr>
        <w:t>Ե</w:t>
      </w:r>
      <w:r w:rsidRPr="006D2E03">
        <w:rPr>
          <w:rFonts w:ascii="GHEA Grapalat" w:hAnsi="GHEA Grapalat"/>
          <w:color w:val="000000"/>
          <w:sz w:val="20"/>
          <w:szCs w:val="20"/>
          <w:lang w:val="hy-AM"/>
        </w:rPr>
        <w:t>թե մասնակից</w:t>
      </w:r>
      <w:r w:rsidRPr="006D2E03">
        <w:rPr>
          <w:rFonts w:ascii="GHEA Grapalat" w:hAnsi="GHEA Grapalat"/>
          <w:color w:val="000000"/>
          <w:sz w:val="20"/>
          <w:szCs w:val="20"/>
        </w:rPr>
        <w:t>ն</w:t>
      </w:r>
      <w:r w:rsidRPr="006D2E03">
        <w:rPr>
          <w:rFonts w:ascii="GHEA Grapalat" w:hAnsi="GHEA Grapalat"/>
          <w:color w:val="000000"/>
          <w:sz w:val="20"/>
          <w:szCs w:val="20"/>
          <w:lang w:val="hy-AM"/>
        </w:rPr>
        <w:t xml:space="preserve"> </w:t>
      </w:r>
      <w:r w:rsidRPr="006D2E03">
        <w:rPr>
          <w:rFonts w:ascii="GHEA Grapalat" w:hAnsi="GHEA Grapalat"/>
          <w:color w:val="000000"/>
          <w:sz w:val="20"/>
          <w:szCs w:val="20"/>
        </w:rPr>
        <w:t>Օ</w:t>
      </w:r>
      <w:r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6D2E03">
        <w:rPr>
          <w:rFonts w:ascii="GHEA Grapalat" w:hAnsi="GHEA Grapalat" w:cs="Sylfaen"/>
          <w:sz w:val="20"/>
          <w:szCs w:val="20"/>
          <w:lang w:val="af-ZA"/>
        </w:rPr>
        <w:t>:</w:t>
      </w:r>
    </w:p>
    <w:p w:rsidR="00E07A84" w:rsidRPr="00A71D81" w:rsidRDefault="00E07A84" w:rsidP="00E07A84">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 xml:space="preserve">8.15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8.8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փաստաթղթերը</w:t>
      </w:r>
      <w:r w:rsidRPr="006D2E03">
        <w:rPr>
          <w:rFonts w:ascii="GHEA Grapalat" w:hAnsi="GHEA Grapalat" w:cs="Sylfaen"/>
          <w:sz w:val="20"/>
          <w:szCs w:val="24"/>
          <w:lang w:val="af-ZA" w:eastAsia="en-US"/>
        </w:rPr>
        <w:t xml:space="preserve"> մասնակիցը </w:t>
      </w:r>
      <w:r w:rsidRPr="006D2E03">
        <w:rPr>
          <w:rFonts w:ascii="GHEA Grapalat" w:hAnsi="GHEA Grapalat" w:cs="Sylfaen"/>
          <w:sz w:val="20"/>
          <w:szCs w:val="24"/>
          <w:lang w:eastAsia="en-US"/>
        </w:rPr>
        <w:t>սահմանված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ժամկետում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հանձնա</w:t>
      </w:r>
      <w:r w:rsidRPr="006D2E03">
        <w:rPr>
          <w:rFonts w:ascii="GHEA Grapalat" w:hAnsi="GHEA Grapalat" w:cs="Sylfaen"/>
          <w:sz w:val="20"/>
          <w:szCs w:val="24"/>
          <w:lang w:val="af-ZA" w:eastAsia="en-US"/>
        </w:rPr>
        <w:softHyphen/>
      </w:r>
      <w:r w:rsidRPr="006D2E03">
        <w:rPr>
          <w:rFonts w:ascii="GHEA Grapalat" w:hAnsi="GHEA Grapalat" w:cs="Sylfaen"/>
          <w:sz w:val="20"/>
          <w:szCs w:val="24"/>
          <w:lang w:val="ru-RU" w:eastAsia="en-US"/>
        </w:rPr>
        <w:t>ժողովի</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քարտուղարին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ներկայաց</w:t>
      </w:r>
      <w:r w:rsidRPr="006D2E03">
        <w:rPr>
          <w:rFonts w:ascii="GHEA Grapalat" w:hAnsi="GHEA Grapalat" w:cs="Sylfaen"/>
          <w:sz w:val="20"/>
          <w:szCs w:val="24"/>
          <w:lang w:eastAsia="en-US"/>
        </w:rPr>
        <w:t>ն</w:t>
      </w:r>
      <w:r w:rsidRPr="006D2E03">
        <w:rPr>
          <w:rFonts w:ascii="GHEA Grapalat" w:hAnsi="GHEA Grapalat" w:cs="Sylfaen"/>
          <w:sz w:val="20"/>
          <w:szCs w:val="24"/>
          <w:lang w:val="ru-RU" w:eastAsia="en-US"/>
        </w:rPr>
        <w:t>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է</w:t>
      </w:r>
      <w:r w:rsidRPr="006D2E03">
        <w:rPr>
          <w:rFonts w:ascii="GHEA Grapalat" w:hAnsi="GHEA Grapalat" w:cs="Sylfaen"/>
          <w:sz w:val="20"/>
          <w:szCs w:val="24"/>
          <w:lang w:val="af-ZA" w:eastAsia="en-US"/>
        </w:rPr>
        <w:t xml:space="preserve"> 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ուղարկելու</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Քարտուղարը</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պարտավոր</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փաստաթղթերն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ստանալու</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օրը</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հաստատել</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դրանց</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ստանալու</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հանգամանքը՝</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hy-AM" w:eastAsia="en-US"/>
        </w:rPr>
        <w:t xml:space="preserve"> </w:t>
      </w:r>
      <w:r w:rsidRPr="006D2E03">
        <w:rPr>
          <w:rFonts w:ascii="GHEA Grapalat" w:hAnsi="GHEA Grapalat" w:cs="Sylfaen"/>
          <w:sz w:val="20"/>
          <w:szCs w:val="24"/>
          <w:lang w:val="ru-RU" w:eastAsia="en-US"/>
        </w:rPr>
        <w:t>հրավերում</w:t>
      </w:r>
      <w:r w:rsidRPr="006D2E03">
        <w:rPr>
          <w:rFonts w:ascii="GHEA Grapalat" w:hAnsi="GHEA Grapalat" w:cs="Sylfaen"/>
          <w:sz w:val="20"/>
          <w:szCs w:val="24"/>
          <w:lang w:val="hy-AM"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իր</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փոստից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էլեկտրոնային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փոստին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հավաստում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միջոցով</w:t>
      </w:r>
      <w:r w:rsidRPr="00A71D81">
        <w:rPr>
          <w:rFonts w:ascii="GHEA Grapalat" w:hAnsi="GHEA Grapalat" w:cs="Sylfaen"/>
          <w:sz w:val="20"/>
          <w:szCs w:val="24"/>
          <w:lang w:val="af-ZA" w:eastAsia="en-US"/>
        </w:rPr>
        <w:t>:</w:t>
      </w:r>
    </w:p>
    <w:p w:rsidR="00E07A84" w:rsidRPr="00A71D81" w:rsidRDefault="00E07A84" w:rsidP="00E07A84">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8.16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նրանց</w:t>
      </w:r>
      <w:r w:rsidRPr="00A71D81">
        <w:rPr>
          <w:rFonts w:ascii="GHEA Grapalat" w:hAnsi="GHEA Grapalat" w:cs="Sylfaen"/>
          <w:szCs w:val="24"/>
        </w:rPr>
        <w:t xml:space="preserve"> </w:t>
      </w:r>
      <w:r w:rsidRPr="00A71D81">
        <w:rPr>
          <w:rFonts w:ascii="GHEA Grapalat" w:hAnsi="GHEA Grapalat" w:cs="Sylfaen"/>
          <w:szCs w:val="24"/>
          <w:lang w:val="ru-RU"/>
        </w:rPr>
        <w:t>ներկայացուցիչները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ներկա</w:t>
      </w:r>
      <w:r w:rsidRPr="00A71D81">
        <w:rPr>
          <w:rFonts w:ascii="GHEA Grapalat" w:hAnsi="GHEA Grapalat" w:cs="Sylfaen"/>
          <w:szCs w:val="24"/>
        </w:rPr>
        <w:t xml:space="preserve"> լինել  </w:t>
      </w:r>
      <w:r w:rsidRPr="00A71D81">
        <w:rPr>
          <w:rFonts w:ascii="GHEA Grapalat" w:hAnsi="GHEA Grapalat" w:cs="Sylfaen"/>
          <w:szCs w:val="24"/>
          <w:lang w:val="ru-RU"/>
        </w:rPr>
        <w:t>հանձնաժողովի</w:t>
      </w:r>
      <w:r w:rsidRPr="00A71D81">
        <w:rPr>
          <w:rFonts w:ascii="GHEA Grapalat" w:hAnsi="GHEA Grapalat" w:cs="Sylfaen"/>
          <w:szCs w:val="24"/>
        </w:rPr>
        <w:t xml:space="preserve"> </w:t>
      </w:r>
      <w:r w:rsidRPr="00A71D81">
        <w:rPr>
          <w:rFonts w:ascii="GHEA Grapalat" w:hAnsi="GHEA Grapalat" w:cs="Sylfaen"/>
          <w:szCs w:val="24"/>
          <w:lang w:val="ru-RU"/>
        </w:rPr>
        <w:t>նիստերին։</w:t>
      </w:r>
      <w:r w:rsidRPr="00A71D81">
        <w:rPr>
          <w:rFonts w:ascii="GHEA Grapalat" w:hAnsi="GHEA Grapalat" w:cs="Sylfaen"/>
          <w:szCs w:val="24"/>
        </w:rPr>
        <w:t xml:space="preserve"> </w:t>
      </w:r>
      <w:r w:rsidRPr="00A71D81">
        <w:rPr>
          <w:rFonts w:ascii="GHEA Grapalat" w:hAnsi="GHEA Grapalat" w:cs="Sylfaen"/>
          <w:szCs w:val="24"/>
          <w:lang w:val="ru-RU"/>
        </w:rPr>
        <w:t>Մասնակիցները</w:t>
      </w:r>
      <w:r w:rsidRPr="00A71D81">
        <w:rPr>
          <w:rFonts w:ascii="GHEA Grapalat" w:hAnsi="GHEA Grapalat" w:cs="Sylfaen"/>
          <w:szCs w:val="24"/>
        </w:rPr>
        <w:t xml:space="preserve"> կամ </w:t>
      </w:r>
      <w:r w:rsidRPr="00A71D81">
        <w:rPr>
          <w:rFonts w:ascii="GHEA Grapalat" w:hAnsi="GHEA Grapalat" w:cs="Sylfaen"/>
          <w:szCs w:val="24"/>
          <w:lang w:val="ru-RU"/>
        </w:rPr>
        <w:t>նրանց</w:t>
      </w:r>
      <w:r w:rsidRPr="00A71D81">
        <w:rPr>
          <w:rFonts w:ascii="GHEA Grapalat" w:hAnsi="GHEA Grapalat" w:cs="Sylfaen"/>
          <w:szCs w:val="24"/>
        </w:rPr>
        <w:t xml:space="preserve"> </w:t>
      </w:r>
      <w:r w:rsidRPr="00A71D81">
        <w:rPr>
          <w:rFonts w:ascii="GHEA Grapalat" w:hAnsi="GHEA Grapalat" w:cs="Sylfaen"/>
          <w:szCs w:val="24"/>
          <w:lang w:val="ru-RU"/>
        </w:rPr>
        <w:t>ներկայացուցիչները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պահանջել</w:t>
      </w:r>
      <w:r w:rsidRPr="00A71D81">
        <w:rPr>
          <w:rFonts w:ascii="GHEA Grapalat" w:hAnsi="GHEA Grapalat" w:cs="Sylfaen"/>
          <w:szCs w:val="24"/>
        </w:rPr>
        <w:t xml:space="preserve"> </w:t>
      </w:r>
      <w:r w:rsidRPr="00A71D81">
        <w:rPr>
          <w:rFonts w:ascii="GHEA Grapalat" w:hAnsi="GHEA Grapalat" w:cs="Sylfaen"/>
          <w:szCs w:val="24"/>
          <w:lang w:val="ru-RU"/>
        </w:rPr>
        <w:t>հանձնաժողովի</w:t>
      </w:r>
      <w:r w:rsidRPr="00A71D81">
        <w:rPr>
          <w:rFonts w:ascii="GHEA Grapalat" w:hAnsi="GHEA Grapalat" w:cs="Sylfaen"/>
          <w:szCs w:val="24"/>
        </w:rPr>
        <w:t xml:space="preserve"> </w:t>
      </w:r>
      <w:r w:rsidRPr="00A71D81">
        <w:rPr>
          <w:rFonts w:ascii="GHEA Grapalat" w:hAnsi="GHEA Grapalat" w:cs="Sylfaen"/>
          <w:szCs w:val="24"/>
          <w:lang w:val="ru-RU"/>
        </w:rPr>
        <w:t>նիստերի</w:t>
      </w:r>
      <w:r w:rsidRPr="00A71D81">
        <w:rPr>
          <w:rFonts w:ascii="GHEA Grapalat" w:hAnsi="GHEA Grapalat" w:cs="Sylfaen"/>
          <w:szCs w:val="24"/>
        </w:rPr>
        <w:t xml:space="preserve"> </w:t>
      </w:r>
      <w:r w:rsidRPr="00A71D81">
        <w:rPr>
          <w:rFonts w:ascii="GHEA Grapalat" w:hAnsi="GHEA Grapalat" w:cs="Sylfaen"/>
          <w:szCs w:val="24"/>
          <w:lang w:val="ru-RU"/>
        </w:rPr>
        <w:t>արձանագրությունների</w:t>
      </w:r>
      <w:r w:rsidRPr="00A71D81">
        <w:rPr>
          <w:rFonts w:ascii="GHEA Grapalat" w:hAnsi="GHEA Grapalat" w:cs="Sylfaen"/>
          <w:szCs w:val="24"/>
        </w:rPr>
        <w:t xml:space="preserve"> </w:t>
      </w:r>
      <w:r w:rsidRPr="00A71D81">
        <w:rPr>
          <w:rFonts w:ascii="GHEA Grapalat" w:hAnsi="GHEA Grapalat" w:cs="Sylfaen"/>
          <w:szCs w:val="24"/>
          <w:lang w:val="ru-RU"/>
        </w:rPr>
        <w:t>պատճենները</w:t>
      </w:r>
      <w:r w:rsidRPr="00A71D81">
        <w:rPr>
          <w:rFonts w:ascii="GHEA Grapalat" w:hAnsi="GHEA Grapalat" w:cs="Sylfaen"/>
          <w:szCs w:val="24"/>
        </w:rPr>
        <w:t xml:space="preserve">, </w:t>
      </w:r>
      <w:r w:rsidRPr="00A71D81">
        <w:rPr>
          <w:rFonts w:ascii="GHEA Grapalat" w:hAnsi="GHEA Grapalat" w:cs="Sylfaen"/>
          <w:szCs w:val="24"/>
          <w:lang w:val="ru-RU"/>
        </w:rPr>
        <w:t>որոնք</w:t>
      </w:r>
      <w:r w:rsidRPr="00A71D81">
        <w:rPr>
          <w:rFonts w:ascii="GHEA Grapalat" w:hAnsi="GHEA Grapalat" w:cs="Sylfaen"/>
          <w:szCs w:val="24"/>
        </w:rPr>
        <w:t xml:space="preserve"> </w:t>
      </w:r>
      <w:r w:rsidRPr="00A71D81">
        <w:rPr>
          <w:rFonts w:ascii="GHEA Grapalat" w:hAnsi="GHEA Grapalat" w:cs="Sylfaen"/>
          <w:szCs w:val="24"/>
          <w:lang w:val="ru-RU"/>
        </w:rPr>
        <w:t>տրամադրվում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մեկ</w:t>
      </w:r>
      <w:r w:rsidRPr="00A71D81">
        <w:rPr>
          <w:rFonts w:ascii="GHEA Grapalat" w:hAnsi="GHEA Grapalat" w:cs="Sylfaen"/>
          <w:szCs w:val="24"/>
        </w:rPr>
        <w:t xml:space="preserve"> </w:t>
      </w:r>
      <w:r w:rsidRPr="00A71D81">
        <w:rPr>
          <w:rFonts w:ascii="GHEA Grapalat" w:hAnsi="GHEA Grapalat" w:cs="Sylfaen"/>
          <w:szCs w:val="24"/>
          <w:lang w:val="ru-RU"/>
        </w:rPr>
        <w:t>օրացուցային</w:t>
      </w:r>
      <w:r w:rsidRPr="00A71D81">
        <w:rPr>
          <w:rFonts w:ascii="GHEA Grapalat" w:hAnsi="GHEA Grapalat" w:cs="Sylfaen"/>
          <w:szCs w:val="24"/>
        </w:rPr>
        <w:t xml:space="preserve"> </w:t>
      </w:r>
      <w:r w:rsidRPr="00A71D81">
        <w:rPr>
          <w:rFonts w:ascii="GHEA Grapalat" w:hAnsi="GHEA Grapalat" w:cs="Sylfaen"/>
          <w:szCs w:val="24"/>
          <w:lang w:val="ru-RU"/>
        </w:rPr>
        <w:t>օրվա</w:t>
      </w:r>
      <w:r w:rsidRPr="00A71D81">
        <w:rPr>
          <w:rFonts w:ascii="GHEA Grapalat" w:hAnsi="GHEA Grapalat" w:cs="Sylfaen"/>
          <w:szCs w:val="24"/>
        </w:rPr>
        <w:t xml:space="preserve"> </w:t>
      </w:r>
      <w:r w:rsidRPr="00A71D81">
        <w:rPr>
          <w:rFonts w:ascii="GHEA Grapalat" w:hAnsi="GHEA Grapalat" w:cs="Sylfaen"/>
          <w:szCs w:val="24"/>
          <w:lang w:val="ru-RU"/>
        </w:rPr>
        <w:t>ընթացքում։</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8.17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պատվիրատուի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ծանուցումներն</w:t>
      </w:r>
      <w:r w:rsidRPr="00A71D81">
        <w:rPr>
          <w:rFonts w:ascii="GHEA Grapalat" w:hAnsi="GHEA Grapalat" w:cs="Sylfaen"/>
          <w:sz w:val="20"/>
          <w:lang w:val="af-ZA"/>
        </w:rPr>
        <w:t xml:space="preserve"> </w:t>
      </w:r>
      <w:r w:rsidRPr="00A71D81">
        <w:rPr>
          <w:rFonts w:ascii="GHEA Grapalat" w:hAnsi="GHEA Grapalat" w:cs="Sylfaen"/>
          <w:sz w:val="20"/>
          <w:lang w:val="ru-RU"/>
        </w:rPr>
        <w:t>ուղարկվում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մասնակցի</w:t>
      </w:r>
      <w:r w:rsidRPr="00A71D81">
        <w:rPr>
          <w:rFonts w:ascii="GHEA Grapalat" w:hAnsi="GHEA Grapalat" w:cs="Sylfaen"/>
          <w:sz w:val="20"/>
          <w:lang w:val="af-ZA"/>
        </w:rPr>
        <w:t xml:space="preserve"> հայտում նշված էլեկտրոնային փոստին ուղարկելու միջոցով, </w:t>
      </w:r>
      <w:r w:rsidRPr="00A71D81">
        <w:rPr>
          <w:rFonts w:ascii="GHEA Grapalat" w:hAnsi="GHEA Grapalat" w:cs="Sylfaen"/>
          <w:sz w:val="20"/>
          <w:lang w:val="ru-RU"/>
        </w:rPr>
        <w:t>իսկ</w:t>
      </w:r>
      <w:r w:rsidRPr="00A71D81">
        <w:rPr>
          <w:rFonts w:ascii="GHEA Grapalat" w:hAnsi="GHEA Grapalat" w:cs="Sylfaen"/>
          <w:sz w:val="20"/>
          <w:lang w:val="af-ZA"/>
        </w:rPr>
        <w:t xml:space="preserve"> </w:t>
      </w:r>
      <w:r w:rsidRPr="00A71D81">
        <w:rPr>
          <w:rFonts w:ascii="GHEA Grapalat" w:hAnsi="GHEA Grapalat" w:cs="Sylfaen"/>
          <w:sz w:val="20"/>
          <w:lang w:val="ru-RU"/>
        </w:rPr>
        <w:t>մասնակցի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իր</w:t>
      </w:r>
      <w:r w:rsidRPr="00A71D81">
        <w:rPr>
          <w:rFonts w:ascii="GHEA Grapalat" w:hAnsi="GHEA Grapalat" w:cs="Sylfaen"/>
          <w:sz w:val="20"/>
          <w:lang w:val="af-ZA"/>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նշված</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փոստից</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հրավերում</w:t>
      </w:r>
      <w:r w:rsidRPr="00A71D81">
        <w:rPr>
          <w:rFonts w:ascii="GHEA Grapalat" w:hAnsi="GHEA Grapalat" w:cs="Sylfaen"/>
          <w:sz w:val="20"/>
          <w:lang w:val="af-ZA"/>
        </w:rPr>
        <w:t xml:space="preserve"> </w:t>
      </w:r>
      <w:r w:rsidRPr="00A71D81">
        <w:rPr>
          <w:rFonts w:ascii="GHEA Grapalat" w:hAnsi="GHEA Grapalat" w:cs="Sylfaen"/>
          <w:sz w:val="20"/>
          <w:lang w:val="ru-RU"/>
        </w:rPr>
        <w:t>նշված</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քարտուղարի</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փոստին</w:t>
      </w:r>
      <w:r w:rsidRPr="00A71D81">
        <w:rPr>
          <w:rFonts w:ascii="GHEA Grapalat" w:hAnsi="GHEA Grapalat" w:cs="Sylfaen"/>
          <w:sz w:val="20"/>
          <w:lang w:val="af-ZA"/>
        </w:rPr>
        <w:t xml:space="preserve"> </w:t>
      </w:r>
      <w:r w:rsidRPr="00A71D81">
        <w:rPr>
          <w:rFonts w:ascii="GHEA Grapalat" w:hAnsi="GHEA Grapalat"/>
          <w:sz w:val="20"/>
          <w:szCs w:val="20"/>
          <w:lang w:val="af-ZA" w:eastAsia="x-none"/>
        </w:rPr>
        <w:t>ուղարկվելու միջոցով:</w:t>
      </w:r>
    </w:p>
    <w:p w:rsidR="00E07A84" w:rsidRPr="00A71D81" w:rsidRDefault="00E07A84" w:rsidP="00E07A84">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E07A84" w:rsidRPr="00A71D81" w:rsidRDefault="00E07A84" w:rsidP="00E07A84">
      <w:pPr>
        <w:pStyle w:val="BodyTextIndent2"/>
        <w:spacing w:line="240" w:lineRule="auto"/>
        <w:ind w:firstLine="567"/>
        <w:rPr>
          <w:rFonts w:ascii="GHEA Grapalat" w:hAnsi="GHEA Grapalat"/>
          <w:lang w:val="hy-AM"/>
        </w:rPr>
      </w:pPr>
      <w:r w:rsidRPr="00A71D81">
        <w:rPr>
          <w:rFonts w:ascii="GHEA Grapalat" w:hAnsi="GHEA Grapalat"/>
        </w:rPr>
        <w:t>8</w:t>
      </w:r>
      <w:r w:rsidRPr="00A71D81">
        <w:rPr>
          <w:rFonts w:ascii="GHEA Grapalat" w:hAnsi="GHEA Grapalat"/>
          <w:lang w:val="hy-AM"/>
        </w:rPr>
        <w:t>.</w:t>
      </w:r>
      <w:r w:rsidRPr="00A71D81">
        <w:rPr>
          <w:rFonts w:ascii="GHEA Grapalat" w:hAnsi="GHEA Grapalat"/>
        </w:rPr>
        <w:t xml:space="preserve">18 </w:t>
      </w:r>
      <w:r w:rsidRPr="00A71D81">
        <w:rPr>
          <w:rFonts w:ascii="GHEA Grapalat" w:hAnsi="GHEA Grapalat" w:cs="Sylfaen"/>
        </w:rPr>
        <w:t>Հայտերի</w:t>
      </w:r>
      <w:r w:rsidRPr="00A71D81">
        <w:rPr>
          <w:rFonts w:ascii="GHEA Grapalat" w:hAnsi="GHEA Grapalat" w:cs="Arial"/>
        </w:rPr>
        <w:t xml:space="preserve"> </w:t>
      </w:r>
      <w:r w:rsidRPr="00A71D81">
        <w:rPr>
          <w:rFonts w:ascii="GHEA Grapalat" w:hAnsi="GHEA Grapalat" w:cs="Sylfaen"/>
        </w:rPr>
        <w:t>գնահատումը</w:t>
      </w:r>
      <w:r w:rsidRPr="00A71D81">
        <w:rPr>
          <w:rFonts w:ascii="GHEA Grapalat" w:hAnsi="GHEA Grapalat" w:cs="Arial"/>
        </w:rPr>
        <w:t xml:space="preserve"> </w:t>
      </w:r>
      <w:r w:rsidRPr="00A71D81">
        <w:rPr>
          <w:rFonts w:ascii="GHEA Grapalat" w:hAnsi="GHEA Grapalat" w:cs="Sylfaen"/>
        </w:rPr>
        <w:t>և</w:t>
      </w:r>
      <w:r w:rsidRPr="00A71D81">
        <w:rPr>
          <w:rFonts w:ascii="GHEA Grapalat" w:hAnsi="GHEA Grapalat" w:cs="Arial"/>
        </w:rPr>
        <w:t xml:space="preserve"> </w:t>
      </w:r>
      <w:r w:rsidRPr="00A71D81">
        <w:rPr>
          <w:rFonts w:ascii="GHEA Grapalat" w:hAnsi="GHEA Grapalat" w:cs="Sylfaen"/>
        </w:rPr>
        <w:t>ընտրված մասնակցի որոշումն</w:t>
      </w:r>
      <w:r w:rsidRPr="00A71D81">
        <w:rPr>
          <w:rFonts w:ascii="GHEA Grapalat" w:hAnsi="GHEA Grapalat" w:cs="Arial"/>
        </w:rPr>
        <w:t xml:space="preserve"> </w:t>
      </w:r>
      <w:r w:rsidRPr="00A71D81">
        <w:rPr>
          <w:rFonts w:ascii="GHEA Grapalat" w:hAnsi="GHEA Grapalat" w:cs="Sylfaen"/>
        </w:rPr>
        <w:t>իրականացվում</w:t>
      </w:r>
      <w:r w:rsidRPr="00A71D81">
        <w:rPr>
          <w:rFonts w:ascii="GHEA Grapalat" w:hAnsi="GHEA Grapalat" w:cs="Arial"/>
        </w:rPr>
        <w:t xml:space="preserve"> </w:t>
      </w:r>
      <w:r w:rsidRPr="00A71D81">
        <w:rPr>
          <w:rFonts w:ascii="GHEA Grapalat" w:hAnsi="GHEA Grapalat" w:cs="Sylfaen"/>
        </w:rPr>
        <w:t>է</w:t>
      </w:r>
      <w:r w:rsidRPr="00A71D81">
        <w:rPr>
          <w:rFonts w:ascii="GHEA Grapalat" w:hAnsi="GHEA Grapalat" w:cs="Arial"/>
        </w:rPr>
        <w:t xml:space="preserve"> </w:t>
      </w:r>
      <w:r w:rsidRPr="00A71D81">
        <w:rPr>
          <w:rFonts w:ascii="GHEA Grapalat" w:hAnsi="GHEA Grapalat" w:cs="Sylfaen"/>
        </w:rPr>
        <w:t>ըստ</w:t>
      </w:r>
      <w:r w:rsidRPr="00A71D81">
        <w:rPr>
          <w:rFonts w:ascii="GHEA Grapalat" w:hAnsi="GHEA Grapalat" w:cs="Arial"/>
        </w:rPr>
        <w:t xml:space="preserve"> </w:t>
      </w:r>
      <w:r w:rsidRPr="00A71D81">
        <w:rPr>
          <w:rFonts w:ascii="GHEA Grapalat" w:hAnsi="GHEA Grapalat" w:cs="Sylfaen"/>
        </w:rPr>
        <w:t>առանձին</w:t>
      </w:r>
      <w:r w:rsidRPr="00A71D81">
        <w:rPr>
          <w:rFonts w:ascii="GHEA Grapalat" w:hAnsi="GHEA Grapalat" w:cs="Arial"/>
        </w:rPr>
        <w:t xml:space="preserve"> </w:t>
      </w:r>
      <w:r w:rsidRPr="00A71D81">
        <w:rPr>
          <w:rFonts w:ascii="GHEA Grapalat" w:hAnsi="GHEA Grapalat" w:cs="Sylfaen"/>
        </w:rPr>
        <w:t>չափաբաժինների</w:t>
      </w:r>
      <w:r w:rsidRPr="00A71D81">
        <w:rPr>
          <w:rStyle w:val="FootnoteReference"/>
          <w:rFonts w:ascii="GHEA Grapalat" w:hAnsi="GHEA Grapalat" w:cs="Sylfaen"/>
          <w:color w:val="FFFFFF"/>
        </w:rPr>
        <w:footnoteReference w:id="6"/>
      </w:r>
      <w:r w:rsidRPr="00A71D81">
        <w:rPr>
          <w:rFonts w:ascii="GHEA Grapalat" w:hAnsi="GHEA Grapalat" w:cs="Tahoma"/>
        </w:rPr>
        <w:t>։</w:t>
      </w:r>
      <w:r w:rsidRPr="00A71D81">
        <w:rPr>
          <w:rFonts w:ascii="GHEA Grapalat" w:hAnsi="GHEA Grapalat" w:cs="Tahoma"/>
          <w:vertAlign w:val="superscript"/>
        </w:rPr>
        <w:t>11</w:t>
      </w:r>
      <w:r w:rsidRPr="00A71D81">
        <w:rPr>
          <w:rFonts w:ascii="GHEA Grapalat" w:hAnsi="GHEA Grapalat" w:cs="Tahoma"/>
          <w:lang w:val="hy-AM"/>
        </w:rPr>
        <w:t xml:space="preserve"> </w:t>
      </w:r>
    </w:p>
    <w:p w:rsidR="00E07A84" w:rsidRPr="00A71D81" w:rsidRDefault="00E07A84" w:rsidP="00E07A84">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71D81">
        <w:rPr>
          <w:rFonts w:ascii="GHEA Grapalat" w:hAnsi="GHEA Grapalat"/>
          <w:sz w:val="20"/>
          <w:szCs w:val="20"/>
          <w:lang w:val="hy-AM" w:eastAsia="x-none"/>
        </w:rPr>
        <w:t>հրավերի 1-ին մասի 8.12-ից 8.18-րդ կետերով սահմանված ընթացակարգի կիրառմամբ</w:t>
      </w:r>
      <w:r w:rsidRPr="00A71D81">
        <w:rPr>
          <w:rFonts w:ascii="GHEA Grapalat" w:hAnsi="GHEA Grapalat"/>
          <w:sz w:val="20"/>
          <w:szCs w:val="20"/>
          <w:lang w:val="af-ZA" w:eastAsia="x-none"/>
        </w:rPr>
        <w:t>:</w:t>
      </w:r>
    </w:p>
    <w:p w:rsidR="00E07A84" w:rsidRPr="00A71D81" w:rsidRDefault="00E07A84" w:rsidP="00E07A84">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Pr="00A71D81">
        <w:rPr>
          <w:rFonts w:ascii="GHEA Grapalat" w:hAnsi="GHEA Grapalat" w:cs="Sylfaen"/>
          <w:szCs w:val="24"/>
          <w:lang w:val="hy-AM"/>
        </w:rPr>
        <w:t>.</w:t>
      </w:r>
      <w:r w:rsidRPr="00A71D81">
        <w:rPr>
          <w:rFonts w:ascii="GHEA Grapalat" w:hAnsi="GHEA Grapalat" w:cs="Sylfaen"/>
          <w:szCs w:val="24"/>
        </w:rPr>
        <w:t xml:space="preserve">20 </w:t>
      </w:r>
      <w:r w:rsidRPr="00A71D81">
        <w:rPr>
          <w:rFonts w:ascii="GHEA Grapalat" w:hAnsi="GHEA Grapalat" w:cs="Sylfaen"/>
          <w:szCs w:val="24"/>
          <w:lang w:val="ru-RU"/>
        </w:rPr>
        <w:t>Մասնակից</w:t>
      </w:r>
      <w:r w:rsidRPr="00A71D81">
        <w:rPr>
          <w:rFonts w:ascii="GHEA Grapalat" w:hAnsi="GHEA Grapalat" w:cs="Sylfaen"/>
          <w:szCs w:val="24"/>
          <w:lang w:val="en-US"/>
        </w:rPr>
        <w:t>ն</w:t>
      </w:r>
      <w:r w:rsidRPr="00A71D81">
        <w:rPr>
          <w:rFonts w:ascii="GHEA Grapalat" w:hAnsi="GHEA Grapalat" w:cs="Sylfaen"/>
          <w:szCs w:val="24"/>
        </w:rPr>
        <w:t xml:space="preserve"> </w:t>
      </w:r>
      <w:r w:rsidRPr="00A71D81">
        <w:rPr>
          <w:rFonts w:ascii="GHEA Grapalat" w:hAnsi="GHEA Grapalat" w:cs="Sylfaen"/>
          <w:szCs w:val="24"/>
          <w:lang w:val="ru-RU"/>
        </w:rPr>
        <w:t>իրեն</w:t>
      </w:r>
      <w:r w:rsidRPr="00A71D81">
        <w:rPr>
          <w:rFonts w:ascii="GHEA Grapalat" w:hAnsi="GHEA Grapalat" w:cs="Sylfaen"/>
          <w:szCs w:val="24"/>
        </w:rPr>
        <w:t xml:space="preserve"> </w:t>
      </w:r>
      <w:r w:rsidRPr="00A71D81">
        <w:rPr>
          <w:rFonts w:ascii="GHEA Grapalat" w:hAnsi="GHEA Grapalat" w:cs="Sylfaen"/>
          <w:szCs w:val="24"/>
          <w:lang w:val="ru-RU"/>
        </w:rPr>
        <w:t>ներկայացված</w:t>
      </w:r>
      <w:r w:rsidRPr="00A71D81">
        <w:rPr>
          <w:rFonts w:ascii="GHEA Grapalat" w:hAnsi="GHEA Grapalat" w:cs="Sylfaen"/>
          <w:szCs w:val="24"/>
        </w:rPr>
        <w:t xml:space="preserve"> </w:t>
      </w:r>
      <w:r w:rsidRPr="00A71D81">
        <w:rPr>
          <w:rFonts w:ascii="GHEA Grapalat" w:hAnsi="GHEA Grapalat" w:cs="Sylfaen"/>
          <w:szCs w:val="24"/>
          <w:lang w:val="ru-RU"/>
        </w:rPr>
        <w:t>պահանջների</w:t>
      </w:r>
      <w:r w:rsidRPr="00A71D81">
        <w:rPr>
          <w:rFonts w:ascii="GHEA Grapalat" w:hAnsi="GHEA Grapalat" w:cs="Sylfaen"/>
          <w:szCs w:val="24"/>
        </w:rPr>
        <w:t xml:space="preserve"> </w:t>
      </w:r>
      <w:r w:rsidRPr="00A71D81">
        <w:rPr>
          <w:rFonts w:ascii="GHEA Grapalat" w:hAnsi="GHEA Grapalat" w:cs="Sylfaen"/>
          <w:szCs w:val="24"/>
          <w:lang w:val="ru-RU"/>
        </w:rPr>
        <w:t>համապատասխանության</w:t>
      </w:r>
      <w:r w:rsidRPr="00A71D81">
        <w:rPr>
          <w:rFonts w:ascii="GHEA Grapalat" w:hAnsi="GHEA Grapalat" w:cs="Sylfaen"/>
          <w:szCs w:val="24"/>
        </w:rPr>
        <w:t xml:space="preserve"> </w:t>
      </w:r>
      <w:r w:rsidRPr="00A71D81">
        <w:rPr>
          <w:rFonts w:ascii="GHEA Grapalat" w:hAnsi="GHEA Grapalat" w:cs="Sylfaen"/>
          <w:szCs w:val="24"/>
          <w:lang w:val="ru-RU"/>
        </w:rPr>
        <w:t>հիմնավորման</w:t>
      </w:r>
      <w:r w:rsidRPr="00A71D81">
        <w:rPr>
          <w:rFonts w:ascii="GHEA Grapalat" w:hAnsi="GHEA Grapalat" w:cs="Sylfaen"/>
          <w:szCs w:val="24"/>
        </w:rPr>
        <w:t xml:space="preserve"> </w:t>
      </w:r>
      <w:r w:rsidRPr="00A71D81">
        <w:rPr>
          <w:rFonts w:ascii="GHEA Grapalat" w:hAnsi="GHEA Grapalat" w:cs="Sylfaen"/>
          <w:szCs w:val="24"/>
          <w:lang w:val="ru-RU"/>
        </w:rPr>
        <w:t>նպատակով</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ներկայացնել</w:t>
      </w:r>
      <w:r w:rsidRPr="00A71D81">
        <w:rPr>
          <w:rFonts w:ascii="GHEA Grapalat" w:hAnsi="GHEA Grapalat" w:cs="Sylfaen"/>
          <w:szCs w:val="24"/>
        </w:rPr>
        <w:t xml:space="preserve"> </w:t>
      </w:r>
      <w:r w:rsidRPr="00A71D81">
        <w:rPr>
          <w:rFonts w:ascii="GHEA Grapalat" w:hAnsi="GHEA Grapalat" w:cs="Sylfaen"/>
          <w:szCs w:val="24"/>
          <w:lang w:val="ru-RU"/>
        </w:rPr>
        <w:t>լրացուցիչ</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փաստաթղթեր</w:t>
      </w:r>
      <w:r w:rsidRPr="00A71D81">
        <w:rPr>
          <w:rFonts w:ascii="GHEA Grapalat" w:hAnsi="GHEA Grapalat" w:cs="Sylfaen"/>
          <w:szCs w:val="24"/>
        </w:rPr>
        <w:t xml:space="preserve">, </w:t>
      </w:r>
      <w:r w:rsidRPr="00A71D81">
        <w:rPr>
          <w:rFonts w:ascii="GHEA Grapalat" w:hAnsi="GHEA Grapalat" w:cs="Sylfaen"/>
          <w:szCs w:val="24"/>
          <w:lang w:val="ru-RU"/>
        </w:rPr>
        <w:t>տեղեկություններ</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նյութեր։</w:t>
      </w:r>
    </w:p>
    <w:p w:rsidR="00E07A84" w:rsidRPr="00A71D81" w:rsidRDefault="00E07A84" w:rsidP="00E07A84">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Pr="00A71D81">
        <w:rPr>
          <w:rFonts w:ascii="GHEA Grapalat" w:hAnsi="GHEA Grapalat" w:cs="Sylfaen"/>
          <w:szCs w:val="24"/>
          <w:lang w:val="ru-RU"/>
        </w:rPr>
        <w:t>անձնաժողովը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է</w:t>
      </w:r>
      <w:r w:rsidRPr="00A71D81">
        <w:rPr>
          <w:rFonts w:ascii="GHEA Grapalat" w:hAnsi="GHEA Grapalat" w:cs="Sylfaen"/>
          <w:szCs w:val="24"/>
        </w:rPr>
        <w:t xml:space="preserve"> </w:t>
      </w:r>
      <w:r w:rsidRPr="00A71D81">
        <w:rPr>
          <w:rFonts w:ascii="GHEA Grapalat" w:hAnsi="GHEA Grapalat" w:cs="Sylfaen"/>
          <w:szCs w:val="24"/>
          <w:lang w:val="ru-RU"/>
        </w:rPr>
        <w:t>ստուգել</w:t>
      </w:r>
      <w:r w:rsidRPr="00A71D81">
        <w:rPr>
          <w:rFonts w:ascii="GHEA Grapalat" w:hAnsi="GHEA Grapalat" w:cs="Sylfaen"/>
          <w:szCs w:val="24"/>
        </w:rPr>
        <w:t xml:space="preserve"> </w:t>
      </w:r>
      <w:r w:rsidRPr="00A71D81">
        <w:rPr>
          <w:rFonts w:ascii="GHEA Grapalat" w:hAnsi="GHEA Grapalat" w:cs="Sylfaen"/>
          <w:szCs w:val="24"/>
          <w:lang w:val="en-US"/>
        </w:rPr>
        <w:t>մ</w:t>
      </w:r>
      <w:r w:rsidRPr="00A71D81">
        <w:rPr>
          <w:rFonts w:ascii="GHEA Grapalat" w:hAnsi="GHEA Grapalat" w:cs="Sylfaen"/>
          <w:szCs w:val="24"/>
          <w:lang w:val="ru-RU"/>
        </w:rPr>
        <w:t>ասնակցի</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ru-RU"/>
        </w:rPr>
        <w:t>տվյալների</w:t>
      </w:r>
      <w:r w:rsidRPr="00A71D81">
        <w:rPr>
          <w:rFonts w:ascii="GHEA Grapalat" w:hAnsi="GHEA Grapalat" w:cs="Sylfaen"/>
          <w:szCs w:val="24"/>
        </w:rPr>
        <w:t xml:space="preserve"> </w:t>
      </w:r>
      <w:r w:rsidRPr="00A71D81">
        <w:rPr>
          <w:rFonts w:ascii="GHEA Grapalat" w:hAnsi="GHEA Grapalat" w:cs="Sylfaen"/>
          <w:szCs w:val="24"/>
          <w:lang w:val="ru-RU"/>
        </w:rPr>
        <w:t>իսկությունը</w:t>
      </w:r>
      <w:r w:rsidRPr="00A71D81">
        <w:rPr>
          <w:rFonts w:ascii="GHEA Grapalat" w:hAnsi="GHEA Grapalat" w:cs="Sylfaen"/>
          <w:szCs w:val="24"/>
        </w:rPr>
        <w:t xml:space="preserve">` </w:t>
      </w:r>
      <w:r w:rsidRPr="00A71D81">
        <w:rPr>
          <w:rFonts w:ascii="GHEA Grapalat" w:hAnsi="GHEA Grapalat" w:cs="Sylfaen"/>
          <w:szCs w:val="24"/>
          <w:lang w:val="ru-RU"/>
        </w:rPr>
        <w:t>օգտագործելով</w:t>
      </w:r>
      <w:r w:rsidRPr="00A71D81">
        <w:rPr>
          <w:rFonts w:ascii="GHEA Grapalat" w:hAnsi="GHEA Grapalat" w:cs="Sylfaen"/>
          <w:szCs w:val="24"/>
        </w:rPr>
        <w:t xml:space="preserve"> </w:t>
      </w:r>
      <w:r w:rsidRPr="00A71D81">
        <w:rPr>
          <w:rFonts w:ascii="GHEA Grapalat" w:hAnsi="GHEA Grapalat" w:cs="Sylfaen"/>
          <w:szCs w:val="24"/>
          <w:lang w:val="ru-RU"/>
        </w:rPr>
        <w:t>պաշտոնական</w:t>
      </w:r>
      <w:r w:rsidRPr="00A71D81">
        <w:rPr>
          <w:rFonts w:ascii="GHEA Grapalat" w:hAnsi="GHEA Grapalat" w:cs="Sylfaen"/>
          <w:szCs w:val="24"/>
        </w:rPr>
        <w:t xml:space="preserve"> </w:t>
      </w:r>
      <w:r w:rsidRPr="00A71D81">
        <w:rPr>
          <w:rFonts w:ascii="GHEA Grapalat" w:hAnsi="GHEA Grapalat" w:cs="Sylfaen"/>
          <w:szCs w:val="24"/>
          <w:lang w:val="ru-RU"/>
        </w:rPr>
        <w:t>աղբյուրներից</w:t>
      </w:r>
      <w:r w:rsidRPr="00A71D81">
        <w:rPr>
          <w:rFonts w:ascii="GHEA Grapalat" w:hAnsi="GHEA Grapalat" w:cs="Sylfaen"/>
          <w:szCs w:val="24"/>
        </w:rPr>
        <w:t xml:space="preserve"> </w:t>
      </w:r>
      <w:r w:rsidRPr="00A71D81">
        <w:rPr>
          <w:rFonts w:ascii="GHEA Grapalat" w:hAnsi="GHEA Grapalat" w:cs="Sylfaen"/>
          <w:szCs w:val="24"/>
          <w:lang w:val="ru-RU"/>
        </w:rPr>
        <w:t>ստացված</w:t>
      </w:r>
      <w:r w:rsidRPr="00A71D81">
        <w:rPr>
          <w:rFonts w:ascii="GHEA Grapalat" w:hAnsi="GHEA Grapalat" w:cs="Sylfaen"/>
          <w:szCs w:val="24"/>
        </w:rPr>
        <w:t xml:space="preserve"> </w:t>
      </w:r>
      <w:r w:rsidRPr="00A71D81">
        <w:rPr>
          <w:rFonts w:ascii="GHEA Grapalat" w:hAnsi="GHEA Grapalat" w:cs="Sylfaen"/>
          <w:szCs w:val="24"/>
          <w:lang w:val="ru-RU"/>
        </w:rPr>
        <w:t>տվյալներ</w:t>
      </w:r>
      <w:r w:rsidRPr="00A71D81">
        <w:rPr>
          <w:rFonts w:ascii="GHEA Grapalat" w:hAnsi="GHEA Grapalat" w:cs="Sylfaen"/>
          <w:szCs w:val="24"/>
        </w:rPr>
        <w:t xml:space="preserve"> </w:t>
      </w:r>
      <w:r w:rsidRPr="00A71D81">
        <w:rPr>
          <w:rFonts w:ascii="GHEA Grapalat" w:hAnsi="GHEA Grapalat" w:cs="Sylfaen"/>
          <w:szCs w:val="24"/>
          <w:lang w:val="ru-RU"/>
        </w:rPr>
        <w:t>կամ</w:t>
      </w:r>
      <w:r w:rsidRPr="00A71D81">
        <w:rPr>
          <w:rFonts w:ascii="GHEA Grapalat" w:hAnsi="GHEA Grapalat" w:cs="Sylfaen"/>
          <w:szCs w:val="24"/>
        </w:rPr>
        <w:t xml:space="preserve"> </w:t>
      </w:r>
      <w:r w:rsidRPr="00A71D81">
        <w:rPr>
          <w:rFonts w:ascii="GHEA Grapalat" w:hAnsi="GHEA Grapalat" w:cs="Sylfaen"/>
          <w:szCs w:val="24"/>
          <w:lang w:val="ru-RU"/>
        </w:rPr>
        <w:t>դրա</w:t>
      </w:r>
      <w:r w:rsidRPr="00A71D81">
        <w:rPr>
          <w:rFonts w:ascii="GHEA Grapalat" w:hAnsi="GHEA Grapalat" w:cs="Sylfaen"/>
          <w:szCs w:val="24"/>
        </w:rPr>
        <w:t xml:space="preserve"> </w:t>
      </w:r>
      <w:r w:rsidRPr="00A71D81">
        <w:rPr>
          <w:rFonts w:ascii="GHEA Grapalat" w:hAnsi="GHEA Grapalat" w:cs="Sylfaen"/>
          <w:szCs w:val="24"/>
          <w:lang w:val="ru-RU"/>
        </w:rPr>
        <w:t>մասին</w:t>
      </w:r>
      <w:r w:rsidRPr="00A71D81">
        <w:rPr>
          <w:rFonts w:ascii="GHEA Grapalat" w:hAnsi="GHEA Grapalat" w:cs="Sylfaen"/>
          <w:szCs w:val="24"/>
        </w:rPr>
        <w:t xml:space="preserve"> </w:t>
      </w:r>
      <w:r w:rsidRPr="00A71D81">
        <w:rPr>
          <w:rFonts w:ascii="GHEA Grapalat" w:hAnsi="GHEA Grapalat" w:cs="Sylfaen"/>
          <w:szCs w:val="24"/>
          <w:lang w:val="ru-RU"/>
        </w:rPr>
        <w:t>ստանալով</w:t>
      </w:r>
      <w:r w:rsidRPr="00A71D81">
        <w:rPr>
          <w:rFonts w:ascii="GHEA Grapalat" w:hAnsi="GHEA Grapalat" w:cs="Sylfaen"/>
          <w:szCs w:val="24"/>
        </w:rPr>
        <w:t xml:space="preserve"> </w:t>
      </w:r>
      <w:r w:rsidRPr="00A71D81">
        <w:rPr>
          <w:rFonts w:ascii="GHEA Grapalat" w:hAnsi="GHEA Grapalat" w:cs="Sylfaen"/>
          <w:szCs w:val="24"/>
          <w:lang w:val="ru-RU"/>
        </w:rPr>
        <w:t>իրավասու</w:t>
      </w:r>
      <w:r w:rsidRPr="00A71D81">
        <w:rPr>
          <w:rFonts w:ascii="GHEA Grapalat" w:hAnsi="GHEA Grapalat" w:cs="Sylfaen"/>
          <w:szCs w:val="24"/>
        </w:rPr>
        <w:t xml:space="preserve"> </w:t>
      </w:r>
      <w:r w:rsidRPr="00A71D81">
        <w:rPr>
          <w:rFonts w:ascii="GHEA Grapalat" w:hAnsi="GHEA Grapalat" w:cs="Sylfaen"/>
          <w:szCs w:val="24"/>
          <w:lang w:val="ru-RU"/>
        </w:rPr>
        <w:t>մարմինների</w:t>
      </w:r>
      <w:r w:rsidRPr="00A71D81">
        <w:rPr>
          <w:rFonts w:ascii="GHEA Grapalat" w:hAnsi="GHEA Grapalat" w:cs="Sylfaen"/>
          <w:szCs w:val="24"/>
        </w:rPr>
        <w:t xml:space="preserve"> </w:t>
      </w:r>
      <w:r w:rsidRPr="00A71D81">
        <w:rPr>
          <w:rFonts w:ascii="GHEA Grapalat" w:hAnsi="GHEA Grapalat" w:cs="Sylfaen"/>
          <w:szCs w:val="24"/>
          <w:lang w:val="ru-RU"/>
        </w:rPr>
        <w:t>գրավոր</w:t>
      </w:r>
      <w:r w:rsidRPr="00A71D81">
        <w:rPr>
          <w:rFonts w:ascii="GHEA Grapalat" w:hAnsi="GHEA Grapalat" w:cs="Sylfaen"/>
          <w:szCs w:val="24"/>
        </w:rPr>
        <w:t xml:space="preserve"> </w:t>
      </w:r>
      <w:r w:rsidRPr="00A71D81">
        <w:rPr>
          <w:rFonts w:ascii="GHEA Grapalat" w:hAnsi="GHEA Grapalat" w:cs="Sylfaen"/>
          <w:szCs w:val="24"/>
          <w:lang w:val="ru-RU"/>
        </w:rPr>
        <w:t>եզրակացությունը</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հարցում</w:t>
      </w:r>
      <w:r w:rsidRPr="00A71D81">
        <w:rPr>
          <w:rFonts w:ascii="GHEA Grapalat" w:hAnsi="GHEA Grapalat" w:cs="Sylfaen"/>
          <w:szCs w:val="24"/>
        </w:rPr>
        <w:t xml:space="preserve"> </w:t>
      </w:r>
      <w:r w:rsidRPr="00A71D81">
        <w:rPr>
          <w:rFonts w:ascii="GHEA Grapalat" w:hAnsi="GHEA Grapalat" w:cs="Sylfaen"/>
          <w:szCs w:val="24"/>
          <w:lang w:val="ru-RU"/>
        </w:rPr>
        <w:t>ուղարկվելու</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համապատասխան</w:t>
      </w:r>
      <w:r w:rsidRPr="00A71D81">
        <w:rPr>
          <w:rFonts w:ascii="GHEA Grapalat" w:hAnsi="GHEA Grapalat" w:cs="Sylfaen"/>
          <w:szCs w:val="24"/>
        </w:rPr>
        <w:t xml:space="preserve"> </w:t>
      </w:r>
      <w:r w:rsidRPr="00A71D81">
        <w:rPr>
          <w:rFonts w:ascii="GHEA Grapalat" w:hAnsi="GHEA Grapalat" w:cs="Sylfaen"/>
          <w:szCs w:val="24"/>
          <w:lang w:val="ru-RU"/>
        </w:rPr>
        <w:t>պետական</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տեղական</w:t>
      </w:r>
      <w:r w:rsidRPr="00A71D81">
        <w:rPr>
          <w:rFonts w:ascii="GHEA Grapalat" w:hAnsi="GHEA Grapalat" w:cs="Sylfaen"/>
          <w:szCs w:val="24"/>
        </w:rPr>
        <w:t xml:space="preserve"> </w:t>
      </w:r>
      <w:r w:rsidRPr="00A71D81">
        <w:rPr>
          <w:rFonts w:ascii="GHEA Grapalat" w:hAnsi="GHEA Grapalat" w:cs="Sylfaen"/>
          <w:szCs w:val="24"/>
          <w:lang w:val="ru-RU"/>
        </w:rPr>
        <w:t>ինքնակառավարման</w:t>
      </w:r>
      <w:r w:rsidRPr="00A71D81">
        <w:rPr>
          <w:rFonts w:ascii="GHEA Grapalat" w:hAnsi="GHEA Grapalat" w:cs="Sylfaen"/>
          <w:szCs w:val="24"/>
        </w:rPr>
        <w:t xml:space="preserve"> </w:t>
      </w:r>
      <w:r w:rsidRPr="00A71D81">
        <w:rPr>
          <w:rFonts w:ascii="GHEA Grapalat" w:hAnsi="GHEA Grapalat" w:cs="Sylfaen"/>
          <w:szCs w:val="24"/>
          <w:lang w:val="ru-RU"/>
        </w:rPr>
        <w:t>մարմինները</w:t>
      </w:r>
      <w:r w:rsidRPr="00A71D81">
        <w:rPr>
          <w:rFonts w:ascii="GHEA Grapalat" w:hAnsi="GHEA Grapalat" w:cs="Sylfaen"/>
          <w:szCs w:val="24"/>
        </w:rPr>
        <w:t xml:space="preserve"> </w:t>
      </w:r>
      <w:r w:rsidRPr="00A71D81">
        <w:rPr>
          <w:rFonts w:ascii="GHEA Grapalat" w:hAnsi="GHEA Grapalat" w:cs="Sylfaen"/>
          <w:szCs w:val="24"/>
          <w:lang w:val="ru-RU"/>
        </w:rPr>
        <w:t>հարցումն</w:t>
      </w:r>
      <w:r w:rsidRPr="00A71D81">
        <w:rPr>
          <w:rFonts w:ascii="GHEA Grapalat" w:hAnsi="GHEA Grapalat" w:cs="Sylfaen"/>
          <w:szCs w:val="24"/>
        </w:rPr>
        <w:t xml:space="preserve"> </w:t>
      </w:r>
      <w:r w:rsidRPr="00A71D81">
        <w:rPr>
          <w:rFonts w:ascii="GHEA Grapalat" w:hAnsi="GHEA Grapalat" w:cs="Sylfaen"/>
          <w:szCs w:val="24"/>
          <w:lang w:val="ru-RU"/>
        </w:rPr>
        <w:t>ստանալու</w:t>
      </w:r>
      <w:r w:rsidRPr="00A71D81">
        <w:rPr>
          <w:rFonts w:ascii="GHEA Grapalat" w:hAnsi="GHEA Grapalat" w:cs="Sylfaen"/>
          <w:szCs w:val="24"/>
        </w:rPr>
        <w:t xml:space="preserve"> </w:t>
      </w:r>
      <w:r w:rsidRPr="00A71D81">
        <w:rPr>
          <w:rFonts w:ascii="GHEA Grapalat" w:hAnsi="GHEA Grapalat" w:cs="Sylfaen"/>
          <w:szCs w:val="24"/>
          <w:lang w:val="ru-RU"/>
        </w:rPr>
        <w:t>օրվան</w:t>
      </w:r>
      <w:r w:rsidRPr="00A71D81">
        <w:rPr>
          <w:rFonts w:ascii="GHEA Grapalat" w:hAnsi="GHEA Grapalat" w:cs="Sylfaen"/>
          <w:szCs w:val="24"/>
        </w:rPr>
        <w:t xml:space="preserve"> </w:t>
      </w:r>
      <w:r w:rsidRPr="00A71D81">
        <w:rPr>
          <w:rFonts w:ascii="GHEA Grapalat" w:hAnsi="GHEA Grapalat" w:cs="Sylfaen"/>
          <w:szCs w:val="24"/>
          <w:lang w:val="ru-RU"/>
        </w:rPr>
        <w:t>հաջորդող</w:t>
      </w:r>
      <w:r w:rsidRPr="00A71D81">
        <w:rPr>
          <w:rFonts w:ascii="GHEA Grapalat" w:hAnsi="GHEA Grapalat" w:cs="Sylfaen"/>
          <w:szCs w:val="24"/>
        </w:rPr>
        <w:t xml:space="preserve"> </w:t>
      </w:r>
      <w:r w:rsidRPr="00A71D81">
        <w:rPr>
          <w:rFonts w:ascii="GHEA Grapalat" w:hAnsi="GHEA Grapalat" w:cs="Sylfaen"/>
          <w:szCs w:val="24"/>
          <w:lang w:val="ru-RU"/>
        </w:rPr>
        <w:t>երկու</w:t>
      </w:r>
      <w:r w:rsidRPr="00A71D81">
        <w:rPr>
          <w:rFonts w:ascii="GHEA Grapalat" w:hAnsi="GHEA Grapalat" w:cs="Sylfaen"/>
          <w:szCs w:val="24"/>
        </w:rPr>
        <w:t xml:space="preserve"> </w:t>
      </w:r>
      <w:r w:rsidRPr="00A71D81">
        <w:rPr>
          <w:rFonts w:ascii="GHEA Grapalat" w:hAnsi="GHEA Grapalat" w:cs="Sylfaen"/>
          <w:szCs w:val="24"/>
          <w:lang w:val="ru-RU"/>
        </w:rPr>
        <w:t>աշխատանքային</w:t>
      </w:r>
      <w:r w:rsidRPr="00A71D81">
        <w:rPr>
          <w:rFonts w:ascii="GHEA Grapalat" w:hAnsi="GHEA Grapalat" w:cs="Sylfaen"/>
          <w:szCs w:val="24"/>
        </w:rPr>
        <w:t xml:space="preserve"> </w:t>
      </w:r>
      <w:r w:rsidRPr="00A71D81">
        <w:rPr>
          <w:rFonts w:ascii="GHEA Grapalat" w:hAnsi="GHEA Grapalat" w:cs="Sylfaen"/>
          <w:szCs w:val="24"/>
          <w:lang w:val="ru-RU"/>
        </w:rPr>
        <w:t>օրվա</w:t>
      </w:r>
      <w:r w:rsidRPr="00A71D81">
        <w:rPr>
          <w:rFonts w:ascii="GHEA Grapalat" w:hAnsi="GHEA Grapalat" w:cs="Sylfaen"/>
          <w:szCs w:val="24"/>
        </w:rPr>
        <w:t xml:space="preserve"> </w:t>
      </w:r>
      <w:r w:rsidRPr="00A71D81">
        <w:rPr>
          <w:rFonts w:ascii="GHEA Grapalat" w:hAnsi="GHEA Grapalat" w:cs="Sylfaen"/>
          <w:szCs w:val="24"/>
          <w:lang w:val="ru-RU"/>
        </w:rPr>
        <w:t>ընթացքում</w:t>
      </w:r>
      <w:r w:rsidRPr="00A71D81">
        <w:rPr>
          <w:rFonts w:ascii="GHEA Grapalat" w:hAnsi="GHEA Grapalat" w:cs="Sylfaen"/>
          <w:szCs w:val="24"/>
        </w:rPr>
        <w:t xml:space="preserve"> </w:t>
      </w:r>
      <w:r w:rsidRPr="00A71D81">
        <w:rPr>
          <w:rFonts w:ascii="GHEA Grapalat" w:hAnsi="GHEA Grapalat" w:cs="Sylfaen"/>
          <w:szCs w:val="24"/>
          <w:lang w:val="ru-RU"/>
        </w:rPr>
        <w:t>տրամադրում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գրավոր</w:t>
      </w:r>
      <w:r w:rsidRPr="00A71D81">
        <w:rPr>
          <w:rFonts w:ascii="GHEA Grapalat" w:hAnsi="GHEA Grapalat" w:cs="Sylfaen"/>
          <w:szCs w:val="24"/>
        </w:rPr>
        <w:t xml:space="preserve"> </w:t>
      </w:r>
      <w:r w:rsidRPr="00A71D81">
        <w:rPr>
          <w:rFonts w:ascii="GHEA Grapalat" w:hAnsi="GHEA Grapalat" w:cs="Sylfaen"/>
          <w:szCs w:val="24"/>
          <w:lang w:val="ru-RU"/>
        </w:rPr>
        <w:t>եզրակացություն</w:t>
      </w:r>
      <w:r w:rsidRPr="00A71D81">
        <w:rPr>
          <w:rFonts w:ascii="GHEA Grapalat" w:hAnsi="GHEA Grapalat" w:cs="Sylfaen"/>
          <w:szCs w:val="24"/>
        </w:rPr>
        <w:t xml:space="preserve">: </w:t>
      </w:r>
      <w:r w:rsidRPr="00A71D81">
        <w:rPr>
          <w:rFonts w:ascii="GHEA Grapalat" w:hAnsi="GHEA Grapalat" w:cs="Sylfaen"/>
          <w:szCs w:val="24"/>
          <w:lang w:val="ru-RU"/>
        </w:rPr>
        <w:t>Եթե</w:t>
      </w:r>
      <w:r w:rsidRPr="00A71D81">
        <w:rPr>
          <w:rFonts w:ascii="GHEA Grapalat" w:hAnsi="GHEA Grapalat" w:cs="Sylfaen"/>
          <w:szCs w:val="24"/>
        </w:rPr>
        <w:t xml:space="preserve"> </w:t>
      </w:r>
      <w:r w:rsidRPr="00A71D81">
        <w:rPr>
          <w:rFonts w:ascii="GHEA Grapalat" w:hAnsi="GHEA Grapalat" w:cs="Sylfaen"/>
          <w:szCs w:val="24"/>
          <w:lang w:val="en-US"/>
        </w:rPr>
        <w:t>մ</w:t>
      </w:r>
      <w:r w:rsidRPr="00A71D81">
        <w:rPr>
          <w:rFonts w:ascii="GHEA Grapalat" w:hAnsi="GHEA Grapalat" w:cs="Sylfaen"/>
          <w:szCs w:val="24"/>
          <w:lang w:val="ru-RU"/>
        </w:rPr>
        <w:t>ասնակցի</w:t>
      </w:r>
      <w:r w:rsidRPr="00A71D81">
        <w:rPr>
          <w:rFonts w:ascii="GHEA Grapalat" w:hAnsi="GHEA Grapalat" w:cs="Sylfaen"/>
          <w:szCs w:val="24"/>
        </w:rPr>
        <w:t xml:space="preserve"> </w:t>
      </w:r>
      <w:r w:rsidRPr="00A71D81">
        <w:rPr>
          <w:rFonts w:ascii="GHEA Grapalat" w:hAnsi="GHEA Grapalat" w:cs="Sylfaen"/>
          <w:szCs w:val="24"/>
          <w:lang w:val="ru-RU"/>
        </w:rPr>
        <w:t>ներկայացրած</w:t>
      </w:r>
      <w:r w:rsidRPr="00A71D81">
        <w:rPr>
          <w:rFonts w:ascii="GHEA Grapalat" w:hAnsi="GHEA Grapalat" w:cs="Sylfaen"/>
          <w:szCs w:val="24"/>
        </w:rPr>
        <w:t xml:space="preserve"> </w:t>
      </w:r>
      <w:r w:rsidRPr="00A71D81">
        <w:rPr>
          <w:rFonts w:ascii="GHEA Grapalat" w:hAnsi="GHEA Grapalat" w:cs="Sylfaen"/>
          <w:szCs w:val="24"/>
          <w:lang w:val="ru-RU"/>
        </w:rPr>
        <w:t>տվյալների</w:t>
      </w:r>
      <w:r w:rsidRPr="00A71D81">
        <w:rPr>
          <w:rFonts w:ascii="GHEA Grapalat" w:hAnsi="GHEA Grapalat" w:cs="Sylfaen"/>
          <w:szCs w:val="24"/>
        </w:rPr>
        <w:t xml:space="preserve"> </w:t>
      </w:r>
      <w:r w:rsidRPr="00A71D81">
        <w:rPr>
          <w:rFonts w:ascii="GHEA Grapalat" w:hAnsi="GHEA Grapalat" w:cs="Sylfaen"/>
          <w:szCs w:val="24"/>
          <w:lang w:val="ru-RU"/>
        </w:rPr>
        <w:t>իսկության</w:t>
      </w:r>
      <w:r w:rsidRPr="00A71D81">
        <w:rPr>
          <w:rFonts w:ascii="GHEA Grapalat" w:hAnsi="GHEA Grapalat" w:cs="Sylfaen"/>
          <w:szCs w:val="24"/>
        </w:rPr>
        <w:t xml:space="preserve"> </w:t>
      </w:r>
      <w:r w:rsidRPr="00A71D81">
        <w:rPr>
          <w:rFonts w:ascii="GHEA Grapalat" w:hAnsi="GHEA Grapalat" w:cs="Sylfaen"/>
          <w:szCs w:val="24"/>
          <w:lang w:val="ru-RU"/>
        </w:rPr>
        <w:t>ստուգման</w:t>
      </w:r>
      <w:r w:rsidRPr="00A71D81">
        <w:rPr>
          <w:rFonts w:ascii="GHEA Grapalat" w:hAnsi="GHEA Grapalat" w:cs="Sylfaen"/>
          <w:szCs w:val="24"/>
        </w:rPr>
        <w:t xml:space="preserve"> </w:t>
      </w:r>
      <w:r w:rsidRPr="00A71D81">
        <w:rPr>
          <w:rFonts w:ascii="GHEA Grapalat" w:hAnsi="GHEA Grapalat" w:cs="Sylfaen"/>
          <w:szCs w:val="24"/>
          <w:lang w:val="ru-RU"/>
        </w:rPr>
        <w:t>արդյունքում</w:t>
      </w:r>
      <w:r w:rsidRPr="00A71D81">
        <w:rPr>
          <w:rFonts w:ascii="GHEA Grapalat" w:hAnsi="GHEA Grapalat" w:cs="Sylfaen"/>
          <w:szCs w:val="24"/>
        </w:rPr>
        <w:t xml:space="preserve"> </w:t>
      </w:r>
      <w:r w:rsidRPr="00A71D81">
        <w:rPr>
          <w:rFonts w:ascii="GHEA Grapalat" w:hAnsi="GHEA Grapalat" w:cs="Sylfaen"/>
          <w:szCs w:val="24"/>
          <w:lang w:val="ru-RU"/>
        </w:rPr>
        <w:t>տվյալները</w:t>
      </w:r>
      <w:r w:rsidRPr="00A71D81">
        <w:rPr>
          <w:rFonts w:ascii="GHEA Grapalat" w:hAnsi="GHEA Grapalat" w:cs="Sylfaen"/>
          <w:szCs w:val="24"/>
        </w:rPr>
        <w:t xml:space="preserve"> </w:t>
      </w:r>
      <w:r w:rsidRPr="00A71D81">
        <w:rPr>
          <w:rFonts w:ascii="GHEA Grapalat" w:hAnsi="GHEA Grapalat" w:cs="Sylfaen"/>
          <w:szCs w:val="24"/>
          <w:lang w:val="ru-RU"/>
        </w:rPr>
        <w:t>որակվում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իրականությանը</w:t>
      </w:r>
      <w:r w:rsidRPr="00A71D81">
        <w:rPr>
          <w:rFonts w:ascii="GHEA Grapalat" w:hAnsi="GHEA Grapalat" w:cs="Sylfaen"/>
          <w:szCs w:val="24"/>
        </w:rPr>
        <w:t xml:space="preserve"> </w:t>
      </w:r>
      <w:r w:rsidRPr="00A71D81">
        <w:rPr>
          <w:rFonts w:ascii="GHEA Grapalat" w:hAnsi="GHEA Grapalat" w:cs="Sylfaen"/>
          <w:szCs w:val="24"/>
          <w:lang w:val="ru-RU"/>
        </w:rPr>
        <w:t>չհամապա</w:t>
      </w:r>
      <w:r w:rsidRPr="00A71D81">
        <w:rPr>
          <w:rFonts w:ascii="GHEA Grapalat" w:hAnsi="GHEA Grapalat" w:cs="Sylfaen"/>
          <w:szCs w:val="24"/>
        </w:rPr>
        <w:softHyphen/>
      </w:r>
      <w:r w:rsidRPr="00A71D81">
        <w:rPr>
          <w:rFonts w:ascii="GHEA Grapalat" w:hAnsi="GHEA Grapalat" w:cs="Sylfaen"/>
          <w:szCs w:val="24"/>
          <w:lang w:val="ru-RU"/>
        </w:rPr>
        <w:t>տասխանող</w:t>
      </w:r>
      <w:r w:rsidRPr="00A71D81">
        <w:rPr>
          <w:rFonts w:ascii="GHEA Grapalat" w:hAnsi="GHEA Grapalat" w:cs="Sylfaen"/>
          <w:szCs w:val="24"/>
        </w:rPr>
        <w:t xml:space="preserve">, </w:t>
      </w:r>
      <w:r w:rsidRPr="00A71D81">
        <w:rPr>
          <w:rFonts w:ascii="GHEA Grapalat" w:hAnsi="GHEA Grapalat" w:cs="Sylfaen"/>
          <w:szCs w:val="24"/>
          <w:lang w:val="ru-RU"/>
        </w:rPr>
        <w:t>ապա</w:t>
      </w:r>
      <w:r w:rsidRPr="00A71D81">
        <w:rPr>
          <w:rFonts w:ascii="GHEA Grapalat" w:hAnsi="GHEA Grapalat" w:cs="Sylfaen"/>
          <w:szCs w:val="24"/>
        </w:rPr>
        <w:t xml:space="preserve"> տվյալ մասնակցի հայտը մերժվում է:</w:t>
      </w:r>
    </w:p>
    <w:p w:rsidR="00E07A84" w:rsidRPr="00A71D81" w:rsidRDefault="00E07A84" w:rsidP="00E07A84">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Pr="00A71D81">
        <w:rPr>
          <w:rFonts w:ascii="GHEA Grapalat" w:hAnsi="GHEA Grapalat" w:cs="Sylfaen"/>
          <w:szCs w:val="24"/>
          <w:lang w:val="hy-AM"/>
        </w:rPr>
        <w:t>.</w:t>
      </w:r>
      <w:r w:rsidRPr="00A71D81">
        <w:rPr>
          <w:rFonts w:ascii="GHEA Grapalat" w:hAnsi="GHEA Grapalat" w:cs="Sylfaen"/>
          <w:szCs w:val="24"/>
        </w:rPr>
        <w:t xml:space="preserve">21 </w:t>
      </w:r>
      <w:r w:rsidRPr="00A71D81">
        <w:rPr>
          <w:rFonts w:ascii="GHEA Grapalat" w:hAnsi="GHEA Grapalat" w:cs="Sylfaen"/>
          <w:szCs w:val="24"/>
          <w:lang w:val="hy-AM"/>
        </w:rPr>
        <w:t>Սույն</w:t>
      </w:r>
      <w:r w:rsidRPr="00A71D81">
        <w:rPr>
          <w:rFonts w:ascii="GHEA Grapalat" w:hAnsi="GHEA Grapalat" w:cs="Sylfaen"/>
          <w:szCs w:val="24"/>
        </w:rPr>
        <w:t xml:space="preserve"> </w:t>
      </w:r>
      <w:r w:rsidRPr="00A71D81">
        <w:rPr>
          <w:rFonts w:ascii="GHEA Grapalat" w:hAnsi="GHEA Grapalat" w:cs="Sylfaen"/>
          <w:szCs w:val="24"/>
          <w:lang w:val="hy-AM"/>
        </w:rPr>
        <w:t>հրավերի</w:t>
      </w:r>
      <w:r w:rsidRPr="00A71D81">
        <w:rPr>
          <w:rFonts w:ascii="GHEA Grapalat" w:hAnsi="GHEA Grapalat" w:cs="Sylfaen"/>
          <w:szCs w:val="24"/>
        </w:rPr>
        <w:t xml:space="preserve"> 1-</w:t>
      </w:r>
      <w:r w:rsidRPr="00A71D81">
        <w:rPr>
          <w:rFonts w:ascii="GHEA Grapalat" w:hAnsi="GHEA Grapalat" w:cs="Sylfaen"/>
          <w:szCs w:val="24"/>
          <w:lang w:val="hy-AM"/>
        </w:rPr>
        <w:t>ին</w:t>
      </w:r>
      <w:r w:rsidRPr="00A71D81">
        <w:rPr>
          <w:rFonts w:ascii="GHEA Grapalat" w:hAnsi="GHEA Grapalat" w:cs="Sylfaen"/>
          <w:szCs w:val="24"/>
        </w:rPr>
        <w:t xml:space="preserve"> </w:t>
      </w:r>
      <w:r w:rsidRPr="00A71D81">
        <w:rPr>
          <w:rFonts w:ascii="GHEA Grapalat" w:hAnsi="GHEA Grapalat" w:cs="Sylfaen"/>
          <w:szCs w:val="24"/>
          <w:lang w:val="hy-AM"/>
        </w:rPr>
        <w:t>մասի</w:t>
      </w:r>
      <w:r w:rsidRPr="00A71D81">
        <w:rPr>
          <w:rFonts w:ascii="GHEA Grapalat" w:hAnsi="GHEA Grapalat" w:cs="Sylfaen"/>
          <w:szCs w:val="24"/>
        </w:rPr>
        <w:t xml:space="preserve"> 8.20 </w:t>
      </w:r>
      <w:r w:rsidRPr="00A71D81">
        <w:rPr>
          <w:rFonts w:ascii="GHEA Grapalat" w:hAnsi="GHEA Grapalat" w:cs="Sylfaen"/>
          <w:szCs w:val="24"/>
          <w:lang w:val="hy-AM"/>
        </w:rPr>
        <w:t>կետի</w:t>
      </w:r>
      <w:r w:rsidRPr="00A71D81">
        <w:rPr>
          <w:rFonts w:ascii="GHEA Grapalat" w:hAnsi="GHEA Grapalat" w:cs="Sylfaen"/>
          <w:szCs w:val="24"/>
        </w:rPr>
        <w:t xml:space="preserve"> </w:t>
      </w:r>
      <w:r w:rsidRPr="00A71D81">
        <w:rPr>
          <w:rFonts w:ascii="GHEA Grapalat" w:hAnsi="GHEA Grapalat" w:cs="Sylfaen"/>
          <w:szCs w:val="24"/>
          <w:lang w:val="hy-AM"/>
        </w:rPr>
        <w:t>կիրառման</w:t>
      </w:r>
      <w:r w:rsidRPr="00A71D81">
        <w:rPr>
          <w:rFonts w:ascii="GHEA Grapalat" w:hAnsi="GHEA Grapalat" w:cs="Sylfaen"/>
          <w:szCs w:val="24"/>
        </w:rPr>
        <w:t xml:space="preserve"> </w:t>
      </w:r>
      <w:r w:rsidRPr="00A71D81">
        <w:rPr>
          <w:rFonts w:ascii="GHEA Grapalat" w:hAnsi="GHEA Grapalat" w:cs="Sylfaen"/>
          <w:szCs w:val="24"/>
          <w:lang w:val="hy-AM"/>
        </w:rPr>
        <w:t>նպատակով</w:t>
      </w:r>
      <w:r w:rsidRPr="00A71D81">
        <w:rPr>
          <w:rFonts w:ascii="GHEA Grapalat" w:hAnsi="GHEA Grapalat" w:cs="Sylfaen"/>
          <w:szCs w:val="24"/>
        </w:rPr>
        <w:t xml:space="preserve"> կարող է </w:t>
      </w:r>
      <w:r w:rsidRPr="00A71D81">
        <w:rPr>
          <w:rFonts w:ascii="GHEA Grapalat" w:hAnsi="GHEA Grapalat" w:cs="Sylfaen"/>
          <w:szCs w:val="24"/>
          <w:lang w:val="hy-AM"/>
        </w:rPr>
        <w:t>հրավիրվել հանձնաժողովի</w:t>
      </w:r>
      <w:r w:rsidRPr="00A71D81">
        <w:rPr>
          <w:rFonts w:ascii="GHEA Grapalat" w:hAnsi="GHEA Grapalat" w:cs="Sylfaen"/>
          <w:szCs w:val="24"/>
        </w:rPr>
        <w:t xml:space="preserve"> </w:t>
      </w:r>
      <w:r w:rsidRPr="00A71D81">
        <w:rPr>
          <w:rFonts w:ascii="GHEA Grapalat" w:hAnsi="GHEA Grapalat" w:cs="Sylfaen"/>
          <w:szCs w:val="24"/>
          <w:lang w:val="hy-AM"/>
        </w:rPr>
        <w:t>արտահերթ</w:t>
      </w:r>
      <w:r w:rsidRPr="00A71D81">
        <w:rPr>
          <w:rFonts w:ascii="GHEA Grapalat" w:hAnsi="GHEA Grapalat" w:cs="Sylfaen"/>
          <w:szCs w:val="24"/>
        </w:rPr>
        <w:t xml:space="preserve"> </w:t>
      </w:r>
      <w:r w:rsidRPr="00A71D81">
        <w:rPr>
          <w:rFonts w:ascii="GHEA Grapalat" w:hAnsi="GHEA Grapalat" w:cs="Sylfaen"/>
          <w:szCs w:val="24"/>
          <w:lang w:val="hy-AM"/>
        </w:rPr>
        <w:t>նիստ։</w:t>
      </w:r>
    </w:p>
    <w:p w:rsidR="00E07A84" w:rsidRPr="00A71D81" w:rsidRDefault="00E07A84" w:rsidP="00E07A84">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Pr="00A71D81">
        <w:rPr>
          <w:rFonts w:ascii="GHEA Grapalat" w:hAnsi="GHEA Grapalat"/>
          <w:spacing w:val="-6"/>
          <w:sz w:val="20"/>
          <w:lang w:val="af-ZA"/>
        </w:rPr>
        <w:t xml:space="preserve">22 </w:t>
      </w:r>
      <w:r w:rsidRPr="00A71D81">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71D81">
        <w:rPr>
          <w:rFonts w:ascii="GHEA Grapalat" w:hAnsi="GHEA Grapalat" w:cs="Sylfaen"/>
          <w:lang w:val="hy-AM"/>
        </w:rPr>
        <w:t xml:space="preserve"> </w:t>
      </w:r>
      <w:r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E07A84" w:rsidRDefault="00E07A84" w:rsidP="00E07A84">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8.23 Անգործության</w:t>
      </w:r>
      <w:r w:rsidRPr="00A71D81">
        <w:rPr>
          <w:rFonts w:ascii="GHEA Grapalat" w:hAnsi="GHEA Grapalat" w:cs="Sylfaen"/>
          <w:szCs w:val="24"/>
        </w:rPr>
        <w:t xml:space="preserve"> </w:t>
      </w:r>
      <w:r w:rsidRPr="00A71D81">
        <w:rPr>
          <w:rFonts w:ascii="GHEA Grapalat" w:hAnsi="GHEA Grapalat" w:cs="Sylfaen"/>
          <w:szCs w:val="24"/>
          <w:lang w:val="hy-AM"/>
        </w:rPr>
        <w:t>ժամկետը</w:t>
      </w:r>
      <w:r w:rsidRPr="00A71D81">
        <w:rPr>
          <w:rFonts w:ascii="GHEA Grapalat" w:hAnsi="GHEA Grapalat" w:cs="Sylfaen"/>
          <w:szCs w:val="24"/>
        </w:rPr>
        <w:t xml:space="preserve"> </w:t>
      </w:r>
      <w:r w:rsidRPr="00A71D81">
        <w:rPr>
          <w:rFonts w:ascii="GHEA Grapalat" w:hAnsi="GHEA Grapalat" w:cs="Sylfaen"/>
          <w:szCs w:val="24"/>
          <w:lang w:val="hy-AM"/>
        </w:rPr>
        <w:t>պայմանագիր</w:t>
      </w:r>
      <w:r w:rsidRPr="00A71D81">
        <w:rPr>
          <w:rFonts w:ascii="GHEA Grapalat" w:hAnsi="GHEA Grapalat" w:cs="Sylfaen"/>
          <w:szCs w:val="24"/>
        </w:rPr>
        <w:t xml:space="preserve"> </w:t>
      </w:r>
      <w:r w:rsidRPr="00A71D81">
        <w:rPr>
          <w:rFonts w:ascii="GHEA Grapalat" w:hAnsi="GHEA Grapalat" w:cs="Sylfaen"/>
          <w:szCs w:val="24"/>
          <w:lang w:val="hy-AM"/>
        </w:rPr>
        <w:t>կնքելու</w:t>
      </w:r>
      <w:r w:rsidRPr="00A71D81">
        <w:rPr>
          <w:rFonts w:ascii="GHEA Grapalat" w:hAnsi="GHEA Grapalat" w:cs="Sylfaen"/>
          <w:szCs w:val="24"/>
        </w:rPr>
        <w:t xml:space="preserve"> </w:t>
      </w:r>
      <w:r w:rsidRPr="00A71D81">
        <w:rPr>
          <w:rFonts w:ascii="GHEA Grapalat" w:hAnsi="GHEA Grapalat" w:cs="Sylfaen"/>
          <w:szCs w:val="24"/>
          <w:lang w:val="hy-AM"/>
        </w:rPr>
        <w:t>մասին</w:t>
      </w:r>
      <w:r w:rsidRPr="00A71D81">
        <w:rPr>
          <w:rFonts w:ascii="GHEA Grapalat" w:hAnsi="GHEA Grapalat" w:cs="Sylfaen"/>
          <w:szCs w:val="24"/>
        </w:rPr>
        <w:t xml:space="preserve"> </w:t>
      </w:r>
      <w:r w:rsidRPr="00A71D81">
        <w:rPr>
          <w:rFonts w:ascii="GHEA Grapalat" w:hAnsi="GHEA Grapalat" w:cs="Sylfaen"/>
          <w:szCs w:val="24"/>
          <w:lang w:val="hy-AM"/>
        </w:rPr>
        <w:t>որոշման</w:t>
      </w:r>
      <w:r w:rsidRPr="00A71D81">
        <w:rPr>
          <w:rFonts w:ascii="GHEA Grapalat" w:hAnsi="GHEA Grapalat" w:cs="Sylfaen"/>
          <w:szCs w:val="24"/>
        </w:rPr>
        <w:t xml:space="preserve"> </w:t>
      </w:r>
      <w:r w:rsidRPr="00A71D81">
        <w:rPr>
          <w:rFonts w:ascii="GHEA Grapalat" w:hAnsi="GHEA Grapalat" w:cs="Sylfaen"/>
          <w:szCs w:val="24"/>
          <w:lang w:val="hy-AM"/>
        </w:rPr>
        <w:t>հայտարարության</w:t>
      </w:r>
      <w:r w:rsidRPr="00A71D81">
        <w:rPr>
          <w:rFonts w:ascii="GHEA Grapalat" w:hAnsi="GHEA Grapalat" w:cs="Sylfaen"/>
          <w:szCs w:val="24"/>
        </w:rPr>
        <w:t xml:space="preserve"> </w:t>
      </w:r>
      <w:r w:rsidRPr="00A71D81">
        <w:rPr>
          <w:rFonts w:ascii="GHEA Grapalat" w:hAnsi="GHEA Grapalat" w:cs="Sylfaen"/>
          <w:szCs w:val="24"/>
          <w:lang w:val="hy-AM"/>
        </w:rPr>
        <w:t>հրապարակման</w:t>
      </w:r>
      <w:r w:rsidRPr="00A71D81">
        <w:rPr>
          <w:rFonts w:ascii="GHEA Grapalat" w:hAnsi="GHEA Grapalat" w:cs="Sylfaen"/>
          <w:szCs w:val="24"/>
        </w:rPr>
        <w:t xml:space="preserve"> </w:t>
      </w:r>
      <w:r w:rsidRPr="00A71D81">
        <w:rPr>
          <w:rFonts w:ascii="GHEA Grapalat" w:hAnsi="GHEA Grapalat" w:cs="Sylfaen"/>
          <w:szCs w:val="24"/>
          <w:lang w:val="hy-AM"/>
        </w:rPr>
        <w:t>օրվան</w:t>
      </w:r>
      <w:r w:rsidRPr="00A71D81">
        <w:rPr>
          <w:rFonts w:ascii="GHEA Grapalat" w:hAnsi="GHEA Grapalat" w:cs="Sylfaen"/>
          <w:szCs w:val="24"/>
        </w:rPr>
        <w:t xml:space="preserve"> </w:t>
      </w:r>
      <w:r w:rsidRPr="00A71D81">
        <w:rPr>
          <w:rFonts w:ascii="GHEA Grapalat" w:hAnsi="GHEA Grapalat" w:cs="Sylfaen"/>
          <w:szCs w:val="24"/>
          <w:lang w:val="hy-AM"/>
        </w:rPr>
        <w:t>հաջորդող</w:t>
      </w:r>
      <w:r w:rsidRPr="00A71D81">
        <w:rPr>
          <w:rFonts w:ascii="GHEA Grapalat" w:hAnsi="GHEA Grapalat" w:cs="Sylfaen"/>
          <w:szCs w:val="24"/>
        </w:rPr>
        <w:t xml:space="preserve"> </w:t>
      </w:r>
      <w:r w:rsidRPr="00A71D81">
        <w:rPr>
          <w:rFonts w:ascii="GHEA Grapalat" w:hAnsi="GHEA Grapalat" w:cs="Sylfaen"/>
          <w:szCs w:val="24"/>
          <w:lang w:val="hy-AM"/>
        </w:rPr>
        <w:t>օրվա</w:t>
      </w:r>
      <w:r w:rsidRPr="00A71D81">
        <w:rPr>
          <w:rFonts w:ascii="GHEA Grapalat" w:hAnsi="GHEA Grapalat" w:cs="Sylfaen"/>
          <w:szCs w:val="24"/>
        </w:rPr>
        <w:t xml:space="preserve"> </w:t>
      </w:r>
      <w:r w:rsidRPr="00A71D81">
        <w:rPr>
          <w:rFonts w:ascii="GHEA Grapalat" w:hAnsi="GHEA Grapalat" w:cs="Sylfaen"/>
          <w:szCs w:val="24"/>
          <w:lang w:val="hy-AM"/>
        </w:rPr>
        <w:t>և</w:t>
      </w:r>
      <w:r w:rsidRPr="00A71D81">
        <w:rPr>
          <w:rFonts w:ascii="GHEA Grapalat" w:hAnsi="GHEA Grapalat" w:cs="Sylfaen"/>
          <w:szCs w:val="24"/>
        </w:rPr>
        <w:t xml:space="preserve"> պ</w:t>
      </w:r>
      <w:r w:rsidRPr="00A71D81">
        <w:rPr>
          <w:rFonts w:ascii="GHEA Grapalat" w:hAnsi="GHEA Grapalat" w:cs="Sylfaen"/>
          <w:szCs w:val="24"/>
          <w:lang w:val="hy-AM"/>
        </w:rPr>
        <w:t>ատվիրատուի</w:t>
      </w:r>
      <w:r w:rsidRPr="00A71D81">
        <w:rPr>
          <w:rFonts w:ascii="GHEA Grapalat" w:hAnsi="GHEA Grapalat" w:cs="Sylfaen"/>
          <w:szCs w:val="24"/>
        </w:rPr>
        <w:t xml:space="preserve"> </w:t>
      </w:r>
      <w:r w:rsidRPr="00A71D81">
        <w:rPr>
          <w:rFonts w:ascii="GHEA Grapalat" w:hAnsi="GHEA Grapalat" w:cs="Sylfaen"/>
          <w:szCs w:val="24"/>
          <w:lang w:val="hy-AM"/>
        </w:rPr>
        <w:t>կողմից</w:t>
      </w:r>
      <w:r w:rsidRPr="00A71D81">
        <w:rPr>
          <w:rFonts w:ascii="GHEA Grapalat" w:hAnsi="GHEA Grapalat" w:cs="Sylfaen"/>
          <w:szCs w:val="24"/>
        </w:rPr>
        <w:t xml:space="preserve"> </w:t>
      </w:r>
      <w:r w:rsidRPr="00A71D81">
        <w:rPr>
          <w:rFonts w:ascii="GHEA Grapalat" w:hAnsi="GHEA Grapalat" w:cs="Sylfaen"/>
          <w:szCs w:val="24"/>
          <w:lang w:val="hy-AM"/>
        </w:rPr>
        <w:t>պայմանագիրը</w:t>
      </w:r>
      <w:r w:rsidRPr="00A71D81">
        <w:rPr>
          <w:rFonts w:ascii="GHEA Grapalat" w:hAnsi="GHEA Grapalat" w:cs="Sylfaen"/>
          <w:szCs w:val="24"/>
        </w:rPr>
        <w:t xml:space="preserve"> </w:t>
      </w:r>
      <w:r w:rsidRPr="00A71D81">
        <w:rPr>
          <w:rFonts w:ascii="GHEA Grapalat" w:hAnsi="GHEA Grapalat" w:cs="Sylfaen"/>
          <w:szCs w:val="24"/>
          <w:lang w:val="hy-AM"/>
        </w:rPr>
        <w:t>կնքելու</w:t>
      </w:r>
      <w:r w:rsidRPr="00A71D81">
        <w:rPr>
          <w:rFonts w:ascii="GHEA Grapalat" w:hAnsi="GHEA Grapalat" w:cs="Sylfaen"/>
          <w:szCs w:val="24"/>
        </w:rPr>
        <w:t xml:space="preserve"> </w:t>
      </w:r>
      <w:r w:rsidRPr="00A71D81">
        <w:rPr>
          <w:rFonts w:ascii="GHEA Grapalat" w:hAnsi="GHEA Grapalat" w:cs="Sylfaen"/>
          <w:szCs w:val="24"/>
          <w:lang w:val="hy-AM"/>
        </w:rPr>
        <w:t>իրավասության</w:t>
      </w:r>
      <w:r w:rsidRPr="00A71D81">
        <w:rPr>
          <w:rFonts w:ascii="GHEA Grapalat" w:hAnsi="GHEA Grapalat" w:cs="Sylfaen"/>
          <w:szCs w:val="24"/>
        </w:rPr>
        <w:t xml:space="preserve"> </w:t>
      </w:r>
      <w:r w:rsidRPr="00A71D81">
        <w:rPr>
          <w:rFonts w:ascii="GHEA Grapalat" w:hAnsi="GHEA Grapalat" w:cs="Sylfaen"/>
          <w:szCs w:val="24"/>
          <w:lang w:val="hy-AM"/>
        </w:rPr>
        <w:t>առաջացման</w:t>
      </w:r>
      <w:r w:rsidRPr="00A71D81">
        <w:rPr>
          <w:rFonts w:ascii="GHEA Grapalat" w:hAnsi="GHEA Grapalat" w:cs="Sylfaen"/>
          <w:szCs w:val="24"/>
        </w:rPr>
        <w:t xml:space="preserve"> </w:t>
      </w:r>
      <w:r w:rsidRPr="00A71D81">
        <w:rPr>
          <w:rFonts w:ascii="GHEA Grapalat" w:hAnsi="GHEA Grapalat" w:cs="Sylfaen"/>
          <w:szCs w:val="24"/>
          <w:lang w:val="hy-AM"/>
        </w:rPr>
        <w:t>օրվա</w:t>
      </w:r>
      <w:r w:rsidRPr="00A71D81">
        <w:rPr>
          <w:rFonts w:ascii="GHEA Grapalat" w:hAnsi="GHEA Grapalat" w:cs="Sylfaen"/>
          <w:szCs w:val="24"/>
        </w:rPr>
        <w:t xml:space="preserve"> </w:t>
      </w:r>
      <w:r w:rsidRPr="00A71D81">
        <w:rPr>
          <w:rFonts w:ascii="GHEA Grapalat" w:hAnsi="GHEA Grapalat" w:cs="Sylfaen"/>
          <w:szCs w:val="24"/>
          <w:lang w:val="hy-AM"/>
        </w:rPr>
        <w:t>միջև</w:t>
      </w:r>
      <w:r w:rsidRPr="00A71D81">
        <w:rPr>
          <w:rFonts w:ascii="GHEA Grapalat" w:hAnsi="GHEA Grapalat" w:cs="Sylfaen"/>
          <w:szCs w:val="24"/>
        </w:rPr>
        <w:t xml:space="preserve"> </w:t>
      </w:r>
      <w:r w:rsidRPr="00A71D81">
        <w:rPr>
          <w:rFonts w:ascii="GHEA Grapalat" w:hAnsi="GHEA Grapalat" w:cs="Sylfaen"/>
          <w:szCs w:val="24"/>
          <w:lang w:val="hy-AM"/>
        </w:rPr>
        <w:t>ընկած</w:t>
      </w:r>
      <w:r w:rsidRPr="00A71D81">
        <w:rPr>
          <w:rFonts w:ascii="GHEA Grapalat" w:hAnsi="GHEA Grapalat" w:cs="Sylfaen"/>
          <w:szCs w:val="24"/>
        </w:rPr>
        <w:t xml:space="preserve"> </w:t>
      </w:r>
      <w:r w:rsidRPr="00A71D81">
        <w:rPr>
          <w:rFonts w:ascii="GHEA Grapalat" w:hAnsi="GHEA Grapalat" w:cs="Sylfaen"/>
          <w:szCs w:val="24"/>
          <w:lang w:val="hy-AM"/>
        </w:rPr>
        <w:t>ժամանակահատվածն</w:t>
      </w:r>
      <w:r w:rsidRPr="00A71D81">
        <w:rPr>
          <w:rFonts w:ascii="GHEA Grapalat" w:hAnsi="GHEA Grapalat" w:cs="Sylfaen"/>
          <w:szCs w:val="24"/>
        </w:rPr>
        <w:t xml:space="preserve"> </w:t>
      </w:r>
      <w:r w:rsidRPr="00A71D81">
        <w:rPr>
          <w:rFonts w:ascii="GHEA Grapalat" w:hAnsi="GHEA Grapalat" w:cs="Sylfaen"/>
          <w:szCs w:val="24"/>
          <w:lang w:val="hy-AM"/>
        </w:rPr>
        <w:t>է։</w:t>
      </w:r>
      <w:r w:rsidRPr="00F40755">
        <w:rPr>
          <w:rFonts w:ascii="GHEA Grapalat" w:hAnsi="GHEA Grapalat" w:cs="Sylfaen"/>
          <w:lang w:val="es-ES"/>
        </w:rPr>
        <w:t xml:space="preserve"> </w:t>
      </w:r>
    </w:p>
    <w:p w:rsidR="00E07A84" w:rsidRPr="00F40755" w:rsidRDefault="00E07A84" w:rsidP="00E07A84">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6C78F8">
        <w:rPr>
          <w:rFonts w:ascii="GHEA Grapalat" w:hAnsi="GHEA Grapalat" w:cs="Sylfaen"/>
          <w:lang w:val="es-ES"/>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E07A84" w:rsidRPr="00F40755" w:rsidRDefault="00E07A84" w:rsidP="00E07A84">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E07A84" w:rsidRPr="00F40755" w:rsidRDefault="00E07A84" w:rsidP="00E07A84">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07A84" w:rsidRPr="00F40755" w:rsidRDefault="00E07A84" w:rsidP="00E07A84">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E07A84" w:rsidRPr="00A71D81" w:rsidRDefault="00E07A84" w:rsidP="00E07A84">
      <w:pPr>
        <w:ind w:firstLine="567"/>
        <w:jc w:val="center"/>
        <w:rPr>
          <w:rFonts w:ascii="GHEA Grapalat" w:hAnsi="GHEA Grapalat"/>
          <w:b/>
          <w:sz w:val="20"/>
          <w:lang w:val="es-ES"/>
        </w:rPr>
      </w:pPr>
    </w:p>
    <w:p w:rsidR="00E07A84" w:rsidRPr="00A71D81" w:rsidRDefault="00E07A84" w:rsidP="00E07A84">
      <w:pPr>
        <w:jc w:val="center"/>
        <w:rPr>
          <w:rFonts w:ascii="GHEA Grapalat" w:hAnsi="GHEA Grapalat" w:cs="Arial"/>
          <w:b/>
          <w:iCs/>
          <w:sz w:val="20"/>
          <w:lang w:val="af-ZA"/>
        </w:rPr>
      </w:pPr>
      <w:r w:rsidRPr="00A71D81">
        <w:rPr>
          <w:rFonts w:ascii="GHEA Grapalat" w:hAnsi="GHEA Grapalat"/>
          <w:b/>
          <w:iCs/>
          <w:sz w:val="20"/>
          <w:lang w:val="es-ES"/>
        </w:rPr>
        <w:t>9</w:t>
      </w:r>
      <w:r w:rsidRPr="00A71D81">
        <w:rPr>
          <w:rFonts w:ascii="GHEA Grapalat" w:hAnsi="GHEA Grapalat"/>
          <w:b/>
          <w:iCs/>
          <w:sz w:val="20"/>
          <w:lang w:val="af-ZA"/>
        </w:rPr>
        <w:t xml:space="preserve">. </w:t>
      </w:r>
      <w:r w:rsidRPr="00A71D81">
        <w:rPr>
          <w:rFonts w:ascii="GHEA Grapalat" w:hAnsi="GHEA Grapalat" w:cs="Sylfaen"/>
          <w:b/>
          <w:iCs/>
          <w:sz w:val="20"/>
          <w:lang w:val="af-ZA"/>
        </w:rPr>
        <w:t>ՊԱՅՄԱՆԱԳՐԻ</w:t>
      </w:r>
      <w:r w:rsidRPr="00A71D81">
        <w:rPr>
          <w:rFonts w:ascii="GHEA Grapalat" w:hAnsi="GHEA Grapalat" w:cs="Arial"/>
          <w:b/>
          <w:iCs/>
          <w:sz w:val="20"/>
          <w:lang w:val="af-ZA"/>
        </w:rPr>
        <w:t xml:space="preserve"> </w:t>
      </w:r>
      <w:r w:rsidRPr="00A71D81">
        <w:rPr>
          <w:rFonts w:ascii="GHEA Grapalat" w:hAnsi="GHEA Grapalat" w:cs="Sylfaen"/>
          <w:b/>
          <w:iCs/>
          <w:sz w:val="20"/>
          <w:lang w:val="af-ZA"/>
        </w:rPr>
        <w:t>ԿՆՔՈՒՄԸ</w:t>
      </w:r>
      <w:r w:rsidRPr="00A71D81">
        <w:rPr>
          <w:rFonts w:ascii="GHEA Grapalat" w:hAnsi="GHEA Grapalat" w:cs="Arial"/>
          <w:b/>
          <w:iCs/>
          <w:sz w:val="20"/>
          <w:lang w:val="af-ZA"/>
        </w:rPr>
        <w:t xml:space="preserve"> </w:t>
      </w:r>
    </w:p>
    <w:p w:rsidR="00E07A84" w:rsidRPr="00A71D81" w:rsidRDefault="00E07A84" w:rsidP="00E07A84">
      <w:pPr>
        <w:jc w:val="center"/>
        <w:rPr>
          <w:rFonts w:ascii="GHEA Grapalat" w:hAnsi="GHEA Grapalat"/>
          <w:b/>
          <w:iCs/>
          <w:sz w:val="20"/>
          <w:lang w:val="af-ZA"/>
        </w:rPr>
      </w:pP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iCs/>
          <w:sz w:val="20"/>
          <w:lang w:val="es-ES"/>
        </w:rPr>
        <w:t>9</w:t>
      </w:r>
      <w:r w:rsidRPr="00A71D81">
        <w:rPr>
          <w:rFonts w:ascii="GHEA Grapalat" w:hAnsi="GHEA Grapalat"/>
          <w:iCs/>
          <w:sz w:val="20"/>
          <w:lang w:val="af-ZA"/>
        </w:rPr>
        <w:t xml:space="preserve">.1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որոշման</w:t>
      </w:r>
      <w:r w:rsidRPr="00A71D81">
        <w:rPr>
          <w:rFonts w:ascii="GHEA Grapalat" w:hAnsi="GHEA Grapalat" w:cs="Sylfaen"/>
          <w:sz w:val="20"/>
          <w:lang w:val="af-ZA"/>
        </w:rPr>
        <w:t xml:space="preserve"> </w:t>
      </w:r>
      <w:r w:rsidRPr="00A71D81">
        <w:rPr>
          <w:rFonts w:ascii="GHEA Grapalat" w:hAnsi="GHEA Grapalat" w:cs="Sylfaen"/>
          <w:sz w:val="20"/>
          <w:lang w:val="ru-RU"/>
        </w:rPr>
        <w:t>հիման</w:t>
      </w:r>
      <w:r w:rsidRPr="00A71D81">
        <w:rPr>
          <w:rFonts w:ascii="GHEA Grapalat" w:hAnsi="GHEA Grapalat" w:cs="Sylfaen"/>
          <w:sz w:val="20"/>
          <w:lang w:val="af-ZA"/>
        </w:rPr>
        <w:t xml:space="preserve"> </w:t>
      </w:r>
      <w:r w:rsidRPr="00A71D81">
        <w:rPr>
          <w:rFonts w:ascii="GHEA Grapalat" w:hAnsi="GHEA Grapalat" w:cs="Sylfaen"/>
          <w:sz w:val="20"/>
          <w:lang w:val="ru-RU"/>
        </w:rPr>
        <w:t>վրա</w:t>
      </w:r>
      <w:r w:rsidRPr="00A71D81">
        <w:rPr>
          <w:rFonts w:ascii="GHEA Grapalat" w:hAnsi="GHEA Grapalat" w:cs="Sylfaen"/>
          <w:sz w:val="20"/>
          <w:lang w:val="af-ZA"/>
        </w:rPr>
        <w:t xml:space="preserve">` </w:t>
      </w:r>
      <w:r w:rsidRPr="00A71D81">
        <w:rPr>
          <w:rFonts w:ascii="GHEA Grapalat" w:hAnsi="GHEA Grapalat" w:cs="Sylfaen"/>
          <w:sz w:val="20"/>
        </w:rPr>
        <w:t>պ</w:t>
      </w:r>
      <w:r w:rsidRPr="00A71D81">
        <w:rPr>
          <w:rFonts w:ascii="GHEA Grapalat" w:hAnsi="GHEA Grapalat" w:cs="Sylfaen"/>
          <w:sz w:val="20"/>
          <w:lang w:val="ru-RU"/>
        </w:rPr>
        <w:t>ատվիրատուի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Պայմանագիրը</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գրավոր</w:t>
      </w:r>
      <w:r w:rsidRPr="00A71D81">
        <w:rPr>
          <w:rFonts w:ascii="GHEA Grapalat" w:hAnsi="GHEA Grapalat" w:cs="Sylfaen"/>
          <w:sz w:val="20"/>
          <w:lang w:val="af-ZA"/>
        </w:rPr>
        <w:t xml:space="preserve">` </w:t>
      </w:r>
      <w:r w:rsidRPr="00A71D81">
        <w:rPr>
          <w:rFonts w:ascii="GHEA Grapalat" w:hAnsi="GHEA Grapalat" w:cs="Sylfaen"/>
          <w:sz w:val="20"/>
          <w:lang w:val="ru-RU"/>
        </w:rPr>
        <w:t>մեկ</w:t>
      </w:r>
      <w:r w:rsidRPr="00A71D81">
        <w:rPr>
          <w:rFonts w:ascii="GHEA Grapalat" w:hAnsi="GHEA Grapalat" w:cs="Sylfaen"/>
          <w:sz w:val="20"/>
          <w:lang w:val="af-ZA"/>
        </w:rPr>
        <w:t xml:space="preserve"> </w:t>
      </w:r>
      <w:r w:rsidRPr="00A71D81">
        <w:rPr>
          <w:rFonts w:ascii="GHEA Grapalat" w:hAnsi="GHEA Grapalat" w:cs="Sylfaen"/>
          <w:sz w:val="20"/>
          <w:lang w:val="ru-RU"/>
        </w:rPr>
        <w:t>փաստաթուղթ</w:t>
      </w:r>
      <w:r w:rsidRPr="00A71D81">
        <w:rPr>
          <w:rFonts w:ascii="GHEA Grapalat" w:hAnsi="GHEA Grapalat" w:cs="Sylfaen"/>
          <w:sz w:val="20"/>
          <w:lang w:val="af-ZA"/>
        </w:rPr>
        <w:t xml:space="preserve"> </w:t>
      </w:r>
      <w:r w:rsidRPr="00A71D81">
        <w:rPr>
          <w:rFonts w:ascii="GHEA Grapalat" w:hAnsi="GHEA Grapalat" w:cs="Sylfaen"/>
          <w:sz w:val="20"/>
          <w:lang w:val="ru-RU"/>
        </w:rPr>
        <w:t>կազմելու</w:t>
      </w:r>
      <w:r w:rsidRPr="00A71D81">
        <w:rPr>
          <w:rFonts w:ascii="GHEA Grapalat" w:hAnsi="GHEA Grapalat" w:cs="Sylfaen"/>
          <w:sz w:val="20"/>
          <w:lang w:val="af-ZA"/>
        </w:rPr>
        <w:t xml:space="preserve"> </w:t>
      </w:r>
      <w:r w:rsidRPr="00A71D81">
        <w:rPr>
          <w:rFonts w:ascii="GHEA Grapalat" w:hAnsi="GHEA Grapalat" w:cs="Sylfaen"/>
          <w:sz w:val="20"/>
          <w:lang w:val="ru-RU"/>
        </w:rPr>
        <w:t>միջոցով։</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9.2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1-</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մասի</w:t>
      </w:r>
      <w:r w:rsidRPr="00A71D81">
        <w:rPr>
          <w:rFonts w:ascii="GHEA Grapalat" w:hAnsi="GHEA Grapalat" w:cs="Sylfaen"/>
          <w:sz w:val="20"/>
          <w:lang w:val="af-ZA"/>
        </w:rPr>
        <w:t xml:space="preserve"> 8</w:t>
      </w:r>
      <w:r w:rsidRPr="00A71D81">
        <w:rPr>
          <w:rFonts w:ascii="GHEA Grapalat" w:hAnsi="GHEA Grapalat" w:cs="Sylfaen"/>
          <w:sz w:val="20"/>
          <w:lang w:val="hy-AM"/>
        </w:rPr>
        <w:t>.</w:t>
      </w:r>
      <w:r w:rsidRPr="00A71D81">
        <w:rPr>
          <w:rFonts w:ascii="GHEA Grapalat" w:hAnsi="GHEA Grapalat" w:cs="Sylfaen"/>
          <w:sz w:val="20"/>
          <w:lang w:val="af-ZA"/>
        </w:rPr>
        <w:t xml:space="preserve">23 </w:t>
      </w:r>
      <w:r w:rsidRPr="00A71D81">
        <w:rPr>
          <w:rFonts w:ascii="GHEA Grapalat" w:hAnsi="GHEA Grapalat" w:cs="Sylfaen"/>
          <w:sz w:val="20"/>
          <w:lang w:val="ru-RU"/>
        </w:rPr>
        <w:t>կետով</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անգործության</w:t>
      </w:r>
      <w:r w:rsidRPr="00A71D81">
        <w:rPr>
          <w:rFonts w:ascii="GHEA Grapalat" w:hAnsi="GHEA Grapalat" w:cs="Sylfaen"/>
          <w:sz w:val="20"/>
          <w:lang w:val="af-ZA"/>
        </w:rPr>
        <w:t xml:space="preserve"> </w:t>
      </w:r>
      <w:r w:rsidRPr="00A71D81">
        <w:rPr>
          <w:rFonts w:ascii="GHEA Grapalat" w:hAnsi="GHEA Grapalat" w:cs="Sylfaen"/>
          <w:sz w:val="20"/>
          <w:lang w:val="ru-RU"/>
        </w:rPr>
        <w:t>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լրանալուն</w:t>
      </w:r>
      <w:r w:rsidRPr="00A71D81">
        <w:rPr>
          <w:rFonts w:ascii="GHEA Grapalat" w:hAnsi="GHEA Grapalat" w:cs="Sylfaen"/>
          <w:sz w:val="20"/>
          <w:lang w:val="af-ZA"/>
        </w:rPr>
        <w:t xml:space="preserve"> </w:t>
      </w:r>
      <w:r w:rsidRPr="00A71D81">
        <w:rPr>
          <w:rFonts w:ascii="GHEA Grapalat" w:hAnsi="GHEA Grapalat" w:cs="Sylfaen"/>
          <w:sz w:val="20"/>
          <w:lang w:val="ru-RU"/>
        </w:rPr>
        <w:t>հաջորդող</w:t>
      </w:r>
      <w:r w:rsidRPr="00A71D81">
        <w:rPr>
          <w:rFonts w:ascii="GHEA Grapalat" w:hAnsi="GHEA Grapalat" w:cs="Sylfaen"/>
          <w:sz w:val="20"/>
          <w:lang w:val="af-ZA"/>
        </w:rPr>
        <w:t xml:space="preserve"> </w:t>
      </w:r>
      <w:r w:rsidRPr="00A71D81">
        <w:rPr>
          <w:rFonts w:ascii="GHEA Grapalat" w:hAnsi="GHEA Grapalat" w:cs="Sylfaen"/>
          <w:sz w:val="20"/>
          <w:lang w:val="ru-RU"/>
        </w:rPr>
        <w:t>չոր</w:t>
      </w:r>
      <w:r>
        <w:rPr>
          <w:rFonts w:ascii="GHEA Grapalat" w:hAnsi="GHEA Grapalat" w:cs="Sylfaen"/>
          <w:sz w:val="20"/>
          <w:lang w:val="hy-AM"/>
        </w:rPr>
        <w:t>րորդ</w:t>
      </w:r>
      <w:r w:rsidRPr="00A71D81">
        <w:rPr>
          <w:rFonts w:ascii="GHEA Grapalat" w:hAnsi="GHEA Grapalat" w:cs="Sylfaen"/>
          <w:sz w:val="20"/>
          <w:lang w:val="af-ZA"/>
        </w:rPr>
        <w:t xml:space="preserve"> </w:t>
      </w:r>
      <w:r w:rsidRPr="00A71D81">
        <w:rPr>
          <w:rFonts w:ascii="GHEA Grapalat" w:hAnsi="GHEA Grapalat" w:cs="Sylfaen"/>
          <w:sz w:val="20"/>
          <w:lang w:val="ru-RU"/>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w:t>
      </w:r>
      <w:r>
        <w:rPr>
          <w:rFonts w:ascii="GHEA Grapalat" w:hAnsi="GHEA Grapalat" w:cs="Sylfaen"/>
          <w:sz w:val="20"/>
          <w:lang w:val="hy-AM"/>
        </w:rPr>
        <w:t>ը</w:t>
      </w:r>
      <w:r w:rsidRPr="00A71D81">
        <w:rPr>
          <w:rFonts w:ascii="GHEA Grapalat" w:hAnsi="GHEA Grapalat" w:cs="Sylfaen"/>
          <w:sz w:val="20"/>
          <w:lang w:val="af-ZA"/>
        </w:rPr>
        <w:t xml:space="preserve"> </w:t>
      </w:r>
      <w:r w:rsidRPr="00A71D81">
        <w:rPr>
          <w:rFonts w:ascii="GHEA Grapalat" w:hAnsi="GHEA Grapalat" w:cs="Sylfaen"/>
          <w:sz w:val="20"/>
        </w:rPr>
        <w:t>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w:t>
      </w:r>
      <w:r w:rsidRPr="00A71D81">
        <w:rPr>
          <w:rFonts w:ascii="GHEA Grapalat" w:hAnsi="GHEA Grapalat" w:cs="Sylfaen"/>
          <w:sz w:val="20"/>
          <w:lang w:val="ru-RU"/>
        </w:rPr>
        <w:t>ծանուցում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ընտրված</w:t>
      </w:r>
      <w:r w:rsidRPr="00A71D81">
        <w:rPr>
          <w:rFonts w:ascii="GHEA Grapalat" w:hAnsi="GHEA Grapalat" w:cs="Sylfaen"/>
          <w:sz w:val="20"/>
          <w:lang w:val="af-ZA"/>
        </w:rPr>
        <w:t xml:space="preserve"> </w:t>
      </w:r>
      <w:r w:rsidRPr="00A71D81">
        <w:rPr>
          <w:rFonts w:ascii="GHEA Grapalat" w:hAnsi="GHEA Grapalat" w:cs="Sylfaen"/>
          <w:sz w:val="20"/>
        </w:rPr>
        <w:t>մ</w:t>
      </w:r>
      <w:r w:rsidRPr="00A71D81">
        <w:rPr>
          <w:rFonts w:ascii="GHEA Grapalat" w:hAnsi="GHEA Grapalat" w:cs="Sylfaen"/>
          <w:sz w:val="20"/>
          <w:lang w:val="ru-RU"/>
        </w:rPr>
        <w:t>ասնակցին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ներկայացնելով</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կնքելու</w:t>
      </w:r>
      <w:r w:rsidRPr="00A71D81">
        <w:rPr>
          <w:rFonts w:ascii="GHEA Grapalat" w:hAnsi="GHEA Grapalat" w:cs="Sylfaen"/>
          <w:sz w:val="20"/>
          <w:lang w:val="af-ZA"/>
        </w:rPr>
        <w:t xml:space="preserve"> </w:t>
      </w:r>
      <w:r w:rsidRPr="00A71D81">
        <w:rPr>
          <w:rFonts w:ascii="GHEA Grapalat" w:hAnsi="GHEA Grapalat" w:cs="Sylfaen"/>
          <w:sz w:val="20"/>
          <w:lang w:val="ru-RU"/>
        </w:rPr>
        <w:t>առաջարկը</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պայմանագրի</w:t>
      </w:r>
      <w:r w:rsidRPr="00A71D81">
        <w:rPr>
          <w:rFonts w:ascii="GHEA Grapalat" w:hAnsi="GHEA Grapalat" w:cs="Sylfaen"/>
          <w:sz w:val="20"/>
          <w:lang w:val="af-ZA"/>
        </w:rPr>
        <w:t xml:space="preserve"> </w:t>
      </w:r>
      <w:r w:rsidRPr="00A71D81">
        <w:rPr>
          <w:rFonts w:ascii="GHEA Grapalat" w:hAnsi="GHEA Grapalat" w:cs="Sylfaen"/>
          <w:sz w:val="20"/>
          <w:lang w:val="ru-RU"/>
        </w:rPr>
        <w:t>նախագիծը</w:t>
      </w:r>
      <w:r w:rsidRPr="00A71D81">
        <w:rPr>
          <w:rFonts w:ascii="GHEA Grapalat" w:hAnsi="GHEA Grapalat" w:cs="Sylfaen"/>
          <w:sz w:val="20"/>
          <w:lang w:val="af-ZA"/>
        </w:rPr>
        <w:t xml:space="preserve">: </w:t>
      </w:r>
      <w:r w:rsidRPr="00A71D81">
        <w:rPr>
          <w:rFonts w:ascii="GHEA Grapalat" w:hAnsi="GHEA Grapalat" w:cs="Sylfaen"/>
          <w:sz w:val="20"/>
          <w:lang w:val="ru-RU"/>
        </w:rPr>
        <w:t>Ընդ</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կնքվել</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շուտ</w:t>
      </w:r>
      <w:r w:rsidRPr="00A71D81">
        <w:rPr>
          <w:rFonts w:ascii="GHEA Grapalat" w:hAnsi="GHEA Grapalat" w:cs="Sylfaen"/>
          <w:sz w:val="20"/>
          <w:lang w:val="af-ZA"/>
        </w:rPr>
        <w:t xml:space="preserve">, </w:t>
      </w:r>
      <w:r w:rsidRPr="00A71D81">
        <w:rPr>
          <w:rFonts w:ascii="GHEA Grapalat" w:hAnsi="GHEA Grapalat" w:cs="Sylfaen"/>
          <w:sz w:val="20"/>
          <w:lang w:val="ru-RU"/>
        </w:rPr>
        <w:t>քան</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1-</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մասի</w:t>
      </w:r>
      <w:r w:rsidRPr="00A71D81">
        <w:rPr>
          <w:rFonts w:ascii="GHEA Grapalat" w:hAnsi="GHEA Grapalat" w:cs="Sylfaen"/>
          <w:sz w:val="20"/>
          <w:lang w:val="af-ZA"/>
        </w:rPr>
        <w:t xml:space="preserve"> 8</w:t>
      </w:r>
      <w:r w:rsidRPr="00A71D81">
        <w:rPr>
          <w:rFonts w:ascii="GHEA Grapalat" w:hAnsi="GHEA Grapalat" w:cs="Sylfaen"/>
          <w:sz w:val="20"/>
          <w:lang w:val="hy-AM"/>
        </w:rPr>
        <w:t>.</w:t>
      </w:r>
      <w:r w:rsidRPr="00A71D81">
        <w:rPr>
          <w:rFonts w:ascii="GHEA Grapalat" w:hAnsi="GHEA Grapalat" w:cs="Sylfaen"/>
          <w:sz w:val="20"/>
          <w:lang w:val="af-ZA"/>
        </w:rPr>
        <w:t xml:space="preserve">23 </w:t>
      </w:r>
      <w:r w:rsidRPr="00A71D81">
        <w:rPr>
          <w:rFonts w:ascii="GHEA Grapalat" w:hAnsi="GHEA Grapalat" w:cs="Sylfaen"/>
          <w:sz w:val="20"/>
          <w:lang w:val="ru-RU"/>
        </w:rPr>
        <w:t>կետով</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անգործության</w:t>
      </w:r>
      <w:r w:rsidRPr="00A71D81">
        <w:rPr>
          <w:rFonts w:ascii="GHEA Grapalat" w:hAnsi="GHEA Grapalat" w:cs="Sylfaen"/>
          <w:sz w:val="20"/>
          <w:lang w:val="af-ZA"/>
        </w:rPr>
        <w:t xml:space="preserve"> </w:t>
      </w:r>
      <w:r w:rsidRPr="00A71D81">
        <w:rPr>
          <w:rFonts w:ascii="GHEA Grapalat" w:hAnsi="GHEA Grapalat" w:cs="Sylfaen"/>
          <w:sz w:val="20"/>
          <w:lang w:val="ru-RU"/>
        </w:rPr>
        <w:t>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օրվան</w:t>
      </w:r>
      <w:r w:rsidRPr="00A71D81">
        <w:rPr>
          <w:rFonts w:ascii="GHEA Grapalat" w:hAnsi="GHEA Grapalat" w:cs="Sylfaen"/>
          <w:sz w:val="20"/>
          <w:lang w:val="af-ZA"/>
        </w:rPr>
        <w:t xml:space="preserve"> </w:t>
      </w:r>
      <w:r w:rsidRPr="00A71D81">
        <w:rPr>
          <w:rFonts w:ascii="GHEA Grapalat" w:hAnsi="GHEA Grapalat" w:cs="Sylfaen"/>
          <w:sz w:val="20"/>
          <w:lang w:val="ru-RU"/>
        </w:rPr>
        <w:t>հաջորդող</w:t>
      </w:r>
      <w:r w:rsidRPr="00A71D81">
        <w:rPr>
          <w:rFonts w:ascii="GHEA Grapalat" w:hAnsi="GHEA Grapalat" w:cs="Sylfaen"/>
          <w:sz w:val="20"/>
          <w:lang w:val="af-ZA"/>
        </w:rPr>
        <w:t xml:space="preserve"> </w:t>
      </w:r>
      <w:r>
        <w:rPr>
          <w:rFonts w:ascii="GHEA Grapalat" w:hAnsi="GHEA Grapalat" w:cs="Sylfaen"/>
          <w:sz w:val="20"/>
          <w:lang w:val="hy-AM"/>
        </w:rPr>
        <w:t>չորրորդ</w:t>
      </w:r>
      <w:r w:rsidRPr="00A71D81">
        <w:rPr>
          <w:rFonts w:ascii="GHEA Grapalat" w:hAnsi="GHEA Grapalat" w:cs="Sylfaen"/>
          <w:sz w:val="20"/>
          <w:lang w:val="af-ZA"/>
        </w:rPr>
        <w:t xml:space="preserve"> </w:t>
      </w:r>
      <w:r w:rsidRPr="00A71D81">
        <w:rPr>
          <w:rFonts w:ascii="GHEA Grapalat" w:hAnsi="GHEA Grapalat" w:cs="Sylfaen"/>
          <w:sz w:val="20"/>
          <w:lang w:val="ru-RU"/>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օրը</w:t>
      </w:r>
      <w:r w:rsidRPr="00A71D81">
        <w:rPr>
          <w:rFonts w:ascii="GHEA Grapalat" w:hAnsi="GHEA Grapalat" w:cs="Sylfaen"/>
          <w:sz w:val="20"/>
          <w:lang w:val="af-ZA"/>
        </w:rPr>
        <w:t>:</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9</w:t>
      </w:r>
      <w:r w:rsidRPr="00A71D81">
        <w:rPr>
          <w:rFonts w:ascii="GHEA Grapalat" w:hAnsi="GHEA Grapalat" w:cs="Sylfaen"/>
          <w:sz w:val="20"/>
          <w:lang w:val="hy-AM"/>
        </w:rPr>
        <w:t>.3</w:t>
      </w:r>
      <w:r w:rsidRPr="00A71D81">
        <w:rPr>
          <w:rFonts w:ascii="GHEA Grapalat" w:hAnsi="GHEA Grapalat" w:cs="Sylfaen"/>
          <w:sz w:val="20"/>
          <w:lang w:val="af-ZA"/>
        </w:rPr>
        <w:t xml:space="preserve"> </w:t>
      </w:r>
      <w:r w:rsidRPr="00A71D81">
        <w:rPr>
          <w:rFonts w:ascii="GHEA Grapalat" w:hAnsi="GHEA Grapalat" w:cs="Sylfaen"/>
          <w:sz w:val="20"/>
          <w:lang w:val="ru-RU"/>
        </w:rPr>
        <w:t>Ընտրված</w:t>
      </w:r>
      <w:r w:rsidRPr="00A71D81">
        <w:rPr>
          <w:rFonts w:ascii="GHEA Grapalat" w:hAnsi="GHEA Grapalat" w:cs="Sylfaen"/>
          <w:sz w:val="20"/>
          <w:lang w:val="af-ZA"/>
        </w:rPr>
        <w:t xml:space="preserve"> </w:t>
      </w:r>
      <w:r w:rsidRPr="00A71D81">
        <w:rPr>
          <w:rFonts w:ascii="GHEA Grapalat" w:hAnsi="GHEA Grapalat" w:cs="Sylfaen"/>
          <w:sz w:val="20"/>
        </w:rPr>
        <w:t>մ</w:t>
      </w:r>
      <w:r w:rsidRPr="00A71D81">
        <w:rPr>
          <w:rFonts w:ascii="GHEA Grapalat" w:hAnsi="GHEA Grapalat" w:cs="Sylfaen"/>
          <w:sz w:val="20"/>
          <w:lang w:val="ru-RU"/>
        </w:rPr>
        <w:t>ասնակցին</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կնքելու</w:t>
      </w:r>
      <w:r w:rsidRPr="00A71D81">
        <w:rPr>
          <w:rFonts w:ascii="GHEA Grapalat" w:hAnsi="GHEA Grapalat" w:cs="Sylfaen"/>
          <w:sz w:val="20"/>
          <w:lang w:val="af-ZA"/>
        </w:rPr>
        <w:t xml:space="preserve"> </w:t>
      </w:r>
      <w:r w:rsidRPr="00A71D81">
        <w:rPr>
          <w:rFonts w:ascii="GHEA Grapalat" w:hAnsi="GHEA Grapalat" w:cs="Sylfaen"/>
          <w:sz w:val="20"/>
          <w:lang w:val="ru-RU"/>
        </w:rPr>
        <w:t>առաջարկը</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կնքվելիք</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պայմանագրի</w:t>
      </w:r>
      <w:r w:rsidRPr="00A71D81">
        <w:rPr>
          <w:rFonts w:ascii="GHEA Grapalat" w:hAnsi="GHEA Grapalat" w:cs="Sylfaen"/>
          <w:sz w:val="20"/>
          <w:lang w:val="af-ZA"/>
        </w:rPr>
        <w:t xml:space="preserve"> </w:t>
      </w:r>
      <w:r w:rsidRPr="00A71D81">
        <w:rPr>
          <w:rFonts w:ascii="GHEA Grapalat" w:hAnsi="GHEA Grapalat" w:cs="Sylfaen"/>
          <w:sz w:val="20"/>
          <w:lang w:val="ru-RU"/>
        </w:rPr>
        <w:t>նախագիծը</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հանձնաժողովի</w:t>
      </w:r>
      <w:r w:rsidRPr="00A71D81">
        <w:rPr>
          <w:rFonts w:ascii="GHEA Grapalat" w:hAnsi="GHEA Grapalat" w:cs="Sylfaen"/>
          <w:sz w:val="20"/>
          <w:lang w:val="af-ZA"/>
        </w:rPr>
        <w:t xml:space="preserve"> </w:t>
      </w:r>
      <w:r w:rsidRPr="00A71D81">
        <w:rPr>
          <w:rFonts w:ascii="GHEA Grapalat" w:hAnsi="GHEA Grapalat" w:cs="Sylfaen"/>
          <w:sz w:val="20"/>
          <w:lang w:val="ru-RU"/>
        </w:rPr>
        <w:t>քարտուղարը</w:t>
      </w:r>
      <w:r w:rsidRPr="00A71D81">
        <w:rPr>
          <w:rFonts w:ascii="GHEA Grapalat" w:hAnsi="GHEA Grapalat" w:cs="Sylfaen"/>
          <w:sz w:val="20"/>
          <w:lang w:val="af-ZA"/>
        </w:rPr>
        <w:t xml:space="preserve"> </w:t>
      </w:r>
      <w:r w:rsidRPr="00A71D81">
        <w:rPr>
          <w:rFonts w:ascii="GHEA Grapalat" w:hAnsi="GHEA Grapalat" w:cs="Sylfaen"/>
          <w:sz w:val="20"/>
          <w:lang w:val="ru-RU"/>
        </w:rPr>
        <w:t>տրամադրում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էլեկտրոնային</w:t>
      </w:r>
      <w:r w:rsidRPr="00A71D81">
        <w:rPr>
          <w:rFonts w:ascii="GHEA Grapalat" w:hAnsi="GHEA Grapalat" w:cs="Sylfaen"/>
          <w:sz w:val="20"/>
          <w:lang w:val="af-ZA"/>
        </w:rPr>
        <w:t xml:space="preserve"> </w:t>
      </w:r>
      <w:r w:rsidRPr="00A71D81">
        <w:rPr>
          <w:rFonts w:ascii="GHEA Grapalat" w:hAnsi="GHEA Grapalat" w:cs="Sylfaen"/>
          <w:sz w:val="20"/>
          <w:lang w:val="ru-RU"/>
        </w:rPr>
        <w:t>եղանակով</w:t>
      </w:r>
      <w:r w:rsidRPr="00A71D81">
        <w:rPr>
          <w:rFonts w:ascii="GHEA Grapalat" w:hAnsi="GHEA Grapalat" w:cs="Sylfaen"/>
          <w:sz w:val="20"/>
          <w:lang w:val="af-ZA"/>
        </w:rPr>
        <w:t xml:space="preserve">: </w:t>
      </w:r>
      <w:r w:rsidRPr="00A71D81">
        <w:rPr>
          <w:rFonts w:ascii="GHEA Grapalat" w:hAnsi="GHEA Grapalat" w:cs="Sylfaen"/>
          <w:sz w:val="20"/>
          <w:lang w:val="ru-RU"/>
        </w:rPr>
        <w:t>Ընդ</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պայմանագրում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ներառվում</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sidRPr="00A71D81">
        <w:rPr>
          <w:rFonts w:ascii="GHEA Grapalat" w:hAnsi="GHEA Grapalat" w:cs="Sylfaen"/>
          <w:sz w:val="20"/>
          <w:lang w:val="ru-RU"/>
        </w:rPr>
        <w:t>ընտրված</w:t>
      </w:r>
      <w:r w:rsidRPr="00A71D81">
        <w:rPr>
          <w:rFonts w:ascii="GHEA Grapalat" w:hAnsi="GHEA Grapalat" w:cs="Sylfaen"/>
          <w:sz w:val="20"/>
          <w:lang w:val="af-ZA"/>
        </w:rPr>
        <w:t xml:space="preserve"> </w:t>
      </w:r>
      <w:r w:rsidRPr="00A71D81">
        <w:rPr>
          <w:rFonts w:ascii="GHEA Grapalat" w:hAnsi="GHEA Grapalat" w:cs="Sylfaen"/>
          <w:sz w:val="20"/>
          <w:lang w:val="ru-RU"/>
        </w:rPr>
        <w:t>մասնակցի</w:t>
      </w:r>
      <w:r w:rsidRPr="00A71D81">
        <w:rPr>
          <w:rFonts w:ascii="GHEA Grapalat" w:hAnsi="GHEA Grapalat" w:cs="Sylfaen"/>
          <w:sz w:val="20"/>
          <w:lang w:val="af-ZA"/>
        </w:rPr>
        <w:t xml:space="preserve"> </w:t>
      </w:r>
      <w:r w:rsidRPr="00A71D81">
        <w:rPr>
          <w:rFonts w:ascii="GHEA Grapalat" w:hAnsi="GHEA Grapalat" w:cs="Sylfaen"/>
          <w:sz w:val="20"/>
          <w:lang w:val="ru-RU"/>
        </w:rPr>
        <w:t>կողմից</w:t>
      </w:r>
      <w:r w:rsidRPr="00A71D81">
        <w:rPr>
          <w:rFonts w:ascii="GHEA Grapalat" w:hAnsi="GHEA Grapalat" w:cs="Sylfaen"/>
          <w:sz w:val="20"/>
          <w:lang w:val="af-ZA"/>
        </w:rPr>
        <w:t xml:space="preserve"> </w:t>
      </w:r>
      <w:r w:rsidRPr="00A71D81">
        <w:rPr>
          <w:rFonts w:ascii="GHEA Grapalat" w:hAnsi="GHEA Grapalat" w:cs="Sylfaen"/>
          <w:sz w:val="20"/>
          <w:lang w:val="ru-RU"/>
        </w:rPr>
        <w:t>հայտով</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ներկայացված</w:t>
      </w:r>
      <w:r w:rsidRPr="00A71D81">
        <w:rPr>
          <w:rFonts w:ascii="GHEA Grapalat" w:hAnsi="GHEA Grapalat" w:cs="Sylfaen"/>
          <w:sz w:val="20"/>
          <w:lang w:val="af-ZA"/>
        </w:rPr>
        <w:t xml:space="preserve"> </w:t>
      </w:r>
      <w:r w:rsidRPr="00A71D81">
        <w:rPr>
          <w:rFonts w:ascii="GHEA Grapalat" w:hAnsi="GHEA Grapalat" w:cs="Sylfaen"/>
          <w:sz w:val="20"/>
          <w:lang w:val="ru-RU"/>
        </w:rPr>
        <w:t>ապրանքի</w:t>
      </w:r>
      <w:r w:rsidRPr="00A71D81">
        <w:rPr>
          <w:rFonts w:ascii="GHEA Grapalat" w:hAnsi="GHEA Grapalat" w:cs="Sylfaen"/>
          <w:sz w:val="20"/>
          <w:lang w:val="af-ZA"/>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cs="Sylfaen"/>
          <w:sz w:val="20"/>
          <w:lang w:val="af-ZA"/>
        </w:rPr>
        <w:t xml:space="preserve">: </w:t>
      </w:r>
    </w:p>
    <w:p w:rsidR="00E07A84" w:rsidRPr="006D2E03" w:rsidRDefault="00E07A84" w:rsidP="00E07A84">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Pr="00A71D81">
        <w:rPr>
          <w:rFonts w:ascii="GHEA Grapalat" w:hAnsi="GHEA Grapalat" w:cs="Sylfaen"/>
          <w:sz w:val="20"/>
          <w:lang w:val="hy-AM"/>
        </w:rPr>
        <w:t>.</w:t>
      </w:r>
      <w:r w:rsidRPr="00A71D81">
        <w:rPr>
          <w:rFonts w:ascii="GHEA Grapalat" w:hAnsi="GHEA Grapalat" w:cs="Sylfaen"/>
          <w:sz w:val="20"/>
          <w:lang w:val="af-ZA"/>
        </w:rPr>
        <w:t xml:space="preserve">4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6D2E0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6D2E03">
        <w:rPr>
          <w:rFonts w:ascii="GHEA Grapalat" w:hAnsi="GHEA Grapalat" w:cs="Sylfaen"/>
          <w:sz w:val="20"/>
          <w:lang w:val="hy-AM"/>
        </w:rPr>
        <w:t>պայմանագրի</w:t>
      </w:r>
      <w:r w:rsidRPr="007E2C83">
        <w:rPr>
          <w:rFonts w:ascii="GHEA Grapalat" w:hAnsi="GHEA Grapalat" w:cs="Sylfaen"/>
          <w:sz w:val="20"/>
          <w:lang w:val="af-ZA"/>
        </w:rPr>
        <w:t xml:space="preserve"> </w:t>
      </w:r>
      <w:r w:rsidRPr="006D2E03">
        <w:rPr>
          <w:rFonts w:ascii="GHEA Grapalat" w:hAnsi="GHEA Grapalat" w:cs="Sylfaen"/>
          <w:sz w:val="20"/>
          <w:lang w:val="hy-AM"/>
        </w:rPr>
        <w:t>ապահովում</w:t>
      </w:r>
      <w:r>
        <w:rPr>
          <w:rFonts w:ascii="GHEA Grapalat" w:hAnsi="GHEA Grapalat" w:cs="Sylfaen"/>
          <w:sz w:val="20"/>
          <w:lang w:val="hy-AM"/>
        </w:rPr>
        <w:t>ներ</w:t>
      </w:r>
      <w:r w:rsidRPr="006D2E0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rsidR="00E07A84" w:rsidRPr="006D2E03"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Pr="006D2E03">
        <w:rPr>
          <w:rFonts w:ascii="GHEA Grapalat" w:hAnsi="GHEA Grapalat" w:cs="Sylfaen"/>
          <w:sz w:val="20"/>
          <w:lang w:val="hy-AM"/>
        </w:rPr>
        <w:t>պ</w:t>
      </w:r>
      <w:r w:rsidRPr="00A71D81">
        <w:rPr>
          <w:rFonts w:ascii="GHEA Grapalat" w:hAnsi="GHEA Grapalat" w:cs="Sylfaen"/>
          <w:sz w:val="20"/>
          <w:lang w:val="hy-AM"/>
        </w:rPr>
        <w:t xml:space="preserve">ատվիրատուի փաստաթղթաշրջանառության </w:t>
      </w:r>
      <w:r w:rsidRPr="006D2E03">
        <w:rPr>
          <w:rFonts w:ascii="GHEA Grapalat" w:hAnsi="GHEA Grapalat" w:cs="Sylfaen"/>
          <w:sz w:val="20"/>
          <w:lang w:val="hy-AM"/>
        </w:rPr>
        <w:t>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հաստատմանը</w:t>
      </w:r>
      <w:r w:rsidRPr="006D2E03">
        <w:rPr>
          <w:rFonts w:ascii="GHEA Grapalat" w:hAnsi="GHEA Grapalat" w:cs="Sylfaen"/>
          <w:sz w:val="20"/>
          <w:lang w:val="af-ZA"/>
        </w:rPr>
        <w:t xml:space="preserve"> </w:t>
      </w:r>
      <w:r w:rsidRPr="006D2E03">
        <w:rPr>
          <w:rFonts w:ascii="GHEA Grapalat" w:hAnsi="GHEA Grapalat" w:cs="Sylfaen"/>
          <w:sz w:val="20"/>
          <w:lang w:val="hy-AM"/>
        </w:rPr>
        <w:t>հաջորդող</w:t>
      </w:r>
      <w:r w:rsidRPr="006D2E03">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6D2E03">
        <w:rPr>
          <w:rFonts w:ascii="GHEA Grapalat" w:hAnsi="GHEA Grapalat" w:cs="Sylfaen"/>
          <w:sz w:val="20"/>
          <w:lang w:val="af-ZA"/>
        </w:rPr>
        <w:t xml:space="preserve"> </w:t>
      </w:r>
      <w:r w:rsidRPr="006D2E03">
        <w:rPr>
          <w:rFonts w:ascii="GHEA Grapalat" w:hAnsi="GHEA Grapalat" w:cs="Sylfaen"/>
          <w:sz w:val="20"/>
          <w:lang w:val="hy-AM"/>
        </w:rPr>
        <w:t>օրը</w:t>
      </w:r>
      <w:r w:rsidRPr="006D2E03">
        <w:rPr>
          <w:rFonts w:ascii="GHEA Grapalat" w:hAnsi="GHEA Grapalat" w:cs="Sylfaen"/>
          <w:sz w:val="20"/>
          <w:lang w:val="af-ZA"/>
        </w:rPr>
        <w:t xml:space="preserve"> </w:t>
      </w:r>
      <w:r w:rsidRPr="006D2E03">
        <w:rPr>
          <w:rFonts w:ascii="GHEA Grapalat" w:hAnsi="GHEA Grapalat" w:cs="Sylfaen"/>
          <w:sz w:val="20"/>
          <w:lang w:val="hy-AM"/>
        </w:rPr>
        <w:t>ուղեկցող</w:t>
      </w:r>
      <w:r w:rsidRPr="006D2E03">
        <w:rPr>
          <w:rFonts w:ascii="GHEA Grapalat" w:hAnsi="GHEA Grapalat" w:cs="Sylfaen"/>
          <w:sz w:val="20"/>
          <w:lang w:val="af-ZA"/>
        </w:rPr>
        <w:t xml:space="preserve"> </w:t>
      </w:r>
      <w:r w:rsidRPr="006D2E03">
        <w:rPr>
          <w:rFonts w:ascii="GHEA Grapalat" w:hAnsi="GHEA Grapalat" w:cs="Sylfaen"/>
          <w:sz w:val="20"/>
          <w:lang w:val="hy-AM"/>
        </w:rPr>
        <w:t>գրությամբ</w:t>
      </w:r>
      <w:r w:rsidRPr="006D2E03">
        <w:rPr>
          <w:rFonts w:ascii="GHEA Grapalat" w:hAnsi="GHEA Grapalat" w:cs="Sylfaen"/>
          <w:sz w:val="20"/>
          <w:lang w:val="af-ZA"/>
        </w:rPr>
        <w:t xml:space="preserve"> </w:t>
      </w:r>
      <w:r w:rsidRPr="006D2E03">
        <w:rPr>
          <w:rFonts w:ascii="GHEA Grapalat" w:hAnsi="GHEA Grapalat" w:cs="Sylfaen"/>
          <w:sz w:val="20"/>
          <w:lang w:val="hy-AM"/>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մասնակցին:</w:t>
      </w:r>
    </w:p>
    <w:p w:rsidR="00E07A84" w:rsidRPr="00A71D81" w:rsidRDefault="00E07A84" w:rsidP="00E07A84">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 xml:space="preserve">9.5 </w:t>
      </w:r>
      <w:r w:rsidRPr="006D2E03">
        <w:rPr>
          <w:rFonts w:ascii="GHEA Grapalat" w:hAnsi="GHEA Grapalat" w:cs="Sylfaen"/>
          <w:i w:val="0"/>
          <w:szCs w:val="24"/>
          <w:lang w:val="ru-RU"/>
        </w:rPr>
        <w:t>Մինչև</w:t>
      </w:r>
      <w:r w:rsidRPr="006D2E03">
        <w:rPr>
          <w:rFonts w:ascii="GHEA Grapalat" w:hAnsi="GHEA Grapalat" w:cs="Sylfaen"/>
          <w:i w:val="0"/>
          <w:szCs w:val="24"/>
          <w:lang w:val="af-ZA"/>
        </w:rPr>
        <w:t xml:space="preserve"> </w:t>
      </w:r>
      <w:r w:rsidRPr="006D2E03">
        <w:rPr>
          <w:rFonts w:ascii="GHEA Grapalat" w:hAnsi="GHEA Grapalat" w:cs="Sylfaen"/>
          <w:i w:val="0"/>
          <w:szCs w:val="24"/>
          <w:lang w:val="ru-RU"/>
        </w:rPr>
        <w:t>սույն</w:t>
      </w:r>
      <w:r w:rsidRPr="006D2E03">
        <w:rPr>
          <w:rFonts w:ascii="GHEA Grapalat" w:hAnsi="GHEA Grapalat" w:cs="Sylfaen"/>
          <w:i w:val="0"/>
          <w:szCs w:val="24"/>
          <w:lang w:val="af-ZA"/>
        </w:rPr>
        <w:t xml:space="preserve"> </w:t>
      </w:r>
      <w:r w:rsidRPr="006D2E03">
        <w:rPr>
          <w:rFonts w:ascii="GHEA Grapalat" w:hAnsi="GHEA Grapalat" w:cs="Sylfaen"/>
          <w:i w:val="0"/>
          <w:szCs w:val="24"/>
          <w:lang w:val="ru-RU"/>
        </w:rPr>
        <w:t>հրավերի</w:t>
      </w:r>
      <w:r w:rsidRPr="006D2E03">
        <w:rPr>
          <w:rFonts w:ascii="GHEA Grapalat" w:hAnsi="GHEA Grapalat" w:cs="Sylfaen"/>
          <w:i w:val="0"/>
          <w:szCs w:val="24"/>
          <w:lang w:val="af-ZA"/>
        </w:rPr>
        <w:t xml:space="preserve"> 1-ին մասի 9</w:t>
      </w:r>
      <w:r w:rsidRPr="006D2E03">
        <w:rPr>
          <w:rFonts w:ascii="GHEA Grapalat" w:hAnsi="GHEA Grapalat" w:cs="Sylfaen"/>
          <w:i w:val="0"/>
          <w:szCs w:val="24"/>
          <w:lang w:val="hy-AM"/>
        </w:rPr>
        <w:t>.</w:t>
      </w:r>
      <w:r w:rsidRPr="006D2E03">
        <w:rPr>
          <w:rFonts w:ascii="GHEA Grapalat" w:hAnsi="GHEA Grapalat" w:cs="Sylfaen"/>
          <w:i w:val="0"/>
          <w:szCs w:val="24"/>
          <w:lang w:val="af-ZA"/>
        </w:rPr>
        <w:t xml:space="preserve">4 </w:t>
      </w:r>
      <w:r w:rsidRPr="006D2E03">
        <w:rPr>
          <w:rFonts w:ascii="GHEA Grapalat" w:hAnsi="GHEA Grapalat" w:cs="Sylfaen"/>
          <w:i w:val="0"/>
          <w:szCs w:val="24"/>
          <w:lang w:val="ru-RU"/>
        </w:rPr>
        <w:t>կետով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նախատեսված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ժամկետի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ավարտը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կողմերի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համաձայնությամբ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պայմանագրի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նախագծում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կատարվել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փոփոխություններ</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սակայն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չեն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առարկայի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բնութագրերի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փոփոխմանը</w:t>
      </w:r>
      <w:r w:rsidRPr="00A71D81">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6D2E03" w:rsidDel="00D42D0A">
        <w:rPr>
          <w:rFonts w:ascii="GHEA Grapalat" w:hAnsi="GHEA Grapalat" w:cs="Sylfaen"/>
          <w:i w:val="0"/>
          <w:szCs w:val="24"/>
          <w:lang w:val="af-ZA"/>
        </w:rPr>
        <w:t xml:space="preserve"> </w:t>
      </w:r>
      <w:r w:rsidRPr="00A71D81">
        <w:rPr>
          <w:rFonts w:ascii="GHEA Grapalat" w:hAnsi="GHEA Grapalat" w:cs="Sylfaen"/>
          <w:i w:val="0"/>
          <w:szCs w:val="24"/>
          <w:lang w:val="ru-RU"/>
        </w:rPr>
        <w:t>ընտրված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ավելացմանը։</w:t>
      </w:r>
      <w:r w:rsidRPr="00A71D81">
        <w:rPr>
          <w:rFonts w:ascii="GHEA Mariam" w:hAnsi="GHEA Mariam"/>
          <w:spacing w:val="-8"/>
          <w:lang w:val="af-ZA"/>
        </w:rPr>
        <w:t xml:space="preserve"> </w:t>
      </w:r>
    </w:p>
    <w:p w:rsidR="00E07A84" w:rsidRPr="00A71D81" w:rsidRDefault="00E07A84" w:rsidP="00E07A84">
      <w:pPr>
        <w:jc w:val="center"/>
        <w:rPr>
          <w:rFonts w:ascii="GHEA Grapalat" w:hAnsi="GHEA Grapalat"/>
          <w:b/>
          <w:iCs/>
          <w:sz w:val="20"/>
          <w:lang w:val="af-ZA"/>
        </w:rPr>
      </w:pPr>
    </w:p>
    <w:p w:rsidR="00E07A84" w:rsidRPr="00A71D81" w:rsidRDefault="00E07A84" w:rsidP="00E07A84">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ՈՐԱԿԱՎՈՐՄԱՆ</w:t>
      </w:r>
      <w:r w:rsidRPr="00A71D81">
        <w:rPr>
          <w:rFonts w:ascii="GHEA Grapalat" w:hAnsi="GHEA Grapalat" w:cs="Arial"/>
          <w:b/>
          <w:iCs/>
          <w:sz w:val="20"/>
          <w:lang w:val="af-ZA"/>
        </w:rPr>
        <w:t xml:space="preserve"> </w:t>
      </w:r>
      <w:r w:rsidRPr="00A71D81">
        <w:rPr>
          <w:rFonts w:ascii="GHEA Grapalat" w:hAnsi="GHEA Grapalat" w:cs="Sylfaen"/>
          <w:b/>
          <w:iCs/>
          <w:sz w:val="20"/>
          <w:lang w:val="hy-AM"/>
        </w:rPr>
        <w:t>ԵՎ</w:t>
      </w:r>
      <w:r w:rsidRPr="00A71D81">
        <w:rPr>
          <w:rFonts w:ascii="GHEA Grapalat" w:hAnsi="GHEA Grapalat" w:cs="Sylfaen"/>
          <w:b/>
          <w:iCs/>
          <w:sz w:val="20"/>
          <w:lang w:val="af-ZA"/>
        </w:rPr>
        <w:t xml:space="preserve"> ՊԱՅՄԱՆԱԳՐԻ</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ԱՊԱՀՈՎՈՒՄ</w:t>
      </w:r>
      <w:r w:rsidRPr="00A71D81">
        <w:rPr>
          <w:rFonts w:ascii="GHEA Grapalat" w:hAnsi="GHEA Grapalat" w:cs="Sylfaen"/>
          <w:b/>
          <w:iCs/>
          <w:sz w:val="20"/>
          <w:lang w:val="hy-AM"/>
        </w:rPr>
        <w:t>ՆԵՐ</w:t>
      </w:r>
      <w:r w:rsidRPr="00A71D81">
        <w:rPr>
          <w:rFonts w:ascii="GHEA Grapalat" w:hAnsi="GHEA Grapalat" w:cs="Sylfaen"/>
          <w:b/>
          <w:iCs/>
          <w:sz w:val="20"/>
          <w:lang w:val="af-ZA"/>
        </w:rPr>
        <w:t>Ը</w:t>
      </w:r>
      <w:r w:rsidRPr="00A71D81">
        <w:rPr>
          <w:rFonts w:ascii="GHEA Grapalat" w:hAnsi="GHEA Grapalat" w:cs="Arial"/>
          <w:b/>
          <w:iCs/>
          <w:sz w:val="20"/>
          <w:lang w:val="af-ZA"/>
        </w:rPr>
        <w:t xml:space="preserve"> </w:t>
      </w:r>
    </w:p>
    <w:p w:rsidR="00E07A84" w:rsidRPr="00A71D81" w:rsidRDefault="00E07A84" w:rsidP="00E07A84">
      <w:pPr>
        <w:jc w:val="center"/>
        <w:rPr>
          <w:rFonts w:ascii="GHEA Grapalat" w:hAnsi="GHEA Grapalat"/>
          <w:b/>
          <w:iCs/>
          <w:sz w:val="20"/>
          <w:lang w:val="af-ZA"/>
        </w:rPr>
      </w:pP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sidRPr="006D2E03">
        <w:rPr>
          <w:rFonts w:ascii="GHEA Grapalat" w:hAnsi="GHEA Grapalat" w:cs="Sylfaen"/>
          <w:sz w:val="20"/>
          <w:vertAlign w:val="superscript"/>
          <w:lang w:val="hy-AM"/>
        </w:rPr>
        <w:t>11.1</w:t>
      </w:r>
    </w:p>
    <w:p w:rsidR="00E07A84" w:rsidRPr="00A71D81" w:rsidRDefault="00E07A84" w:rsidP="00E07A84">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sidRPr="00A71D81">
        <w:rPr>
          <w:rStyle w:val="FootnoteReference"/>
          <w:rFonts w:ascii="GHEA Grapalat" w:hAnsi="GHEA Grapalat" w:cs="Arial"/>
          <w:sz w:val="20"/>
        </w:rPr>
        <w:footnoteReference w:id="7"/>
      </w:r>
      <w:r w:rsidRPr="00A71D81">
        <w:rPr>
          <w:rFonts w:ascii="GHEA Grapalat" w:hAnsi="GHEA Grapalat" w:cs="Arial"/>
          <w:sz w:val="20"/>
          <w:vertAlign w:val="superscript"/>
          <w:lang w:val="hy-AM"/>
        </w:rPr>
        <w:t>.1</w:t>
      </w:r>
      <w:r w:rsidRPr="00A71D81">
        <w:rPr>
          <w:rFonts w:ascii="GHEA Grapalat" w:hAnsi="GHEA Grapalat" w:cs="Sylfaen"/>
          <w:sz w:val="20"/>
          <w:lang w:val="af-ZA"/>
        </w:rPr>
        <w:t xml:space="preserve"> </w:t>
      </w:r>
    </w:p>
    <w:p w:rsidR="00E07A84" w:rsidRPr="00A71D81" w:rsidRDefault="00E07A84" w:rsidP="00E07A84">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rsidR="00E07A84" w:rsidRPr="00A71D81" w:rsidRDefault="00E07A84" w:rsidP="00E07A84">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E07A84" w:rsidRDefault="00E07A84" w:rsidP="00E07A84">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w:t>
      </w:r>
      <w:r w:rsidRPr="00A71D81">
        <w:rPr>
          <w:rFonts w:ascii="GHEA Grapalat" w:hAnsi="GHEA Grapalat" w:cs="Arial"/>
          <w:sz w:val="20"/>
          <w:lang w:val="hy-AM"/>
        </w:rPr>
        <w:lastRenderedPageBreak/>
        <w:t xml:space="preserve">որակավորման ապահովման գումարը նվազեցվում է այդ փուլի գումարի նկատմամբ հաշվարկված համամասնությամբ: </w:t>
      </w:r>
    </w:p>
    <w:p w:rsidR="00E07A84" w:rsidRPr="007E2C83" w:rsidRDefault="00E07A84" w:rsidP="00E07A84">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E07A84" w:rsidRPr="00A71D81" w:rsidRDefault="00E07A84" w:rsidP="00E07A84">
      <w:pPr>
        <w:ind w:firstLine="567"/>
        <w:jc w:val="both"/>
        <w:rPr>
          <w:rFonts w:ascii="GHEA Grapalat" w:hAnsi="GHEA Grapalat" w:cs="Arial"/>
          <w:color w:val="FFFFFF"/>
          <w:sz w:val="20"/>
          <w:lang w:val="af-ZA"/>
        </w:rPr>
      </w:pPr>
      <w:r w:rsidRPr="00A71D81">
        <w:rPr>
          <w:rFonts w:ascii="GHEA Grapalat" w:hAnsi="GHEA Grapalat" w:cs="Arial"/>
          <w:sz w:val="20"/>
          <w:vertAlign w:val="superscript"/>
          <w:lang w:val="hy-AM"/>
        </w:rPr>
        <w:t>12</w:t>
      </w:r>
      <w:r w:rsidRPr="00A71D81">
        <w:rPr>
          <w:rStyle w:val="FootnoteReference"/>
          <w:rFonts w:ascii="GHEA Grapalat" w:hAnsi="GHEA Grapalat" w:cs="Arial"/>
          <w:color w:val="FFFFFF"/>
          <w:sz w:val="20"/>
          <w:lang w:val="af-ZA"/>
        </w:rPr>
        <w:footnoteReference w:customMarkFollows="1" w:id="8"/>
        <w:t>12</w:t>
      </w:r>
    </w:p>
    <w:p w:rsidR="00E07A84" w:rsidRPr="00A71D81" w:rsidRDefault="00E07A84" w:rsidP="00E07A84">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07A84" w:rsidRPr="00ED7D17" w:rsidRDefault="00E07A84" w:rsidP="00E07A84">
      <w:pPr>
        <w:ind w:firstLine="567"/>
        <w:jc w:val="both"/>
        <w:rPr>
          <w:rFonts w:ascii="GHEA Grapalat" w:hAnsi="GHEA Grapalat" w:cs="Sylfaen"/>
          <w:sz w:val="20"/>
          <w:szCs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00ED7D17" w:rsidRPr="00ED7D17">
        <w:rPr>
          <w:rFonts w:ascii="GHEA Grapalat" w:hAnsi="GHEA Grapalat" w:cs="Sylfaen"/>
          <w:sz w:val="20"/>
          <w:lang w:val="hy-AM"/>
        </w:rPr>
        <w:t>միակողմանի հաստատված հայտարարության՝ տուժանքի (հավելված 5.1) կամ կանխիկ փողի ձևով</w:t>
      </w:r>
      <w:r w:rsidRPr="00ED7D17">
        <w:rPr>
          <w:rFonts w:ascii="GHEA Grapalat" w:hAnsi="GHEA Grapalat" w:cs="Sylfaen"/>
          <w:sz w:val="20"/>
          <w:lang w:val="hy-AM"/>
        </w:rPr>
        <w:t>:</w:t>
      </w:r>
      <w:r w:rsidRPr="00ED7D17">
        <w:rPr>
          <w:rFonts w:ascii="GHEA Grapalat" w:hAnsi="GHEA Grapalat" w:cs="Sylfaen"/>
          <w:sz w:val="20"/>
          <w:szCs w:val="20"/>
          <w:vertAlign w:val="superscript"/>
          <w:lang w:val="hy-AM"/>
        </w:rPr>
        <w:t>13</w:t>
      </w:r>
    </w:p>
    <w:p w:rsidR="00E07A84" w:rsidRPr="006D2E03" w:rsidRDefault="00E07A84" w:rsidP="00E07A84">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E07A84" w:rsidRPr="00A71D81" w:rsidRDefault="00E07A84" w:rsidP="00E07A84">
      <w:pPr>
        <w:ind w:firstLine="567"/>
        <w:jc w:val="both"/>
        <w:rPr>
          <w:rFonts w:ascii="GHEA Grapalat" w:hAnsi="GHEA Grapalat"/>
          <w:sz w:val="20"/>
          <w:szCs w:val="20"/>
          <w:lang w:val="hy-AM"/>
        </w:rPr>
      </w:pPr>
      <w:r w:rsidRPr="00A71D8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E07A84" w:rsidRPr="00A71D81" w:rsidRDefault="00E07A84" w:rsidP="00E07A84">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E07A84" w:rsidRPr="006D2E03" w:rsidRDefault="00E07A84" w:rsidP="00E07A84">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E07A84" w:rsidRPr="006D2E03" w:rsidRDefault="00E07A84" w:rsidP="00E07A84">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rsidR="00E07A84" w:rsidRPr="006D2E03" w:rsidRDefault="00E07A84" w:rsidP="00E07A84">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rsidR="00E07A84" w:rsidRDefault="00E07A84" w:rsidP="00E07A84">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E07A84" w:rsidRDefault="00E07A84" w:rsidP="00E07A84">
      <w:pPr>
        <w:ind w:firstLine="567"/>
        <w:jc w:val="both"/>
        <w:rPr>
          <w:rFonts w:ascii="GHEA Grapalat" w:hAnsi="GHEA Grapalat" w:cs="Sylfaen"/>
          <w:sz w:val="20"/>
          <w:lang w:val="af-ZA"/>
        </w:rPr>
      </w:pPr>
    </w:p>
    <w:p w:rsidR="00E07A84" w:rsidRPr="00A71D81" w:rsidRDefault="00E07A84" w:rsidP="00E07A84">
      <w:pPr>
        <w:ind w:firstLine="567"/>
        <w:jc w:val="both"/>
        <w:rPr>
          <w:rFonts w:ascii="GHEA Grapalat" w:hAnsi="GHEA Grapalat"/>
          <w:b/>
          <w:szCs w:val="22"/>
          <w:lang w:val="af-ZA"/>
        </w:rPr>
      </w:pPr>
    </w:p>
    <w:p w:rsidR="00E07A84" w:rsidRPr="00A71D81" w:rsidRDefault="00E07A84" w:rsidP="00E07A84">
      <w:pPr>
        <w:jc w:val="center"/>
        <w:rPr>
          <w:rFonts w:ascii="GHEA Grapalat" w:hAnsi="GHEA Grapalat" w:cs="Arial"/>
          <w:b/>
          <w:sz w:val="20"/>
          <w:lang w:val="af-ZA"/>
        </w:rPr>
      </w:pPr>
      <w:r w:rsidRPr="00A71D81">
        <w:rPr>
          <w:rFonts w:ascii="GHEA Grapalat" w:hAnsi="GHEA Grapalat"/>
          <w:b/>
          <w:sz w:val="20"/>
          <w:lang w:val="af-ZA"/>
        </w:rPr>
        <w:t xml:space="preserve">11.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E07A84" w:rsidRPr="00A71D81" w:rsidRDefault="00E07A84" w:rsidP="00E07A84">
      <w:pPr>
        <w:jc w:val="center"/>
        <w:rPr>
          <w:rFonts w:ascii="GHEA Grapalat" w:hAnsi="GHEA Grapalat"/>
          <w:b/>
          <w:sz w:val="20"/>
          <w:lang w:val="af-ZA"/>
        </w:rPr>
      </w:pP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E07A84" w:rsidRPr="00A71D81" w:rsidRDefault="00E07A84" w:rsidP="00E07A84">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sidRPr="00A71D81">
        <w:rPr>
          <w:rFonts w:ascii="GHEA Grapalat" w:hAnsi="GHEA Grapalat" w:cs="Sylfaen"/>
          <w:sz w:val="20"/>
          <w:lang w:val="ru-RU"/>
        </w:rPr>
        <w:t>համայնքի</w:t>
      </w:r>
      <w:r w:rsidRPr="00A71D81">
        <w:rPr>
          <w:rFonts w:ascii="GHEA Grapalat" w:hAnsi="GHEA Grapalat" w:cs="Sylfaen"/>
          <w:sz w:val="20"/>
          <w:lang w:val="af-ZA"/>
        </w:rPr>
        <w:t xml:space="preserve"> </w:t>
      </w:r>
      <w:r w:rsidRPr="00A71D81">
        <w:rPr>
          <w:rFonts w:ascii="GHEA Grapalat" w:hAnsi="GHEA Grapalat" w:cs="Sylfaen"/>
          <w:sz w:val="20"/>
          <w:lang w:val="ru-RU"/>
        </w:rPr>
        <w:t>ավագանու</w:t>
      </w:r>
      <w:r w:rsidRPr="00A71D81">
        <w:rPr>
          <w:rFonts w:ascii="GHEA Grapalat" w:hAnsi="GHEA Grapalat" w:cs="Sylfaen"/>
          <w:sz w:val="20"/>
          <w:lang w:val="af-ZA"/>
        </w:rPr>
        <w:t xml:space="preserve">, </w:t>
      </w:r>
      <w:r w:rsidRPr="00A71D81">
        <w:rPr>
          <w:rFonts w:ascii="GHEA Grapalat" w:hAnsi="GHEA Grapalat" w:cs="Sylfaen"/>
          <w:sz w:val="20"/>
        </w:rPr>
        <w:t>որոշման</w:t>
      </w:r>
      <w:r w:rsidRPr="00A71D81">
        <w:rPr>
          <w:rFonts w:ascii="GHEA Grapalat" w:hAnsi="GHEA Grapalat" w:cs="Sylfaen"/>
          <w:sz w:val="20"/>
          <w:lang w:val="af-ZA"/>
        </w:rPr>
        <w:t xml:space="preserve"> </w:t>
      </w:r>
      <w:r w:rsidRPr="00A71D81">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Pr="00A71D81">
        <w:rPr>
          <w:rFonts w:ascii="GHEA Grapalat" w:hAnsi="GHEA Grapalat" w:cs="Sylfaen"/>
          <w:sz w:val="20"/>
          <w:lang w:val="hy-AM"/>
        </w:rPr>
        <w:t>:</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r w:rsidRPr="00A71D81">
        <w:rPr>
          <w:rFonts w:ascii="GHEA Grapalat" w:hAnsi="GHEA Grapalat" w:cs="Sylfaen"/>
          <w:sz w:val="20"/>
          <w:lang w:val="af-ZA"/>
        </w:rPr>
        <w:t xml:space="preserve"> </w:t>
      </w:r>
    </w:p>
    <w:p w:rsidR="00E07A84" w:rsidRPr="00A71D81" w:rsidRDefault="00E07A84" w:rsidP="00E07A84">
      <w:pPr>
        <w:ind w:firstLine="567"/>
        <w:jc w:val="both"/>
        <w:rPr>
          <w:rFonts w:ascii="GHEA Grapalat" w:hAnsi="GHEA Grapalat" w:cs="Sylfaen"/>
          <w:sz w:val="20"/>
          <w:lang w:val="af-ZA"/>
        </w:rPr>
      </w:pPr>
    </w:p>
    <w:p w:rsidR="00E07A84" w:rsidRPr="00A71D81" w:rsidRDefault="00E07A84" w:rsidP="00E07A84">
      <w:pPr>
        <w:pStyle w:val="BodyTextIndent"/>
        <w:spacing w:line="240" w:lineRule="auto"/>
        <w:rPr>
          <w:rFonts w:ascii="GHEA Grapalat" w:hAnsi="GHEA Grapalat"/>
          <w:i w:val="0"/>
          <w:sz w:val="18"/>
          <w:szCs w:val="18"/>
          <w:u w:val="single"/>
          <w:lang w:val="af-ZA"/>
        </w:rPr>
      </w:pPr>
    </w:p>
    <w:p w:rsidR="00E07A84" w:rsidRPr="00A71D81" w:rsidRDefault="00E07A84" w:rsidP="00E07A84">
      <w:pPr>
        <w:jc w:val="center"/>
        <w:rPr>
          <w:rFonts w:ascii="GHEA Grapalat" w:hAnsi="GHEA Grapalat"/>
          <w:b/>
          <w:sz w:val="20"/>
          <w:lang w:val="af-ZA"/>
        </w:rPr>
      </w:pPr>
      <w:r w:rsidRPr="00A71D81">
        <w:rPr>
          <w:rFonts w:ascii="GHEA Grapalat" w:hAnsi="GHEA Grapalat"/>
          <w:b/>
          <w:sz w:val="20"/>
          <w:lang w:val="af-ZA"/>
        </w:rPr>
        <w:t xml:space="preserve">12. ԳՆՄԱՆ ԳՈՐԾԸՆԹԱՑԻ ՀԵՏ ԿԱՊՎԱԾ ԳՈՐԾՈՂՈՒԹՅՈՒՆՆԵՐԸ ԵՎ (ԿԱՄ) </w:t>
      </w:r>
    </w:p>
    <w:p w:rsidR="00E07A84" w:rsidRPr="00A71D81" w:rsidRDefault="00E07A84" w:rsidP="00E07A84">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E07A84" w:rsidRPr="00A71D81" w:rsidRDefault="00E07A84" w:rsidP="00E07A84">
      <w:pPr>
        <w:jc w:val="center"/>
        <w:rPr>
          <w:rFonts w:ascii="GHEA Grapalat" w:hAnsi="GHEA Grapalat"/>
          <w:b/>
          <w:sz w:val="20"/>
          <w:lang w:val="af-ZA"/>
        </w:rPr>
      </w:pPr>
      <w:r w:rsidRPr="00A71D81">
        <w:rPr>
          <w:rFonts w:ascii="GHEA Grapalat" w:hAnsi="GHEA Grapalat"/>
          <w:b/>
          <w:sz w:val="20"/>
          <w:lang w:val="af-ZA"/>
        </w:rPr>
        <w:t>ԻՐԱՎՈՒՆՔԸ ԵՎ ԿԱՐԳԸ</w:t>
      </w:r>
    </w:p>
    <w:p w:rsidR="00E07A84" w:rsidRPr="00A71D81" w:rsidRDefault="00E07A84" w:rsidP="00E07A84">
      <w:pPr>
        <w:jc w:val="center"/>
        <w:rPr>
          <w:rFonts w:ascii="GHEA Grapalat" w:hAnsi="GHEA Grapalat"/>
          <w:b/>
          <w:sz w:val="20"/>
          <w:lang w:val="af-ZA"/>
        </w:rPr>
      </w:pPr>
    </w:p>
    <w:p w:rsidR="00E07A84" w:rsidRPr="004B72E3" w:rsidRDefault="00E07A84" w:rsidP="00E07A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E07A84" w:rsidRPr="004B72E3" w:rsidRDefault="00E07A84" w:rsidP="00E07A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E07A84" w:rsidRPr="004B72E3" w:rsidRDefault="00E07A84" w:rsidP="00E07A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E07A84" w:rsidRPr="004B72E3" w:rsidRDefault="00E07A84" w:rsidP="00E07A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E07A84" w:rsidRPr="004B72E3" w:rsidRDefault="00E07A84" w:rsidP="00E07A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rsidR="00E07A84" w:rsidRPr="004B72E3" w:rsidRDefault="00E07A84" w:rsidP="00E07A84">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8259EB" w:rsidRPr="008259EB"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lastRenderedPageBreak/>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E07A84" w:rsidRPr="004B72E3" w:rsidRDefault="00E07A84" w:rsidP="00E07A84">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E07A84" w:rsidRPr="00A71D81" w:rsidRDefault="00E07A84" w:rsidP="00E07A84">
      <w:pPr>
        <w:ind w:firstLine="567"/>
        <w:jc w:val="center"/>
        <w:rPr>
          <w:rFonts w:ascii="GHEA Grapalat" w:hAnsi="GHEA Grapalat"/>
          <w:b/>
          <w:szCs w:val="22"/>
          <w:lang w:val="af-ZA"/>
        </w:rPr>
      </w:pPr>
      <w:r>
        <w:rPr>
          <w:rFonts w:ascii="GHEA Grapalat" w:hAnsi="GHEA Grapalat" w:cs="Sylfaen"/>
          <w:b/>
          <w:szCs w:val="22"/>
          <w:lang w:val="es-ES"/>
        </w:rPr>
        <w:br w:type="page"/>
      </w:r>
      <w:r w:rsidRPr="00A71D81">
        <w:rPr>
          <w:rFonts w:ascii="GHEA Grapalat" w:hAnsi="GHEA Grapalat" w:cs="Sylfaen"/>
          <w:b/>
          <w:szCs w:val="22"/>
          <w:lang w:val="es-ES"/>
        </w:rPr>
        <w:lastRenderedPageBreak/>
        <w:t>ՄԱՍ</w:t>
      </w:r>
      <w:r w:rsidRPr="00A71D81">
        <w:rPr>
          <w:rFonts w:ascii="GHEA Grapalat" w:hAnsi="GHEA Grapalat"/>
          <w:b/>
          <w:szCs w:val="22"/>
          <w:lang w:val="af-ZA"/>
        </w:rPr>
        <w:t xml:space="preserve">  II</w:t>
      </w:r>
    </w:p>
    <w:p w:rsidR="00E07A84" w:rsidRPr="00A71D81" w:rsidRDefault="00E07A84" w:rsidP="00E07A84">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E07A84" w:rsidRPr="00A71D81" w:rsidRDefault="008C5916" w:rsidP="00E07A84">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Ը </w:t>
      </w:r>
      <w:r w:rsidR="00E07A84" w:rsidRPr="00A71D81">
        <w:rPr>
          <w:rFonts w:ascii="GHEA Grapalat" w:hAnsi="GHEA Grapalat" w:cs="Sylfaen"/>
          <w:b/>
          <w:szCs w:val="22"/>
          <w:lang w:val="es-ES"/>
        </w:rPr>
        <w:t>Հ</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Ա</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Յ</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Տ</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Ը</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Պ</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Ա</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Տ</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Ր</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Ա</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Ս</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Տ</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Ե</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Լ</w:t>
      </w:r>
      <w:r w:rsidR="00E07A84" w:rsidRPr="00A71D81">
        <w:rPr>
          <w:rFonts w:ascii="GHEA Grapalat" w:hAnsi="GHEA Grapalat"/>
          <w:b/>
          <w:szCs w:val="22"/>
          <w:lang w:val="af-ZA"/>
        </w:rPr>
        <w:t xml:space="preserve"> </w:t>
      </w:r>
      <w:r w:rsidR="00E07A84" w:rsidRPr="00A71D81">
        <w:rPr>
          <w:rFonts w:ascii="GHEA Grapalat" w:hAnsi="GHEA Grapalat" w:cs="Sylfaen"/>
          <w:b/>
          <w:szCs w:val="22"/>
          <w:lang w:val="es-ES"/>
        </w:rPr>
        <w:t>ՈՒ</w:t>
      </w:r>
    </w:p>
    <w:p w:rsidR="00E07A84" w:rsidRPr="00A71D81" w:rsidRDefault="00E07A84" w:rsidP="00E07A84">
      <w:pPr>
        <w:ind w:firstLine="567"/>
        <w:jc w:val="center"/>
        <w:rPr>
          <w:rFonts w:ascii="GHEA Grapalat" w:hAnsi="GHEA Grapalat"/>
          <w:szCs w:val="22"/>
          <w:lang w:val="af-ZA"/>
        </w:rPr>
      </w:pPr>
    </w:p>
    <w:p w:rsidR="00E07A84" w:rsidRPr="00A71D81" w:rsidRDefault="00E07A84" w:rsidP="00E07A84">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E07A84" w:rsidRPr="00A71D81" w:rsidRDefault="00E07A84" w:rsidP="00E07A84">
      <w:pPr>
        <w:ind w:firstLine="567"/>
        <w:jc w:val="both"/>
        <w:rPr>
          <w:rFonts w:ascii="GHEA Grapalat" w:hAnsi="GHEA Grapalat"/>
          <w:szCs w:val="22"/>
          <w:lang w:val="af-ZA"/>
        </w:rPr>
      </w:pPr>
      <w:r w:rsidRPr="00A71D81">
        <w:rPr>
          <w:rFonts w:ascii="GHEA Grapalat" w:hAnsi="GHEA Grapalat"/>
          <w:szCs w:val="22"/>
          <w:lang w:val="af-ZA"/>
        </w:rPr>
        <w:t xml:space="preserve"> </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Pr="00A71D81">
        <w:rPr>
          <w:rFonts w:ascii="GHEA Grapalat" w:hAnsi="GHEA Grapalat" w:cs="Sylfaen"/>
          <w:sz w:val="20"/>
          <w:lang w:val="af-ZA"/>
        </w:rPr>
        <w:t xml:space="preserve">, </w:t>
      </w:r>
      <w:r w:rsidRPr="00A71D81">
        <w:rPr>
          <w:rFonts w:ascii="GHEA Grapalat" w:hAnsi="GHEA Grapalat" w:cs="Sylfaen"/>
          <w:sz w:val="20"/>
          <w:lang w:val="ru-RU"/>
        </w:rPr>
        <w:t>հայերենից</w:t>
      </w:r>
      <w:r w:rsidRPr="00A71D81">
        <w:rPr>
          <w:rFonts w:ascii="GHEA Grapalat" w:hAnsi="GHEA Grapalat" w:cs="Sylfaen"/>
          <w:sz w:val="20"/>
          <w:lang w:val="af-ZA"/>
        </w:rPr>
        <w:t xml:space="preserve"> </w:t>
      </w:r>
      <w:r w:rsidRPr="00A71D81">
        <w:rPr>
          <w:rFonts w:ascii="GHEA Grapalat" w:hAnsi="GHEA Grapalat" w:cs="Sylfaen"/>
          <w:sz w:val="20"/>
          <w:lang w:val="ru-RU"/>
        </w:rPr>
        <w:t>բացի</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նաև</w:t>
      </w:r>
      <w:r w:rsidRPr="00A71D81">
        <w:rPr>
          <w:rFonts w:ascii="GHEA Grapalat" w:hAnsi="GHEA Grapalat" w:cs="Sylfaen"/>
          <w:sz w:val="20"/>
          <w:lang w:val="af-ZA"/>
        </w:rPr>
        <w:t xml:space="preserve"> </w:t>
      </w:r>
      <w:r w:rsidRPr="00A71D81">
        <w:rPr>
          <w:rFonts w:ascii="GHEA Grapalat" w:hAnsi="GHEA Grapalat" w:cs="Sylfaen"/>
          <w:sz w:val="20"/>
          <w:lang w:val="ru-RU"/>
        </w:rPr>
        <w:t>անգլերեն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ռուսերեն։</w:t>
      </w:r>
      <w:r w:rsidRPr="00A71D81">
        <w:rPr>
          <w:rFonts w:ascii="GHEA Grapalat" w:hAnsi="GHEA Grapalat" w:cs="Sylfaen"/>
          <w:sz w:val="20"/>
          <w:lang w:val="af-ZA"/>
        </w:rPr>
        <w:t xml:space="preserve"> </w:t>
      </w:r>
    </w:p>
    <w:p w:rsidR="00E07A84" w:rsidRPr="00A71D81" w:rsidRDefault="00E07A84" w:rsidP="00E07A84">
      <w:pPr>
        <w:jc w:val="center"/>
        <w:rPr>
          <w:rFonts w:ascii="GHEA Grapalat" w:hAnsi="GHEA Grapalat"/>
          <w:b/>
          <w:szCs w:val="22"/>
          <w:lang w:val="af-ZA"/>
        </w:rPr>
      </w:pPr>
    </w:p>
    <w:p w:rsidR="00E07A84" w:rsidRPr="00A71D81" w:rsidRDefault="00E07A84" w:rsidP="00E07A84">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E07A84" w:rsidRPr="00A71D81" w:rsidRDefault="00E07A84" w:rsidP="00E07A84">
      <w:pPr>
        <w:ind w:firstLine="720"/>
        <w:jc w:val="center"/>
        <w:rPr>
          <w:rFonts w:ascii="GHEA Grapalat" w:hAnsi="GHEA Grapalat"/>
          <w:szCs w:val="22"/>
          <w:lang w:val="af-ZA"/>
        </w:rPr>
      </w:pPr>
    </w:p>
    <w:p w:rsidR="00E07A84" w:rsidRPr="00A71D81" w:rsidRDefault="00E07A84" w:rsidP="00E07A84">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E07A84" w:rsidRPr="00A71D81" w:rsidRDefault="00E07A84" w:rsidP="00E07A84">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Pr="00A71D81">
        <w:rPr>
          <w:rFonts w:ascii="GHEA Grapalat" w:hAnsi="GHEA Grapalat" w:cs="Sylfaen"/>
          <w:sz w:val="20"/>
        </w:rPr>
        <w:t>հայտով</w:t>
      </w:r>
      <w:r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E07A84" w:rsidRPr="00473788" w:rsidRDefault="00E07A84" w:rsidP="00E07A84">
      <w:pPr>
        <w:ind w:firstLine="567"/>
        <w:jc w:val="both"/>
        <w:rPr>
          <w:rFonts w:ascii="GHEA Grapalat" w:hAnsi="GHEA Grapalat" w:cs="Sylfaen"/>
          <w:b/>
          <w:sz w:val="20"/>
          <w:lang w:val="es-ES"/>
        </w:rPr>
      </w:pPr>
      <w:r w:rsidRPr="00473788">
        <w:rPr>
          <w:rFonts w:ascii="GHEA Grapalat" w:hAnsi="GHEA Grapalat" w:cs="Sylfaen"/>
          <w:b/>
          <w:sz w:val="20"/>
          <w:lang w:val="es-ES"/>
        </w:rPr>
        <w:t xml:space="preserve">2.1 </w:t>
      </w:r>
      <w:r w:rsidRPr="00473788">
        <w:rPr>
          <w:rFonts w:ascii="GHEA Grapalat" w:hAnsi="GHEA Grapalat" w:cs="Sylfaen"/>
          <w:b/>
          <w:sz w:val="20"/>
          <w:lang w:val="ru-RU"/>
        </w:rPr>
        <w:t>ընթացակարգին</w:t>
      </w:r>
      <w:r w:rsidRPr="00473788">
        <w:rPr>
          <w:rFonts w:ascii="GHEA Grapalat" w:hAnsi="GHEA Grapalat" w:cs="Sylfaen"/>
          <w:b/>
          <w:sz w:val="20"/>
          <w:lang w:val="af-ZA"/>
        </w:rPr>
        <w:t xml:space="preserve"> </w:t>
      </w:r>
      <w:r w:rsidRPr="00473788">
        <w:rPr>
          <w:rFonts w:ascii="GHEA Grapalat" w:hAnsi="GHEA Grapalat" w:cs="Sylfaen"/>
          <w:b/>
          <w:sz w:val="20"/>
          <w:lang w:val="ru-RU"/>
        </w:rPr>
        <w:t>մասնակցելու</w:t>
      </w:r>
      <w:r w:rsidRPr="00473788">
        <w:rPr>
          <w:rFonts w:ascii="GHEA Grapalat" w:hAnsi="GHEA Grapalat" w:cs="Sylfaen"/>
          <w:b/>
          <w:sz w:val="20"/>
          <w:lang w:val="af-ZA"/>
        </w:rPr>
        <w:t xml:space="preserve"> </w:t>
      </w:r>
      <w:r w:rsidRPr="00473788">
        <w:rPr>
          <w:rFonts w:ascii="GHEA Grapalat" w:hAnsi="GHEA Grapalat" w:cs="Sylfaen"/>
          <w:b/>
          <w:sz w:val="20"/>
          <w:lang w:val="ru-RU"/>
        </w:rPr>
        <w:t>դիմում</w:t>
      </w:r>
      <w:r w:rsidRPr="00473788">
        <w:rPr>
          <w:rFonts w:ascii="GHEA Grapalat" w:hAnsi="GHEA Grapalat" w:cs="Sylfaen"/>
          <w:b/>
          <w:sz w:val="20"/>
          <w:lang w:val="es-ES"/>
        </w:rPr>
        <w:t>-</w:t>
      </w:r>
      <w:r w:rsidRPr="00473788">
        <w:rPr>
          <w:rFonts w:ascii="GHEA Grapalat" w:hAnsi="GHEA Grapalat" w:cs="Sylfaen"/>
          <w:b/>
          <w:sz w:val="20"/>
        </w:rPr>
        <w:t>հայտարարություն</w:t>
      </w:r>
      <w:r w:rsidRPr="00473788">
        <w:rPr>
          <w:rFonts w:ascii="GHEA Grapalat" w:hAnsi="GHEA Grapalat" w:cs="Sylfaen"/>
          <w:b/>
          <w:sz w:val="20"/>
          <w:lang w:val="af-ZA"/>
        </w:rPr>
        <w:t>` համաձայն հ</w:t>
      </w:r>
      <w:r w:rsidRPr="00473788">
        <w:rPr>
          <w:rFonts w:ascii="GHEA Grapalat" w:hAnsi="GHEA Grapalat" w:cs="Sylfaen"/>
          <w:b/>
          <w:sz w:val="20"/>
          <w:lang w:val="ru-RU"/>
        </w:rPr>
        <w:t>ավելված</w:t>
      </w:r>
      <w:r w:rsidRPr="00473788">
        <w:rPr>
          <w:rFonts w:ascii="GHEA Grapalat" w:hAnsi="GHEA Grapalat" w:cs="Sylfaen"/>
          <w:b/>
          <w:sz w:val="20"/>
          <w:lang w:val="af-ZA"/>
        </w:rPr>
        <w:t xml:space="preserve"> N 1-ի</w:t>
      </w:r>
      <w:r w:rsidRPr="00473788">
        <w:rPr>
          <w:rFonts w:ascii="GHEA Grapalat" w:hAnsi="GHEA Grapalat" w:cs="Sylfaen"/>
          <w:b/>
          <w:sz w:val="20"/>
          <w:lang w:val="es-ES"/>
        </w:rPr>
        <w:t>.</w:t>
      </w:r>
    </w:p>
    <w:p w:rsidR="00E07A84" w:rsidRPr="00473788" w:rsidRDefault="00E07A84" w:rsidP="00E07A84">
      <w:pPr>
        <w:ind w:firstLine="567"/>
        <w:jc w:val="both"/>
        <w:rPr>
          <w:rFonts w:ascii="GHEA Grapalat" w:hAnsi="GHEA Grapalat" w:cs="Sylfaen"/>
          <w:b/>
          <w:sz w:val="20"/>
          <w:lang w:val="es-ES"/>
        </w:rPr>
      </w:pPr>
      <w:r w:rsidRPr="00473788">
        <w:rPr>
          <w:rFonts w:ascii="GHEA Grapalat" w:hAnsi="GHEA Grapalat"/>
          <w:b/>
          <w:sz w:val="20"/>
          <w:lang w:val="es-ES"/>
        </w:rPr>
        <w:t xml:space="preserve">2.2 </w:t>
      </w:r>
      <w:r w:rsidRPr="00473788">
        <w:rPr>
          <w:rFonts w:ascii="GHEA Grapalat" w:hAnsi="GHEA Grapalat" w:cs="Sylfaen"/>
          <w:b/>
          <w:sz w:val="20"/>
          <w:lang w:val="es-ES"/>
        </w:rPr>
        <w:t xml:space="preserve">իր կողմից հաստատված` </w:t>
      </w:r>
      <w:r w:rsidRPr="00473788">
        <w:rPr>
          <w:rFonts w:ascii="GHEA Grapalat" w:hAnsi="GHEA Grapalat" w:cs="Sylfaen"/>
          <w:b/>
          <w:sz w:val="20"/>
        </w:rPr>
        <w:t>առաջարկվող</w:t>
      </w:r>
      <w:r w:rsidRPr="00473788">
        <w:rPr>
          <w:rFonts w:ascii="GHEA Grapalat" w:hAnsi="GHEA Grapalat" w:cs="Sylfaen"/>
          <w:b/>
          <w:sz w:val="20"/>
          <w:lang w:val="es-ES"/>
        </w:rPr>
        <w:t xml:space="preserve"> </w:t>
      </w:r>
      <w:r w:rsidRPr="00473788">
        <w:rPr>
          <w:rFonts w:ascii="GHEA Grapalat" w:hAnsi="GHEA Grapalat" w:cs="Sylfaen"/>
          <w:b/>
          <w:sz w:val="20"/>
        </w:rPr>
        <w:t>ապրանքի</w:t>
      </w:r>
      <w:r w:rsidRPr="00473788">
        <w:rPr>
          <w:rFonts w:ascii="GHEA Grapalat" w:hAnsi="GHEA Grapalat" w:cs="Sylfaen"/>
          <w:b/>
          <w:sz w:val="20"/>
          <w:lang w:val="es-ES"/>
        </w:rPr>
        <w:t xml:space="preserve"> </w:t>
      </w:r>
      <w:r w:rsidRPr="00473788">
        <w:rPr>
          <w:rFonts w:ascii="GHEA Grapalat" w:hAnsi="GHEA Grapalat"/>
          <w:b/>
          <w:sz w:val="20"/>
          <w:szCs w:val="20"/>
          <w:lang w:val="hy-AM" w:eastAsia="x-none"/>
        </w:rPr>
        <w:t>ամբողջական նկարագիրը</w:t>
      </w:r>
      <w:r w:rsidRPr="00473788">
        <w:rPr>
          <w:rFonts w:ascii="GHEA Grapalat" w:hAnsi="GHEA Grapalat"/>
          <w:b/>
          <w:sz w:val="20"/>
          <w:szCs w:val="20"/>
          <w:lang w:val="es-ES" w:eastAsia="x-none"/>
        </w:rPr>
        <w:t xml:space="preserve">` </w:t>
      </w:r>
      <w:r w:rsidRPr="00473788">
        <w:rPr>
          <w:rFonts w:ascii="GHEA Grapalat" w:hAnsi="GHEA Grapalat"/>
          <w:b/>
          <w:sz w:val="20"/>
          <w:szCs w:val="20"/>
          <w:lang w:eastAsia="x-none"/>
        </w:rPr>
        <w:t>համաձայն</w:t>
      </w:r>
      <w:r w:rsidRPr="00473788">
        <w:rPr>
          <w:rFonts w:ascii="GHEA Grapalat" w:hAnsi="GHEA Grapalat"/>
          <w:b/>
          <w:sz w:val="20"/>
          <w:szCs w:val="20"/>
          <w:lang w:val="es-ES" w:eastAsia="x-none"/>
        </w:rPr>
        <w:t xml:space="preserve"> </w:t>
      </w:r>
      <w:r w:rsidRPr="00473788">
        <w:rPr>
          <w:rFonts w:ascii="GHEA Grapalat" w:hAnsi="GHEA Grapalat"/>
          <w:b/>
          <w:sz w:val="20"/>
          <w:szCs w:val="20"/>
          <w:lang w:eastAsia="x-none"/>
        </w:rPr>
        <w:t>հավելված</w:t>
      </w:r>
      <w:r w:rsidRPr="00473788">
        <w:rPr>
          <w:rFonts w:ascii="GHEA Grapalat" w:hAnsi="GHEA Grapalat"/>
          <w:b/>
          <w:sz w:val="20"/>
          <w:szCs w:val="20"/>
          <w:lang w:val="es-ES" w:eastAsia="x-none"/>
        </w:rPr>
        <w:t xml:space="preserve"> N 1.1-</w:t>
      </w:r>
      <w:r w:rsidRPr="00473788">
        <w:rPr>
          <w:rFonts w:ascii="GHEA Grapalat" w:hAnsi="GHEA Grapalat"/>
          <w:b/>
          <w:sz w:val="20"/>
          <w:szCs w:val="20"/>
          <w:lang w:eastAsia="x-none"/>
        </w:rPr>
        <w:t>ի</w:t>
      </w:r>
      <w:r w:rsidRPr="00473788">
        <w:rPr>
          <w:rFonts w:ascii="GHEA Grapalat" w:hAnsi="GHEA Grapalat" w:cs="Sylfaen"/>
          <w:b/>
          <w:sz w:val="20"/>
          <w:lang w:val="es-ES"/>
        </w:rPr>
        <w:t>.</w:t>
      </w:r>
    </w:p>
    <w:p w:rsidR="00E07A84" w:rsidRPr="00A71D81" w:rsidRDefault="00E07A84" w:rsidP="00E07A84">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 xml:space="preserve">2.3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պատճենը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դրա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անձի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տվյալները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իրականացվելու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միջոցով</w:t>
      </w:r>
      <w:r w:rsidRPr="00A71D81">
        <w:rPr>
          <w:rFonts w:ascii="GHEA Grapalat" w:hAnsi="GHEA Grapalat" w:cs="Sylfaen"/>
          <w:sz w:val="20"/>
          <w:szCs w:val="24"/>
          <w:lang w:val="af-ZA" w:eastAsia="en-US"/>
        </w:rPr>
        <w:t>.</w:t>
      </w:r>
    </w:p>
    <w:p w:rsidR="00E07A84" w:rsidRPr="009018DE" w:rsidRDefault="00E07A84" w:rsidP="00E07A84">
      <w:pPr>
        <w:pStyle w:val="norm"/>
        <w:spacing w:line="240" w:lineRule="auto"/>
        <w:ind w:firstLine="567"/>
        <w:rPr>
          <w:rFonts w:ascii="GHEA Grapalat" w:hAnsi="GHEA Grapalat" w:cs="Sylfaen"/>
          <w:color w:val="FFFFFF"/>
          <w:sz w:val="20"/>
          <w:szCs w:val="24"/>
          <w:lang w:val="hy-AM" w:eastAsia="en-US"/>
        </w:rPr>
      </w:pPr>
      <w:r w:rsidRPr="00A71D81">
        <w:rPr>
          <w:rFonts w:ascii="GHEA Grapalat" w:hAnsi="GHEA Grapalat" w:cs="Sylfaen"/>
          <w:sz w:val="20"/>
          <w:szCs w:val="24"/>
          <w:lang w:val="af-ZA" w:eastAsia="en-US"/>
        </w:rPr>
        <w:t xml:space="preserve">2.4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rsidR="00E07A84" w:rsidRPr="009018DE" w:rsidRDefault="009018DE" w:rsidP="00E07A84">
      <w:pPr>
        <w:ind w:firstLine="567"/>
        <w:jc w:val="both"/>
        <w:rPr>
          <w:rFonts w:ascii="GHEA Grapalat" w:hAnsi="GHEA Grapalat"/>
          <w:sz w:val="20"/>
          <w:vertAlign w:val="superscript"/>
          <w:lang w:val="hy-AM"/>
        </w:rPr>
      </w:pPr>
      <w:r>
        <w:rPr>
          <w:rFonts w:ascii="GHEA Grapalat" w:hAnsi="GHEA Grapalat" w:cs="Sylfaen"/>
          <w:sz w:val="20"/>
          <w:lang w:val="af-ZA"/>
        </w:rPr>
        <w:t>2.5</w:t>
      </w:r>
      <w:r>
        <w:rPr>
          <w:rFonts w:ascii="GHEA Grapalat" w:hAnsi="GHEA Grapalat" w:cs="Sylfaen"/>
          <w:sz w:val="20"/>
          <w:lang w:val="hy-AM"/>
        </w:rPr>
        <w:t xml:space="preserve"> Իրական շահառուների վերաբերյալ տեղեկատվություն։</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rsidR="00E07A84" w:rsidRPr="00A71D81" w:rsidRDefault="00E07A84" w:rsidP="00E07A84">
      <w:pPr>
        <w:ind w:firstLine="567"/>
        <w:jc w:val="both"/>
        <w:rPr>
          <w:rFonts w:ascii="GHEA Grapalat" w:hAnsi="GHEA Grapalat" w:cs="Sylfaen"/>
          <w:sz w:val="20"/>
          <w:lang w:val="af-ZA"/>
        </w:rPr>
      </w:pPr>
    </w:p>
    <w:p w:rsidR="00E07A84" w:rsidRPr="00A71D81" w:rsidRDefault="00E07A84" w:rsidP="00E07A84">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E07A84" w:rsidRPr="00A71D81" w:rsidRDefault="00E07A84" w:rsidP="00E07A84">
      <w:pPr>
        <w:jc w:val="center"/>
        <w:rPr>
          <w:rFonts w:ascii="GHEA Grapalat" w:hAnsi="GHEA Grapalat" w:cs="Sylfaen"/>
          <w:b/>
          <w:sz w:val="20"/>
          <w:lang w:val="es-ES"/>
        </w:rPr>
      </w:pPr>
    </w:p>
    <w:p w:rsidR="00E07A84" w:rsidRPr="00A71D81" w:rsidRDefault="00E07A84" w:rsidP="00E07A84">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E07A84" w:rsidRPr="00A71D81" w:rsidRDefault="00E07A84" w:rsidP="00E07A84">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BB6368" w:rsidRPr="00E63546">
        <w:rPr>
          <w:rFonts w:ascii="GHEA Grapalat" w:hAnsi="GHEA Grapalat"/>
          <w:b/>
          <w:sz w:val="20"/>
          <w:szCs w:val="20"/>
          <w:lang w:val="es-ES"/>
        </w:rPr>
        <w:t>մեկ</w:t>
      </w:r>
      <w:r w:rsidR="00BB6368">
        <w:rPr>
          <w:rFonts w:ascii="GHEA Grapalat" w:hAnsi="GHEA Grapalat"/>
          <w:sz w:val="20"/>
          <w:szCs w:val="20"/>
          <w:lang w:val="es-ES"/>
        </w:rPr>
        <w:t xml:space="preserve">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E07A84" w:rsidRPr="00A71D81" w:rsidRDefault="00E07A84" w:rsidP="00E07A84">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E07A84" w:rsidRPr="00A71D81" w:rsidRDefault="00E07A84" w:rsidP="00E07A84">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E07A84" w:rsidRPr="00A71D81" w:rsidRDefault="00E07A84" w:rsidP="00E07A84">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E07A84" w:rsidRPr="00A71D81" w:rsidRDefault="00E07A84" w:rsidP="00E07A84">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E07A84" w:rsidRPr="00A71D81" w:rsidRDefault="00E07A84" w:rsidP="00E07A84">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E07A84" w:rsidRPr="00A71D81" w:rsidRDefault="00E07A84" w:rsidP="00E07A84">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E07A84" w:rsidRPr="00A71D81" w:rsidRDefault="00E07A84" w:rsidP="00E07A84">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07A84" w:rsidRPr="00A71D81" w:rsidRDefault="00E07A84" w:rsidP="00E07A84">
      <w:pPr>
        <w:pStyle w:val="norm"/>
        <w:spacing w:line="240" w:lineRule="auto"/>
        <w:ind w:firstLine="284"/>
        <w:jc w:val="right"/>
        <w:rPr>
          <w:rFonts w:ascii="GHEA Grapalat" w:hAnsi="GHEA Grapalat" w:cs="Sylfaen"/>
          <w:b/>
          <w:sz w:val="20"/>
          <w:lang w:val="es-ES"/>
        </w:rPr>
      </w:pPr>
    </w:p>
    <w:p w:rsidR="00B0653E" w:rsidRDefault="00B0653E" w:rsidP="00E07A84">
      <w:pPr>
        <w:pStyle w:val="norm"/>
        <w:spacing w:line="240" w:lineRule="auto"/>
        <w:ind w:firstLine="284"/>
        <w:jc w:val="right"/>
        <w:rPr>
          <w:rFonts w:ascii="GHEA Grapalat" w:hAnsi="GHEA Grapalat" w:cs="Sylfaen"/>
          <w:b/>
          <w:sz w:val="20"/>
          <w:lang w:val="hy-AM"/>
        </w:rPr>
      </w:pPr>
    </w:p>
    <w:p w:rsidR="00B0653E" w:rsidRDefault="00B0653E" w:rsidP="00E07A84">
      <w:pPr>
        <w:pStyle w:val="norm"/>
        <w:spacing w:line="240" w:lineRule="auto"/>
        <w:ind w:firstLine="284"/>
        <w:jc w:val="right"/>
        <w:rPr>
          <w:rFonts w:ascii="GHEA Grapalat" w:hAnsi="GHEA Grapalat" w:cs="Sylfaen"/>
          <w:b/>
          <w:sz w:val="20"/>
          <w:lang w:val="hy-AM"/>
        </w:rPr>
      </w:pPr>
    </w:p>
    <w:p w:rsidR="00B0653E" w:rsidRDefault="00B0653E" w:rsidP="00E07A84">
      <w:pPr>
        <w:pStyle w:val="norm"/>
        <w:spacing w:line="240" w:lineRule="auto"/>
        <w:ind w:firstLine="284"/>
        <w:jc w:val="right"/>
        <w:rPr>
          <w:rFonts w:ascii="GHEA Grapalat" w:hAnsi="GHEA Grapalat" w:cs="Sylfaen"/>
          <w:b/>
          <w:sz w:val="20"/>
          <w:lang w:val="hy-AM"/>
        </w:rPr>
      </w:pPr>
    </w:p>
    <w:p w:rsidR="00B0653E" w:rsidRDefault="00B0653E" w:rsidP="00E07A84">
      <w:pPr>
        <w:pStyle w:val="norm"/>
        <w:spacing w:line="240" w:lineRule="auto"/>
        <w:ind w:firstLine="284"/>
        <w:jc w:val="right"/>
        <w:rPr>
          <w:rFonts w:ascii="GHEA Grapalat" w:hAnsi="GHEA Grapalat" w:cs="Sylfaen"/>
          <w:b/>
          <w:sz w:val="20"/>
          <w:lang w:val="hy-AM"/>
        </w:rPr>
      </w:pPr>
    </w:p>
    <w:p w:rsidR="00B0653E" w:rsidRDefault="00B0653E" w:rsidP="00E07A84">
      <w:pPr>
        <w:pStyle w:val="norm"/>
        <w:spacing w:line="240" w:lineRule="auto"/>
        <w:ind w:firstLine="284"/>
        <w:jc w:val="right"/>
        <w:rPr>
          <w:rFonts w:ascii="GHEA Grapalat" w:hAnsi="GHEA Grapalat" w:cs="Sylfaen"/>
          <w:b/>
          <w:sz w:val="20"/>
          <w:lang w:val="hy-AM"/>
        </w:rPr>
      </w:pPr>
    </w:p>
    <w:p w:rsidR="00E07A84" w:rsidRPr="00A71D81" w:rsidRDefault="00E07A84" w:rsidP="00E07A8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E07A84" w:rsidRPr="00A71D81" w:rsidRDefault="00E63546" w:rsidP="00E07A84">
      <w:pPr>
        <w:pStyle w:val="BodyTextIndent3"/>
        <w:spacing w:line="240" w:lineRule="auto"/>
        <w:jc w:val="right"/>
        <w:rPr>
          <w:rFonts w:ascii="GHEA Grapalat" w:hAnsi="GHEA Grapalat" w:cs="Arial"/>
          <w:b/>
          <w:lang w:val="es-ES"/>
        </w:rPr>
      </w:pPr>
      <w:r w:rsidRPr="00E63546">
        <w:rPr>
          <w:rFonts w:ascii="GHEA Grapalat" w:hAnsi="GHEA Grapalat"/>
          <w:b/>
          <w:lang w:val="hy-AM"/>
        </w:rPr>
        <w:t>«ԿՏՍ-ԳՀԱՊՁԲ-22/05»</w:t>
      </w:r>
      <w:r w:rsidR="00E07A84" w:rsidRPr="00E63546">
        <w:rPr>
          <w:rFonts w:ascii="GHEA Grapalat" w:hAnsi="GHEA Grapalat"/>
          <w:b/>
          <w:lang w:val="es-ES"/>
        </w:rPr>
        <w:t xml:space="preserve"> </w:t>
      </w:r>
      <w:r w:rsidR="00E07A84" w:rsidRPr="00A71D81">
        <w:rPr>
          <w:rFonts w:ascii="GHEA Grapalat" w:hAnsi="GHEA Grapalat" w:cs="Sylfaen"/>
          <w:b/>
          <w:lang w:val="es-ES"/>
        </w:rPr>
        <w:t>ծածկագրով</w:t>
      </w:r>
    </w:p>
    <w:p w:rsidR="00E07A84" w:rsidRPr="00A71D81" w:rsidRDefault="00111027" w:rsidP="00E07A84">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00E07A84" w:rsidRPr="00A71D81">
        <w:rPr>
          <w:rFonts w:ascii="GHEA Grapalat" w:hAnsi="GHEA Grapalat" w:cs="Sylfaen"/>
          <w:b/>
          <w:lang w:val="es-ES"/>
        </w:rPr>
        <w:t>ի</w:t>
      </w:r>
      <w:r w:rsidR="00E07A84" w:rsidRPr="00A71D81">
        <w:rPr>
          <w:rFonts w:ascii="GHEA Grapalat" w:hAnsi="GHEA Grapalat" w:cs="Arial"/>
          <w:b/>
          <w:lang w:val="es-ES"/>
        </w:rPr>
        <w:t xml:space="preserve"> </w:t>
      </w:r>
      <w:r w:rsidR="00E07A84" w:rsidRPr="00A71D81">
        <w:rPr>
          <w:rFonts w:ascii="GHEA Grapalat" w:hAnsi="GHEA Grapalat" w:cs="Sylfaen"/>
          <w:b/>
          <w:lang w:val="es-ES"/>
        </w:rPr>
        <w:t>հրավերի</w:t>
      </w:r>
    </w:p>
    <w:p w:rsidR="00E07A84" w:rsidRPr="00A71D81" w:rsidRDefault="00E07A84" w:rsidP="00E07A84">
      <w:pPr>
        <w:jc w:val="center"/>
        <w:rPr>
          <w:rFonts w:ascii="GHEA Grapalat" w:hAnsi="GHEA Grapalat" w:cs="Sylfaen"/>
          <w:b/>
          <w:lang w:val="es-ES"/>
        </w:rPr>
      </w:pPr>
    </w:p>
    <w:p w:rsidR="00E07A84" w:rsidRPr="00A71D81" w:rsidRDefault="00E07A84" w:rsidP="00E07A84">
      <w:pPr>
        <w:jc w:val="center"/>
        <w:rPr>
          <w:rFonts w:ascii="GHEA Grapalat" w:hAnsi="GHEA Grapalat" w:cs="Arial"/>
          <w:b/>
          <w:lang w:val="es-ES"/>
        </w:rPr>
      </w:pPr>
      <w:r w:rsidRPr="00A71D81">
        <w:rPr>
          <w:rFonts w:ascii="GHEA Grapalat" w:hAnsi="GHEA Grapalat" w:cs="Sylfaen"/>
          <w:b/>
          <w:lang w:val="es-ES"/>
        </w:rPr>
        <w:t>ԴԻՄՈՒՄՀԱՅՏԱՐԱՐՈՒԹՅՈՒՆ</w:t>
      </w:r>
    </w:p>
    <w:p w:rsidR="00E07A84" w:rsidRPr="00A71D81" w:rsidRDefault="00111027" w:rsidP="00E07A84">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w:t>
      </w:r>
      <w:r w:rsidR="00E07A84" w:rsidRPr="00A71D81">
        <w:rPr>
          <w:rFonts w:ascii="GHEA Grapalat" w:hAnsi="GHEA Grapalat" w:cs="Sylfaen"/>
          <w:color w:val="auto"/>
          <w:sz w:val="24"/>
          <w:szCs w:val="24"/>
          <w:lang w:val="es-ES"/>
        </w:rPr>
        <w:t>ին մասնակցելու</w:t>
      </w:r>
      <w:r w:rsidR="00E07A84" w:rsidRPr="00A71D81">
        <w:rPr>
          <w:rFonts w:ascii="GHEA Grapalat" w:hAnsi="GHEA Grapalat" w:cs="Arial"/>
          <w:color w:val="auto"/>
          <w:sz w:val="24"/>
          <w:szCs w:val="24"/>
          <w:lang w:val="es-ES"/>
        </w:rPr>
        <w:t xml:space="preserve">  </w:t>
      </w:r>
    </w:p>
    <w:p w:rsidR="00E07A84" w:rsidRPr="00A71D81" w:rsidRDefault="00E07A84" w:rsidP="00E07A84">
      <w:pPr>
        <w:rPr>
          <w:lang w:val="es-ES" w:eastAsia="ru-RU"/>
        </w:rPr>
      </w:pPr>
    </w:p>
    <w:p w:rsidR="00E07A84" w:rsidRPr="00A71D81" w:rsidRDefault="00E07A84" w:rsidP="00E07A8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E07A84" w:rsidRPr="00A71D81" w:rsidRDefault="00E07A84" w:rsidP="00E07A8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E07A84" w:rsidRPr="00A71D81" w:rsidRDefault="00BB6368" w:rsidP="00E07A84">
      <w:pPr>
        <w:jc w:val="both"/>
        <w:rPr>
          <w:rFonts w:ascii="GHEA Grapalat" w:hAnsi="GHEA Grapalat"/>
          <w:sz w:val="22"/>
          <w:szCs w:val="22"/>
          <w:u w:val="single"/>
          <w:lang w:val="es-ES"/>
        </w:rPr>
      </w:pPr>
      <w:proofErr w:type="gramStart"/>
      <w:r>
        <w:rPr>
          <w:rFonts w:ascii="GHEA Grapalat" w:hAnsi="GHEA Grapalat" w:cs="Sylfaen"/>
          <w:sz w:val="20"/>
          <w:szCs w:val="20"/>
          <w:lang w:val="es-ES"/>
        </w:rPr>
        <w:t>կողմից</w:t>
      </w:r>
      <w:proofErr w:type="gramEnd"/>
      <w:r>
        <w:rPr>
          <w:rFonts w:ascii="GHEA Grapalat" w:hAnsi="GHEA Grapalat" w:cs="Sylfaen"/>
          <w:sz w:val="20"/>
          <w:szCs w:val="20"/>
          <w:lang w:val="es-ES"/>
        </w:rPr>
        <w:t xml:space="preserve"> </w:t>
      </w:r>
      <w:r w:rsidR="00E07A84" w:rsidRPr="009B6C62">
        <w:rPr>
          <w:rFonts w:ascii="GHEA Grapalat" w:hAnsi="GHEA Grapalat"/>
          <w:b/>
          <w:lang w:val="es-ES"/>
        </w:rPr>
        <w:t>«</w:t>
      </w:r>
      <w:r w:rsidR="009B6C62" w:rsidRPr="009B6C62">
        <w:rPr>
          <w:rFonts w:ascii="GHEA Grapalat" w:hAnsi="GHEA Grapalat"/>
          <w:b/>
          <w:sz w:val="20"/>
          <w:szCs w:val="20"/>
          <w:lang w:val="hy-AM"/>
        </w:rPr>
        <w:t>ԿՏՍ-ԳՀԱՊՁԲ-22/05</w:t>
      </w:r>
      <w:r w:rsidR="00E07A84" w:rsidRPr="009B6C62">
        <w:rPr>
          <w:rFonts w:ascii="GHEA Grapalat" w:hAnsi="GHEA Grapalat"/>
          <w:b/>
          <w:lang w:val="es-ES"/>
        </w:rPr>
        <w:t>»</w:t>
      </w:r>
      <w:r w:rsidR="00E07A84" w:rsidRPr="009B6C62">
        <w:rPr>
          <w:rFonts w:ascii="GHEA Grapalat" w:hAnsi="GHEA Grapalat"/>
          <w:b/>
          <w:sz w:val="20"/>
          <w:szCs w:val="20"/>
          <w:lang w:val="es-ES"/>
        </w:rPr>
        <w:t xml:space="preserve"> </w:t>
      </w:r>
      <w:r w:rsidR="00E07A84" w:rsidRPr="00A71D81">
        <w:rPr>
          <w:rFonts w:ascii="GHEA Grapalat" w:hAnsi="GHEA Grapalat" w:cs="Sylfaen"/>
          <w:sz w:val="20"/>
          <w:szCs w:val="20"/>
          <w:lang w:val="es-ES"/>
        </w:rPr>
        <w:t>ծածկագրով հայտարարված</w:t>
      </w:r>
    </w:p>
    <w:p w:rsidR="00E07A84" w:rsidRPr="00A71D81" w:rsidRDefault="00111027" w:rsidP="00E07A84">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E07A84" w:rsidRPr="00A71D81">
        <w:rPr>
          <w:rFonts w:ascii="GHEA Grapalat" w:hAnsi="GHEA Grapalat" w:cs="Sylfaen"/>
          <w:sz w:val="20"/>
          <w:szCs w:val="20"/>
          <w:lang w:val="es-ES"/>
        </w:rPr>
        <w:t>ի</w:t>
      </w:r>
      <w:r w:rsidR="00E07A84" w:rsidRPr="00A71D81">
        <w:rPr>
          <w:rFonts w:ascii="GHEA Grapalat" w:hAnsi="GHEA Grapalat" w:cs="Arial"/>
          <w:sz w:val="16"/>
          <w:szCs w:val="16"/>
          <w:lang w:val="es-ES"/>
        </w:rPr>
        <w:t xml:space="preserve"> </w:t>
      </w:r>
      <w:r w:rsidR="00E07A84" w:rsidRPr="00A71D81">
        <w:rPr>
          <w:rFonts w:ascii="GHEA Grapalat" w:hAnsi="GHEA Grapalat"/>
          <w:u w:val="single"/>
          <w:lang w:val="es-ES"/>
        </w:rPr>
        <w:tab/>
        <w:t xml:space="preserve">    </w:t>
      </w:r>
      <w:r w:rsidR="00E07A84" w:rsidRPr="00A71D81">
        <w:rPr>
          <w:rFonts w:ascii="GHEA Grapalat" w:hAnsi="GHEA Grapalat"/>
          <w:u w:val="single"/>
          <w:lang w:val="es-ES"/>
        </w:rPr>
        <w:tab/>
      </w:r>
      <w:r w:rsidR="00E07A84" w:rsidRPr="00A71D81">
        <w:rPr>
          <w:rFonts w:ascii="GHEA Grapalat" w:hAnsi="GHEA Grapalat"/>
          <w:u w:val="single"/>
          <w:lang w:val="es-ES"/>
        </w:rPr>
        <w:tab/>
      </w:r>
      <w:r w:rsidR="00E07A84" w:rsidRPr="00A71D81">
        <w:rPr>
          <w:rFonts w:ascii="GHEA Grapalat" w:hAnsi="GHEA Grapalat"/>
          <w:u w:val="single"/>
          <w:lang w:val="es-ES"/>
        </w:rPr>
        <w:tab/>
      </w:r>
      <w:r w:rsidR="00E07A84" w:rsidRPr="00A71D81">
        <w:rPr>
          <w:rFonts w:ascii="GHEA Grapalat" w:hAnsi="GHEA Grapalat"/>
          <w:u w:val="single"/>
          <w:lang w:val="es-ES"/>
        </w:rPr>
        <w:tab/>
      </w:r>
      <w:r w:rsidR="00E07A84" w:rsidRPr="00A71D81">
        <w:rPr>
          <w:rFonts w:ascii="GHEA Grapalat" w:hAnsi="GHEA Grapalat"/>
          <w:u w:val="single"/>
          <w:lang w:val="es-ES"/>
        </w:rPr>
        <w:tab/>
        <w:t xml:space="preserve">     </w:t>
      </w:r>
      <w:r w:rsidR="00E07A84" w:rsidRPr="00A71D81">
        <w:rPr>
          <w:rFonts w:ascii="GHEA Grapalat" w:hAnsi="GHEA Grapalat" w:cs="Sylfaen"/>
          <w:sz w:val="20"/>
          <w:szCs w:val="20"/>
          <w:lang w:val="es-ES"/>
        </w:rPr>
        <w:t xml:space="preserve"> չափաբաժնին</w:t>
      </w:r>
      <w:r w:rsidR="00E07A84" w:rsidRPr="00A71D81">
        <w:rPr>
          <w:rFonts w:ascii="GHEA Grapalat" w:hAnsi="GHEA Grapalat" w:cs="Arial"/>
          <w:sz w:val="20"/>
          <w:szCs w:val="20"/>
          <w:lang w:val="es-ES"/>
        </w:rPr>
        <w:t xml:space="preserve">  (</w:t>
      </w:r>
      <w:r w:rsidR="00E07A84" w:rsidRPr="00A71D81">
        <w:rPr>
          <w:rFonts w:ascii="GHEA Grapalat" w:hAnsi="GHEA Grapalat" w:cs="Sylfaen"/>
          <w:sz w:val="20"/>
          <w:szCs w:val="20"/>
          <w:lang w:val="es-ES"/>
        </w:rPr>
        <w:t>չափաբաժիններին</w:t>
      </w:r>
      <w:r w:rsidR="00E07A84" w:rsidRPr="00A71D81">
        <w:rPr>
          <w:rFonts w:ascii="GHEA Grapalat" w:hAnsi="GHEA Grapalat" w:cs="Arial"/>
          <w:sz w:val="20"/>
          <w:szCs w:val="20"/>
          <w:lang w:val="es-ES"/>
        </w:rPr>
        <w:t xml:space="preserve">) </w:t>
      </w:r>
      <w:r w:rsidR="00E07A84" w:rsidRPr="00A71D81">
        <w:rPr>
          <w:rFonts w:ascii="GHEA Grapalat" w:hAnsi="GHEA Grapalat" w:cs="Sylfaen"/>
          <w:sz w:val="20"/>
          <w:szCs w:val="20"/>
          <w:lang w:val="es-ES"/>
        </w:rPr>
        <w:t>և</w:t>
      </w:r>
      <w:r w:rsidR="00E07A84" w:rsidRPr="00A71D81">
        <w:rPr>
          <w:rFonts w:ascii="GHEA Grapalat" w:hAnsi="GHEA Grapalat" w:cs="Arial"/>
          <w:sz w:val="20"/>
          <w:szCs w:val="20"/>
          <w:lang w:val="es-ES"/>
        </w:rPr>
        <w:t xml:space="preserve"> </w:t>
      </w:r>
      <w:r w:rsidR="00E07A84" w:rsidRPr="00A71D81">
        <w:rPr>
          <w:rFonts w:ascii="GHEA Grapalat" w:hAnsi="GHEA Grapalat" w:cs="Sylfaen"/>
          <w:sz w:val="20"/>
          <w:szCs w:val="20"/>
          <w:lang w:val="es-ES"/>
        </w:rPr>
        <w:t xml:space="preserve">հրավերի </w:t>
      </w:r>
    </w:p>
    <w:p w:rsidR="00E07A84" w:rsidRPr="00A71D81" w:rsidRDefault="00E07A84" w:rsidP="00E07A84">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E07A84" w:rsidRPr="00A71D81" w:rsidRDefault="00E07A84" w:rsidP="00E07A84">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E07A84" w:rsidRPr="00A71D81" w:rsidRDefault="00E07A84" w:rsidP="00E07A84">
      <w:pPr>
        <w:jc w:val="both"/>
        <w:rPr>
          <w:rFonts w:ascii="GHEA Grapalat" w:hAnsi="GHEA Grapalat"/>
          <w:sz w:val="12"/>
          <w:szCs w:val="12"/>
          <w:u w:val="single"/>
          <w:lang w:val="es-ES"/>
        </w:rPr>
      </w:pPr>
    </w:p>
    <w:p w:rsidR="00E07A84" w:rsidRPr="00A71D81" w:rsidRDefault="00E07A84" w:rsidP="00E07A84">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E07A84" w:rsidRPr="00A71D81" w:rsidRDefault="00E07A84" w:rsidP="00E07A8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E07A84" w:rsidRPr="00A71D81" w:rsidRDefault="00E07A84" w:rsidP="00E07A84">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E07A84" w:rsidRPr="00A71D81" w:rsidRDefault="00E07A84" w:rsidP="00E07A84">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E07A84" w:rsidRPr="00A71D81" w:rsidDel="00437CDB" w:rsidRDefault="00E07A84" w:rsidP="00E07A84">
      <w:pPr>
        <w:jc w:val="both"/>
        <w:rPr>
          <w:rFonts w:ascii="GHEA Grapalat" w:hAnsi="GHEA Grapalat" w:cs="Sylfaen"/>
          <w:sz w:val="20"/>
          <w:szCs w:val="20"/>
          <w:lang w:val="es-ES"/>
        </w:rPr>
      </w:pPr>
    </w:p>
    <w:p w:rsidR="00E07A84" w:rsidRPr="00A71D81" w:rsidRDefault="00E07A84" w:rsidP="00E07A84">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E07A84" w:rsidRPr="00A71D81" w:rsidRDefault="00E07A84" w:rsidP="00E07A84">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rsidR="00E07A84" w:rsidRPr="00A71D81" w:rsidRDefault="00E07A84" w:rsidP="00E07A8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E07A84" w:rsidRPr="00A71D81" w:rsidRDefault="00E07A84" w:rsidP="00E07A84">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E07A84" w:rsidRPr="00A71D81" w:rsidRDefault="00E07A84" w:rsidP="00E07A84">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E07A84" w:rsidRPr="00A71D81" w:rsidRDefault="00E07A84" w:rsidP="00E07A84">
      <w:pPr>
        <w:jc w:val="both"/>
        <w:rPr>
          <w:rFonts w:ascii="GHEA Grapalat" w:hAnsi="GHEA Grapalat" w:cs="Arial"/>
          <w:vertAlign w:val="superscript"/>
          <w:lang w:val="es-ES"/>
        </w:rPr>
      </w:pPr>
    </w:p>
    <w:p w:rsidR="00E07A84" w:rsidRPr="00A71D81" w:rsidRDefault="00E07A84" w:rsidP="00E07A84">
      <w:pPr>
        <w:jc w:val="both"/>
        <w:rPr>
          <w:rFonts w:ascii="GHEA Grapalat" w:hAnsi="GHEA Grapalat"/>
          <w:sz w:val="22"/>
          <w:szCs w:val="22"/>
          <w:lang w:val="es-ES"/>
        </w:rPr>
      </w:pPr>
    </w:p>
    <w:p w:rsidR="00E07A84" w:rsidRPr="00A71D81" w:rsidRDefault="00E07A84" w:rsidP="00E07A84">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E07A84" w:rsidRPr="00A71D81" w:rsidRDefault="00E07A84" w:rsidP="00E07A84">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E07A84" w:rsidRPr="00A71D81" w:rsidRDefault="00E07A84" w:rsidP="00E07A84">
      <w:pPr>
        <w:jc w:val="right"/>
        <w:rPr>
          <w:rFonts w:ascii="GHEA Grapalat" w:hAnsi="GHEA Grapalat"/>
          <w:sz w:val="10"/>
          <w:szCs w:val="10"/>
          <w:lang w:val="es-ES"/>
        </w:rPr>
      </w:pPr>
    </w:p>
    <w:p w:rsidR="00E07A84" w:rsidRPr="00A71D81" w:rsidRDefault="00E07A84" w:rsidP="00E07A84">
      <w:pPr>
        <w:jc w:val="right"/>
        <w:rPr>
          <w:rFonts w:ascii="GHEA Grapalat" w:hAnsi="GHEA Grapalat"/>
          <w:sz w:val="10"/>
          <w:szCs w:val="10"/>
          <w:lang w:val="es-ES"/>
        </w:rPr>
      </w:pPr>
    </w:p>
    <w:p w:rsidR="00E07A84" w:rsidRPr="00A71D81" w:rsidRDefault="00E07A84" w:rsidP="00E07A84">
      <w:pPr>
        <w:jc w:val="right"/>
        <w:rPr>
          <w:rFonts w:ascii="GHEA Grapalat" w:hAnsi="GHEA Grapalat"/>
          <w:sz w:val="10"/>
          <w:szCs w:val="10"/>
          <w:lang w:val="es-ES"/>
        </w:rPr>
      </w:pPr>
    </w:p>
    <w:p w:rsidR="00E07A84" w:rsidRPr="00A71D81" w:rsidRDefault="00E07A84" w:rsidP="00E07A84">
      <w:pPr>
        <w:jc w:val="right"/>
        <w:rPr>
          <w:rFonts w:ascii="GHEA Grapalat" w:hAnsi="GHEA Grapalat"/>
          <w:sz w:val="10"/>
          <w:szCs w:val="10"/>
          <w:lang w:val="hy-AM"/>
        </w:rPr>
      </w:pPr>
    </w:p>
    <w:p w:rsidR="00E07A84" w:rsidRPr="00A71D81" w:rsidRDefault="00E07A84" w:rsidP="00E07A84">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E07A84" w:rsidRPr="00A71D81" w:rsidRDefault="00E07A84" w:rsidP="00E07A84">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E07A84" w:rsidRPr="00A71D81" w:rsidRDefault="00E07A84" w:rsidP="00E07A84">
      <w:pPr>
        <w:jc w:val="right"/>
        <w:rPr>
          <w:rFonts w:ascii="GHEA Grapalat" w:hAnsi="GHEA Grapalat"/>
          <w:sz w:val="10"/>
          <w:szCs w:val="10"/>
          <w:lang w:val="hy-AM"/>
        </w:rPr>
      </w:pPr>
    </w:p>
    <w:p w:rsidR="00E07A84" w:rsidRPr="00A71D81" w:rsidRDefault="00E07A84" w:rsidP="00E07A84">
      <w:pPr>
        <w:ind w:firstLine="708"/>
        <w:jc w:val="both"/>
        <w:rPr>
          <w:rFonts w:ascii="GHEA Grapalat" w:hAnsi="GHEA Grapalat" w:cs="Arial"/>
          <w:sz w:val="20"/>
          <w:szCs w:val="20"/>
          <w:lang w:val="hy-AM"/>
        </w:rPr>
      </w:pPr>
    </w:p>
    <w:p w:rsidR="00E07A84" w:rsidRPr="00A71D81" w:rsidRDefault="00E07A84" w:rsidP="00E07A84">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E07A84" w:rsidRPr="00A71D81" w:rsidRDefault="00E07A84" w:rsidP="00E07A84">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E07A84" w:rsidRPr="00A71D81" w:rsidRDefault="00E07A84" w:rsidP="00E07A84">
      <w:pPr>
        <w:ind w:firstLine="709"/>
        <w:rPr>
          <w:rFonts w:ascii="GHEA Grapalat" w:hAnsi="GHEA Grapalat" w:cs="Arial"/>
          <w:sz w:val="20"/>
          <w:szCs w:val="20"/>
          <w:lang w:val="hy-AM"/>
        </w:rPr>
      </w:pPr>
    </w:p>
    <w:p w:rsidR="00E07A84" w:rsidRPr="00A71D81" w:rsidRDefault="00E07A84" w:rsidP="00E07A84">
      <w:pPr>
        <w:ind w:firstLine="709"/>
        <w:jc w:val="both"/>
        <w:rPr>
          <w:rFonts w:ascii="GHEA Grapalat" w:hAnsi="GHEA Grapalat" w:cs="Arial"/>
          <w:sz w:val="20"/>
          <w:szCs w:val="20"/>
          <w:lang w:val="hy-AM"/>
        </w:rPr>
      </w:pPr>
    </w:p>
    <w:p w:rsidR="00E07A84" w:rsidRPr="00A71D81" w:rsidRDefault="00E07A84" w:rsidP="00E07A84">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E07A84" w:rsidRPr="00A71D81" w:rsidRDefault="00E07A84" w:rsidP="00E07A84">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E07A84" w:rsidRPr="00A71D81" w:rsidRDefault="00E07A84" w:rsidP="00E07A84">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բավարարում է </w:t>
      </w:r>
      <w:r w:rsidR="009B6C62" w:rsidRPr="009B6C62">
        <w:rPr>
          <w:rFonts w:ascii="GHEA Grapalat" w:hAnsi="GHEA Grapalat"/>
          <w:b/>
          <w:sz w:val="20"/>
          <w:szCs w:val="20"/>
          <w:lang w:val="hy-AM"/>
        </w:rPr>
        <w:t>«ԿՏՍ-ԳՀԱՊՁԲ-22/05»</w:t>
      </w:r>
      <w:r w:rsidR="009B6C62" w:rsidRPr="00E63546">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11102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ի հրավերով սահմանված մասնակցության իրավունքի պահանջներին </w:t>
      </w:r>
      <w:r w:rsidRPr="00A71D81">
        <w:rPr>
          <w:rFonts w:ascii="GHEA Grapalat" w:hAnsi="GHEA Grapalat" w:cs="Arial"/>
          <w:sz w:val="20"/>
          <w:szCs w:val="20"/>
          <w:lang w:val="hy-AM"/>
        </w:rPr>
        <w:t xml:space="preserve"> և </w:t>
      </w:r>
      <w:r w:rsidRPr="00A71D81">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A71D81">
        <w:rPr>
          <w:rStyle w:val="FootnoteReference"/>
          <w:rFonts w:ascii="GHEA Grapalat" w:hAnsi="GHEA Grapalat" w:cs="Sylfaen"/>
          <w:sz w:val="20"/>
          <w:lang w:val="hy-AM"/>
        </w:rPr>
        <w:footnoteReference w:id="9"/>
      </w:r>
      <w:r w:rsidRPr="00A71D81">
        <w:rPr>
          <w:rFonts w:ascii="GHEA Grapalat" w:hAnsi="GHEA Grapalat" w:cs="Sylfaen"/>
          <w:sz w:val="20"/>
          <w:lang w:val="es-ES"/>
        </w:rPr>
        <w:t>.</w:t>
      </w:r>
      <w:r w:rsidRPr="00A71D81">
        <w:rPr>
          <w:rFonts w:ascii="GHEA Grapalat" w:hAnsi="GHEA Grapalat" w:cs="Sylfaen"/>
          <w:sz w:val="20"/>
          <w:lang w:val="hy-AM"/>
        </w:rPr>
        <w:t xml:space="preserve"> </w:t>
      </w:r>
    </w:p>
    <w:p w:rsidR="00E07A84" w:rsidRPr="00A71D81" w:rsidRDefault="00E07A84" w:rsidP="00E07A84">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Pr="00A71D81">
        <w:rPr>
          <w:rFonts w:ascii="GHEA Grapalat" w:hAnsi="GHEA Grapalat" w:cs="Arial"/>
          <w:sz w:val="20"/>
          <w:szCs w:val="20"/>
          <w:lang w:val="es-ES"/>
        </w:rPr>
        <w:t xml:space="preserve">) </w:t>
      </w:r>
      <w:r w:rsidR="009B6C62" w:rsidRPr="009B6C62">
        <w:rPr>
          <w:rFonts w:ascii="GHEA Grapalat" w:hAnsi="GHEA Grapalat"/>
          <w:b/>
          <w:sz w:val="20"/>
          <w:szCs w:val="20"/>
          <w:lang w:val="hy-AM"/>
        </w:rPr>
        <w:t>«ԿՏՍ-ԳՀԱՊՁԲ-22/05»</w:t>
      </w:r>
      <w:r w:rsidR="009B6C62">
        <w:rPr>
          <w:rFonts w:ascii="GHEA Grapalat" w:hAnsi="GHEA Grapalat"/>
          <w:b/>
          <w:lang w:val="hy-AM"/>
        </w:rPr>
        <w:t xml:space="preserve"> </w:t>
      </w:r>
      <w:r w:rsidRPr="00A71D81">
        <w:rPr>
          <w:rFonts w:ascii="GHEA Grapalat" w:hAnsi="GHEA Grapalat" w:cs="Arial"/>
          <w:sz w:val="20"/>
          <w:szCs w:val="20"/>
          <w:lang w:val="es-ES"/>
        </w:rPr>
        <w:t xml:space="preserve">ծածկագրով </w:t>
      </w:r>
      <w:r w:rsidR="00111027">
        <w:rPr>
          <w:rFonts w:ascii="GHEA Grapalat" w:hAnsi="GHEA Grapalat" w:cs="Arial"/>
          <w:sz w:val="20"/>
          <w:szCs w:val="20"/>
          <w:lang w:val="es-ES"/>
        </w:rPr>
        <w:t>գնանշման հարցման</w:t>
      </w:r>
      <w:r w:rsidRPr="00A71D81">
        <w:rPr>
          <w:rFonts w:ascii="GHEA Grapalat" w:hAnsi="GHEA Grapalat" w:cs="Arial"/>
          <w:sz w:val="20"/>
          <w:szCs w:val="20"/>
          <w:lang w:val="es-ES"/>
        </w:rPr>
        <w:t>ին մասնակցելու շրջանակում`</w:t>
      </w:r>
      <w:r w:rsidRPr="00A71D81">
        <w:rPr>
          <w:rFonts w:ascii="GHEA Grapalat" w:hAnsi="GHEA Grapalat" w:cs="Sylfaen"/>
          <w:sz w:val="22"/>
          <w:szCs w:val="22"/>
          <w:lang w:val="es-ES"/>
        </w:rPr>
        <w:t xml:space="preserve">  </w:t>
      </w:r>
    </w:p>
    <w:p w:rsidR="00E07A84" w:rsidRPr="00A71D81" w:rsidRDefault="00E07A84" w:rsidP="00E07A84">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E07A84" w:rsidRPr="00A71D81" w:rsidRDefault="00E07A84" w:rsidP="00E07A84">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lastRenderedPageBreak/>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E07A84" w:rsidRPr="00A71D81" w:rsidRDefault="00E07A84" w:rsidP="00E07A84">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E07A84" w:rsidRPr="00A71D81" w:rsidRDefault="00E07A84" w:rsidP="00E07A84">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E07A84" w:rsidRPr="00A71D81" w:rsidRDefault="00E07A84" w:rsidP="00E07A84">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07A84" w:rsidRPr="00A71D81" w:rsidRDefault="00E07A84" w:rsidP="00E07A84">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E07A84" w:rsidRPr="00A71D81" w:rsidRDefault="00E07A84" w:rsidP="00E07A84">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07A84" w:rsidRPr="00A71D81" w:rsidRDefault="00E07A84" w:rsidP="00E07A84">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E07A84" w:rsidRDefault="00E07A84" w:rsidP="00E07A84">
      <w:pPr>
        <w:ind w:left="720"/>
        <w:jc w:val="both"/>
        <w:rPr>
          <w:rFonts w:ascii="GHEA Grapalat" w:hAnsi="GHEA Grapalat" w:cs="Arial"/>
          <w:sz w:val="20"/>
          <w:szCs w:val="20"/>
          <w:lang w:val="es-ES"/>
        </w:rPr>
      </w:pPr>
    </w:p>
    <w:p w:rsidR="00E07A84" w:rsidRPr="00A71D81" w:rsidRDefault="00E07A84" w:rsidP="00E07A84">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E07A84" w:rsidRPr="00A71D81" w:rsidRDefault="00E07A84" w:rsidP="00E07A8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E07A84" w:rsidRPr="005F1C06" w:rsidRDefault="00E07A84" w:rsidP="00E07A84">
      <w:pPr>
        <w:jc w:val="both"/>
        <w:rPr>
          <w:rFonts w:ascii="GHEA Grapalat" w:hAnsi="GHEA Grapalat"/>
          <w:sz w:val="22"/>
          <w:szCs w:val="22"/>
          <w:lang w:val="hy-AM"/>
        </w:rPr>
      </w:pPr>
    </w:p>
    <w:p w:rsidR="00E07A84" w:rsidRPr="00A71D81" w:rsidRDefault="00E07A84" w:rsidP="00E07A8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E07A84" w:rsidRPr="00A71D81" w:rsidRDefault="00E07A84" w:rsidP="00E07A84">
      <w:pPr>
        <w:jc w:val="right"/>
        <w:rPr>
          <w:rFonts w:ascii="GHEA Grapalat" w:hAnsi="GHEA Grapalat"/>
          <w:sz w:val="10"/>
          <w:szCs w:val="10"/>
          <w:lang w:val="es-ES"/>
        </w:rPr>
      </w:pPr>
    </w:p>
    <w:p w:rsidR="00E07A84" w:rsidRPr="00A71D81" w:rsidRDefault="00E07A84" w:rsidP="00E07A84">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07A84" w:rsidRPr="00A71D81" w:rsidRDefault="00E07A84" w:rsidP="00E07A84">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07A84" w:rsidRPr="003B269F" w:rsidRDefault="00E07A84" w:rsidP="00E07A84">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հավելված 1.1-ի: </w:t>
      </w:r>
    </w:p>
    <w:p w:rsidR="00E07A84" w:rsidRPr="00A71D81" w:rsidRDefault="00E07A84" w:rsidP="00E07A84">
      <w:pPr>
        <w:ind w:firstLine="708"/>
        <w:jc w:val="both"/>
        <w:rPr>
          <w:rFonts w:ascii="GHEA Grapalat" w:hAnsi="GHEA Grapalat"/>
          <w:sz w:val="20"/>
          <w:lang w:val="es-ES"/>
        </w:rPr>
      </w:pPr>
    </w:p>
    <w:p w:rsidR="00E07A84" w:rsidRPr="00A71D81" w:rsidRDefault="00E07A84" w:rsidP="00E07A84">
      <w:pPr>
        <w:ind w:firstLine="708"/>
        <w:jc w:val="both"/>
        <w:rPr>
          <w:rFonts w:ascii="GHEA Grapalat" w:hAnsi="GHEA Grapalat"/>
          <w:sz w:val="20"/>
          <w:lang w:val="es-ES"/>
        </w:rPr>
      </w:pPr>
    </w:p>
    <w:p w:rsidR="00E07A84" w:rsidRPr="00A71D81" w:rsidRDefault="00E07A84" w:rsidP="00E07A84">
      <w:pPr>
        <w:jc w:val="both"/>
        <w:rPr>
          <w:rFonts w:ascii="GHEA Grapalat" w:hAnsi="GHEA Grapalat"/>
          <w:sz w:val="20"/>
          <w:lang w:val="es-ES"/>
        </w:rPr>
      </w:pPr>
    </w:p>
    <w:p w:rsidR="00E07A84" w:rsidRPr="00A71D81" w:rsidRDefault="00E07A84" w:rsidP="00E07A84">
      <w:pPr>
        <w:jc w:val="both"/>
        <w:rPr>
          <w:rFonts w:ascii="GHEA Grapalat" w:hAnsi="GHEA Grapalat"/>
          <w:sz w:val="20"/>
          <w:lang w:val="es-ES"/>
        </w:rPr>
      </w:pPr>
    </w:p>
    <w:p w:rsidR="00E07A84" w:rsidRPr="00A71D81" w:rsidRDefault="00E07A84" w:rsidP="00E07A84">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E07A84" w:rsidRPr="00A71D81" w:rsidRDefault="00E07A84" w:rsidP="00E07A84">
      <w:pPr>
        <w:jc w:val="both"/>
        <w:rPr>
          <w:rFonts w:ascii="GHEA Grapalat" w:hAnsi="GHEA Grapalat" w:cs="Arial"/>
          <w:sz w:val="20"/>
          <w:vertAlign w:val="superscript"/>
          <w:lang w:val="es-ES"/>
        </w:rPr>
      </w:pPr>
    </w:p>
    <w:p w:rsidR="00E07A84" w:rsidRPr="00A71D81" w:rsidRDefault="00E07A84" w:rsidP="00E07A84">
      <w:pPr>
        <w:jc w:val="both"/>
        <w:rPr>
          <w:rFonts w:ascii="GHEA Grapalat" w:hAnsi="GHEA Grapalat"/>
          <w:sz w:val="20"/>
          <w:lang w:val="hy-AM"/>
        </w:rPr>
      </w:pPr>
      <w:r w:rsidRPr="00A71D81">
        <w:rPr>
          <w:rFonts w:ascii="GHEA Grapalat" w:hAnsi="GHEA Grapalat"/>
          <w:sz w:val="20"/>
          <w:lang w:val="hy-AM"/>
        </w:rPr>
        <w:t xml:space="preserve">    </w:t>
      </w:r>
    </w:p>
    <w:p w:rsidR="00E07A84" w:rsidRPr="00A71D81" w:rsidRDefault="00E07A84" w:rsidP="00E07A84">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10"/>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E07A84" w:rsidRPr="00A71D81" w:rsidRDefault="00E07A84" w:rsidP="00E07A84">
      <w:pPr>
        <w:pStyle w:val="BodyTextIndent3"/>
        <w:spacing w:line="240" w:lineRule="auto"/>
        <w:jc w:val="right"/>
        <w:rPr>
          <w:rFonts w:ascii="GHEA Grapalat" w:hAnsi="GHEA Grapalat"/>
          <w:b/>
          <w:lang w:val="hy-AM"/>
        </w:rPr>
      </w:pPr>
    </w:p>
    <w:p w:rsidR="00E07A84" w:rsidRPr="00A71D81" w:rsidRDefault="00E07A84" w:rsidP="00E07A84">
      <w:pPr>
        <w:pStyle w:val="BodyTextIndent3"/>
        <w:spacing w:line="240" w:lineRule="auto"/>
        <w:jc w:val="right"/>
        <w:rPr>
          <w:rFonts w:ascii="GHEA Grapalat" w:hAnsi="GHEA Grapalat"/>
          <w:b/>
          <w:lang w:val="hy-AM"/>
        </w:rPr>
      </w:pPr>
    </w:p>
    <w:p w:rsidR="00E07A84" w:rsidRPr="00A71D81" w:rsidRDefault="00E07A84" w:rsidP="00E07A84">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E07A84" w:rsidRPr="00A71D81" w:rsidRDefault="00E07A84" w:rsidP="00E07A8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rsidR="00E07A84" w:rsidRPr="00A71D81" w:rsidRDefault="009B6C62" w:rsidP="00E07A84">
      <w:pPr>
        <w:pStyle w:val="BodyTextIndent3"/>
        <w:spacing w:line="240" w:lineRule="auto"/>
        <w:jc w:val="right"/>
        <w:rPr>
          <w:rFonts w:ascii="GHEA Grapalat" w:hAnsi="GHEA Grapalat" w:cs="Arial"/>
          <w:b/>
          <w:lang w:val="hy-AM"/>
        </w:rPr>
      </w:pPr>
      <w:r w:rsidRPr="009B6C62">
        <w:rPr>
          <w:rFonts w:ascii="GHEA Grapalat" w:hAnsi="GHEA Grapalat"/>
          <w:b/>
          <w:lang w:val="hy-AM"/>
        </w:rPr>
        <w:t>«ԿՏՍ-ԳՀԱՊՁԲ-22/05»</w:t>
      </w:r>
      <w:r w:rsidRPr="00E63546">
        <w:rPr>
          <w:rFonts w:ascii="GHEA Grapalat" w:hAnsi="GHEA Grapalat"/>
          <w:b/>
          <w:lang w:val="es-ES"/>
        </w:rPr>
        <w:t xml:space="preserve"> </w:t>
      </w:r>
      <w:r w:rsidR="00E07A84" w:rsidRPr="00A71D81">
        <w:rPr>
          <w:rFonts w:ascii="GHEA Grapalat" w:hAnsi="GHEA Grapalat" w:cs="Sylfaen"/>
          <w:b/>
          <w:lang w:val="hy-AM"/>
        </w:rPr>
        <w:t>ծածկագրով</w:t>
      </w:r>
    </w:p>
    <w:p w:rsidR="00E07A84" w:rsidRPr="00A71D81" w:rsidRDefault="00111027" w:rsidP="00E07A8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E07A84" w:rsidRPr="00A71D81">
        <w:rPr>
          <w:rFonts w:ascii="GHEA Grapalat" w:hAnsi="GHEA Grapalat" w:cs="Arial"/>
          <w:b/>
          <w:lang w:val="hy-AM"/>
        </w:rPr>
        <w:t xml:space="preserve">ի </w:t>
      </w:r>
      <w:r w:rsidR="00E07A84" w:rsidRPr="00A71D81">
        <w:rPr>
          <w:rFonts w:ascii="GHEA Grapalat" w:hAnsi="GHEA Grapalat" w:cs="Sylfaen"/>
          <w:b/>
          <w:lang w:val="hy-AM"/>
        </w:rPr>
        <w:t>հրավերի</w:t>
      </w:r>
    </w:p>
    <w:p w:rsidR="00E07A84" w:rsidRPr="00A71D81" w:rsidRDefault="00E07A84" w:rsidP="00E07A84">
      <w:pPr>
        <w:ind w:left="-66"/>
        <w:jc w:val="center"/>
        <w:rPr>
          <w:rFonts w:ascii="GHEA Grapalat" w:hAnsi="GHEA Grapalat"/>
          <w:b/>
          <w:lang w:val="hy-AM"/>
        </w:rPr>
      </w:pPr>
    </w:p>
    <w:p w:rsidR="00E07A84" w:rsidRPr="00A71D81" w:rsidRDefault="00E07A84" w:rsidP="00E07A84">
      <w:pPr>
        <w:pStyle w:val="Heading3"/>
        <w:spacing w:line="240" w:lineRule="auto"/>
        <w:ind w:firstLine="567"/>
        <w:jc w:val="left"/>
        <w:rPr>
          <w:rFonts w:ascii="GHEA Grapalat" w:hAnsi="GHEA Grapalat"/>
          <w:b/>
          <w:lang w:val="hy-AM"/>
        </w:rPr>
      </w:pPr>
    </w:p>
    <w:p w:rsidR="00E07A84" w:rsidRPr="00A71D81" w:rsidRDefault="00E07A84" w:rsidP="00E07A84">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E07A84" w:rsidRPr="00A71D81" w:rsidRDefault="00E07A84" w:rsidP="00E07A84">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E07A84" w:rsidRPr="00A71D81" w:rsidRDefault="00E07A84" w:rsidP="00E07A84">
      <w:pPr>
        <w:pStyle w:val="Heading3"/>
        <w:spacing w:line="240" w:lineRule="auto"/>
        <w:ind w:firstLine="567"/>
        <w:rPr>
          <w:rFonts w:ascii="GHEA Grapalat" w:hAnsi="GHEA Grapalat" w:cs="Arial"/>
          <w:lang w:val="es-ES"/>
        </w:rPr>
      </w:pPr>
    </w:p>
    <w:p w:rsidR="00E07A84" w:rsidRPr="00A71D81" w:rsidRDefault="00E07A84" w:rsidP="00E07A84">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009B6C62" w:rsidRPr="009B6C62">
        <w:rPr>
          <w:rFonts w:ascii="GHEA Grapalat" w:hAnsi="GHEA Grapalat"/>
          <w:b/>
          <w:sz w:val="20"/>
          <w:szCs w:val="20"/>
          <w:lang w:val="hy-AM"/>
        </w:rPr>
        <w:t>«ԿՏՍ-ԳՀԱՊՁԲ-22/05»</w:t>
      </w:r>
    </w:p>
    <w:p w:rsidR="00E07A84" w:rsidRPr="00A71D81" w:rsidRDefault="00E07A84" w:rsidP="00E07A84">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E07A84" w:rsidRPr="00A71D81" w:rsidRDefault="00E07A84" w:rsidP="00E07A84">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11102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rsidR="00E07A84" w:rsidRPr="00A71D81" w:rsidRDefault="00E07A84" w:rsidP="00E07A84">
      <w:pPr>
        <w:pStyle w:val="Heading3"/>
        <w:spacing w:line="240" w:lineRule="auto"/>
        <w:ind w:firstLine="567"/>
        <w:rPr>
          <w:rFonts w:ascii="GHEA Grapalat" w:hAnsi="GHEA Grapalat" w:cs="Arial"/>
          <w:lang w:val="es-ES"/>
        </w:rPr>
      </w:pPr>
    </w:p>
    <w:p w:rsidR="00E07A84" w:rsidRPr="00A71D81" w:rsidRDefault="00E07A84" w:rsidP="00E07A84">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530"/>
        <w:gridCol w:w="3557"/>
      </w:tblGrid>
      <w:tr w:rsidR="00E07A84" w:rsidRPr="00A71D81" w:rsidTr="00DD15A5">
        <w:tc>
          <w:tcPr>
            <w:tcW w:w="1368" w:type="dxa"/>
            <w:vMerge w:val="restart"/>
            <w:vAlign w:val="center"/>
          </w:tcPr>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4"/>
            <w:vAlign w:val="center"/>
          </w:tcPr>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967B0B" w:rsidRPr="00A71D81" w:rsidTr="00967B0B">
        <w:tc>
          <w:tcPr>
            <w:tcW w:w="1368" w:type="dxa"/>
            <w:vMerge/>
            <w:vAlign w:val="center"/>
          </w:tcPr>
          <w:p w:rsidR="00967B0B" w:rsidRPr="00A71D81" w:rsidRDefault="00967B0B" w:rsidP="00DD15A5">
            <w:pPr>
              <w:jc w:val="center"/>
              <w:rPr>
                <w:rFonts w:ascii="GHEA Grapalat" w:hAnsi="GHEA Grapalat"/>
                <w:b/>
                <w:bCs/>
                <w:sz w:val="16"/>
                <w:szCs w:val="18"/>
                <w:lang w:val="es-ES"/>
              </w:rPr>
            </w:pPr>
          </w:p>
        </w:tc>
        <w:tc>
          <w:tcPr>
            <w:tcW w:w="1460" w:type="dxa"/>
            <w:vAlign w:val="center"/>
          </w:tcPr>
          <w:p w:rsidR="00967B0B" w:rsidRPr="00A71D81" w:rsidRDefault="00967B0B" w:rsidP="00DD15A5">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rsidR="00967B0B" w:rsidRPr="00A71D81" w:rsidRDefault="00967B0B" w:rsidP="00DD15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530" w:type="dxa"/>
            <w:vAlign w:val="center"/>
          </w:tcPr>
          <w:p w:rsidR="00967B0B" w:rsidRPr="00A71D81" w:rsidRDefault="00967B0B" w:rsidP="00DD15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3557" w:type="dxa"/>
            <w:vAlign w:val="center"/>
          </w:tcPr>
          <w:p w:rsidR="00967B0B" w:rsidRPr="00A71D81" w:rsidRDefault="00967B0B" w:rsidP="00DD15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967B0B" w:rsidRPr="00A71D81" w:rsidTr="00967B0B">
        <w:tc>
          <w:tcPr>
            <w:tcW w:w="1368" w:type="dxa"/>
          </w:tcPr>
          <w:p w:rsidR="00967B0B" w:rsidRPr="00A71D81" w:rsidRDefault="00967B0B" w:rsidP="00DD15A5">
            <w:pPr>
              <w:pStyle w:val="Heading3"/>
              <w:spacing w:line="240" w:lineRule="auto"/>
              <w:jc w:val="left"/>
              <w:rPr>
                <w:rFonts w:ascii="GHEA Grapalat" w:hAnsi="GHEA Grapalat"/>
                <w:b/>
                <w:lang w:val="hy-AM"/>
              </w:rPr>
            </w:pPr>
          </w:p>
        </w:tc>
        <w:tc>
          <w:tcPr>
            <w:tcW w:w="1460" w:type="dxa"/>
          </w:tcPr>
          <w:p w:rsidR="00967B0B" w:rsidRPr="00A71D81" w:rsidRDefault="00967B0B" w:rsidP="00DD15A5">
            <w:pPr>
              <w:pStyle w:val="Heading3"/>
              <w:spacing w:line="240" w:lineRule="auto"/>
              <w:jc w:val="left"/>
              <w:rPr>
                <w:rFonts w:ascii="GHEA Grapalat" w:hAnsi="GHEA Grapalat"/>
                <w:b/>
                <w:lang w:val="hy-AM"/>
              </w:rPr>
            </w:pPr>
          </w:p>
        </w:tc>
        <w:tc>
          <w:tcPr>
            <w:tcW w:w="2003" w:type="dxa"/>
          </w:tcPr>
          <w:p w:rsidR="00967B0B" w:rsidRPr="00A71D81" w:rsidRDefault="00967B0B" w:rsidP="00DD15A5">
            <w:pPr>
              <w:pStyle w:val="Heading3"/>
              <w:spacing w:line="240" w:lineRule="auto"/>
              <w:jc w:val="left"/>
              <w:rPr>
                <w:rFonts w:ascii="GHEA Grapalat" w:hAnsi="GHEA Grapalat"/>
                <w:b/>
                <w:lang w:val="hy-AM"/>
              </w:rPr>
            </w:pPr>
          </w:p>
        </w:tc>
        <w:tc>
          <w:tcPr>
            <w:tcW w:w="1530" w:type="dxa"/>
          </w:tcPr>
          <w:p w:rsidR="00967B0B" w:rsidRPr="00A71D81" w:rsidRDefault="00967B0B" w:rsidP="00DD15A5">
            <w:pPr>
              <w:pStyle w:val="Heading3"/>
              <w:spacing w:line="240" w:lineRule="auto"/>
              <w:jc w:val="left"/>
              <w:rPr>
                <w:rFonts w:ascii="GHEA Grapalat" w:hAnsi="GHEA Grapalat"/>
                <w:b/>
                <w:lang w:val="hy-AM"/>
              </w:rPr>
            </w:pPr>
          </w:p>
        </w:tc>
        <w:tc>
          <w:tcPr>
            <w:tcW w:w="3557" w:type="dxa"/>
          </w:tcPr>
          <w:p w:rsidR="00967B0B" w:rsidRPr="00A71D81" w:rsidRDefault="00967B0B" w:rsidP="00DD15A5">
            <w:pPr>
              <w:pStyle w:val="Heading3"/>
              <w:spacing w:line="240" w:lineRule="auto"/>
              <w:jc w:val="left"/>
              <w:rPr>
                <w:rFonts w:ascii="GHEA Grapalat" w:hAnsi="GHEA Grapalat"/>
                <w:b/>
                <w:lang w:val="hy-AM"/>
              </w:rPr>
            </w:pPr>
          </w:p>
        </w:tc>
      </w:tr>
      <w:tr w:rsidR="00967B0B" w:rsidRPr="00A71D81" w:rsidTr="00967B0B">
        <w:tc>
          <w:tcPr>
            <w:tcW w:w="1368" w:type="dxa"/>
          </w:tcPr>
          <w:p w:rsidR="00967B0B" w:rsidRPr="00A71D81" w:rsidRDefault="00967B0B" w:rsidP="00DD15A5">
            <w:pPr>
              <w:pStyle w:val="Heading3"/>
              <w:spacing w:line="240" w:lineRule="auto"/>
              <w:jc w:val="left"/>
              <w:rPr>
                <w:rFonts w:ascii="GHEA Grapalat" w:hAnsi="GHEA Grapalat"/>
                <w:b/>
                <w:lang w:val="hy-AM"/>
              </w:rPr>
            </w:pPr>
          </w:p>
        </w:tc>
        <w:tc>
          <w:tcPr>
            <w:tcW w:w="1460" w:type="dxa"/>
          </w:tcPr>
          <w:p w:rsidR="00967B0B" w:rsidRPr="00A71D81" w:rsidRDefault="00967B0B" w:rsidP="00DD15A5">
            <w:pPr>
              <w:pStyle w:val="Heading3"/>
              <w:spacing w:line="240" w:lineRule="auto"/>
              <w:jc w:val="left"/>
              <w:rPr>
                <w:rFonts w:ascii="GHEA Grapalat" w:hAnsi="GHEA Grapalat"/>
                <w:b/>
                <w:lang w:val="hy-AM"/>
              </w:rPr>
            </w:pPr>
          </w:p>
        </w:tc>
        <w:tc>
          <w:tcPr>
            <w:tcW w:w="2003" w:type="dxa"/>
          </w:tcPr>
          <w:p w:rsidR="00967B0B" w:rsidRPr="00A71D81" w:rsidRDefault="00967B0B" w:rsidP="00DD15A5">
            <w:pPr>
              <w:pStyle w:val="Heading3"/>
              <w:spacing w:line="240" w:lineRule="auto"/>
              <w:jc w:val="left"/>
              <w:rPr>
                <w:rFonts w:ascii="GHEA Grapalat" w:hAnsi="GHEA Grapalat"/>
                <w:b/>
                <w:lang w:val="hy-AM"/>
              </w:rPr>
            </w:pPr>
          </w:p>
        </w:tc>
        <w:tc>
          <w:tcPr>
            <w:tcW w:w="1530" w:type="dxa"/>
          </w:tcPr>
          <w:p w:rsidR="00967B0B" w:rsidRPr="00A71D81" w:rsidRDefault="00967B0B" w:rsidP="00DD15A5">
            <w:pPr>
              <w:pStyle w:val="Heading3"/>
              <w:spacing w:line="240" w:lineRule="auto"/>
              <w:jc w:val="left"/>
              <w:rPr>
                <w:rFonts w:ascii="GHEA Grapalat" w:hAnsi="GHEA Grapalat"/>
                <w:b/>
                <w:lang w:val="hy-AM"/>
              </w:rPr>
            </w:pPr>
          </w:p>
        </w:tc>
        <w:tc>
          <w:tcPr>
            <w:tcW w:w="3557" w:type="dxa"/>
          </w:tcPr>
          <w:p w:rsidR="00967B0B" w:rsidRPr="00A71D81" w:rsidRDefault="00967B0B" w:rsidP="00DD15A5">
            <w:pPr>
              <w:pStyle w:val="Heading3"/>
              <w:spacing w:line="240" w:lineRule="auto"/>
              <w:jc w:val="left"/>
              <w:rPr>
                <w:rFonts w:ascii="GHEA Grapalat" w:hAnsi="GHEA Grapalat"/>
                <w:b/>
                <w:lang w:val="hy-AM"/>
              </w:rPr>
            </w:pPr>
          </w:p>
        </w:tc>
      </w:tr>
      <w:tr w:rsidR="00967B0B" w:rsidRPr="00A71D81" w:rsidTr="00967B0B">
        <w:tc>
          <w:tcPr>
            <w:tcW w:w="1368" w:type="dxa"/>
          </w:tcPr>
          <w:p w:rsidR="00967B0B" w:rsidRPr="00A71D81" w:rsidRDefault="00967B0B" w:rsidP="00DD15A5">
            <w:pPr>
              <w:pStyle w:val="Heading3"/>
              <w:spacing w:line="240" w:lineRule="auto"/>
              <w:jc w:val="left"/>
              <w:rPr>
                <w:rFonts w:ascii="GHEA Grapalat" w:hAnsi="GHEA Grapalat"/>
                <w:b/>
                <w:lang w:val="hy-AM"/>
              </w:rPr>
            </w:pPr>
          </w:p>
        </w:tc>
        <w:tc>
          <w:tcPr>
            <w:tcW w:w="1460" w:type="dxa"/>
          </w:tcPr>
          <w:p w:rsidR="00967B0B" w:rsidRPr="00A71D81" w:rsidRDefault="00967B0B" w:rsidP="00DD15A5">
            <w:pPr>
              <w:pStyle w:val="Heading3"/>
              <w:spacing w:line="240" w:lineRule="auto"/>
              <w:jc w:val="left"/>
              <w:rPr>
                <w:rFonts w:ascii="GHEA Grapalat" w:hAnsi="GHEA Grapalat"/>
                <w:b/>
                <w:lang w:val="hy-AM"/>
              </w:rPr>
            </w:pPr>
          </w:p>
        </w:tc>
        <w:tc>
          <w:tcPr>
            <w:tcW w:w="2003" w:type="dxa"/>
          </w:tcPr>
          <w:p w:rsidR="00967B0B" w:rsidRPr="00A71D81" w:rsidRDefault="00967B0B" w:rsidP="00DD15A5">
            <w:pPr>
              <w:pStyle w:val="Heading3"/>
              <w:spacing w:line="240" w:lineRule="auto"/>
              <w:jc w:val="left"/>
              <w:rPr>
                <w:rFonts w:ascii="GHEA Grapalat" w:hAnsi="GHEA Grapalat"/>
                <w:b/>
                <w:lang w:val="hy-AM"/>
              </w:rPr>
            </w:pPr>
          </w:p>
        </w:tc>
        <w:tc>
          <w:tcPr>
            <w:tcW w:w="1530" w:type="dxa"/>
          </w:tcPr>
          <w:p w:rsidR="00967B0B" w:rsidRPr="00A71D81" w:rsidRDefault="00967B0B" w:rsidP="00DD15A5">
            <w:pPr>
              <w:pStyle w:val="Heading3"/>
              <w:spacing w:line="240" w:lineRule="auto"/>
              <w:jc w:val="left"/>
              <w:rPr>
                <w:rFonts w:ascii="GHEA Grapalat" w:hAnsi="GHEA Grapalat"/>
                <w:b/>
                <w:lang w:val="hy-AM"/>
              </w:rPr>
            </w:pPr>
          </w:p>
        </w:tc>
        <w:tc>
          <w:tcPr>
            <w:tcW w:w="3557" w:type="dxa"/>
          </w:tcPr>
          <w:p w:rsidR="00967B0B" w:rsidRPr="00A71D81" w:rsidRDefault="00967B0B" w:rsidP="00DD15A5">
            <w:pPr>
              <w:pStyle w:val="Heading3"/>
              <w:spacing w:line="240" w:lineRule="auto"/>
              <w:jc w:val="left"/>
              <w:rPr>
                <w:rFonts w:ascii="GHEA Grapalat" w:hAnsi="GHEA Grapalat"/>
                <w:b/>
                <w:lang w:val="hy-AM"/>
              </w:rPr>
            </w:pPr>
          </w:p>
        </w:tc>
      </w:tr>
    </w:tbl>
    <w:p w:rsidR="00E07A84" w:rsidRPr="00A71D81" w:rsidRDefault="00E07A84" w:rsidP="00E07A84">
      <w:pPr>
        <w:pStyle w:val="Heading3"/>
        <w:spacing w:line="240" w:lineRule="auto"/>
        <w:ind w:firstLine="567"/>
        <w:jc w:val="left"/>
        <w:rPr>
          <w:rFonts w:ascii="GHEA Grapalat" w:hAnsi="GHEA Grapalat"/>
          <w:b/>
          <w:lang w:val="en-US"/>
        </w:rPr>
      </w:pPr>
    </w:p>
    <w:p w:rsidR="00E07A84" w:rsidRPr="00A71D81" w:rsidRDefault="00E07A84" w:rsidP="00E07A84">
      <w:pPr>
        <w:pStyle w:val="Heading3"/>
        <w:spacing w:line="240" w:lineRule="auto"/>
        <w:ind w:firstLine="567"/>
        <w:jc w:val="left"/>
        <w:rPr>
          <w:rFonts w:ascii="GHEA Grapalat" w:hAnsi="GHEA Grapalat"/>
          <w:b/>
          <w:lang w:val="en-US"/>
        </w:rPr>
      </w:pPr>
    </w:p>
    <w:p w:rsidR="00E07A84" w:rsidRPr="00A71D81" w:rsidRDefault="00E07A84" w:rsidP="00E07A84">
      <w:pPr>
        <w:pStyle w:val="Heading3"/>
        <w:spacing w:line="240" w:lineRule="auto"/>
        <w:ind w:firstLine="567"/>
        <w:jc w:val="left"/>
        <w:rPr>
          <w:rFonts w:ascii="GHEA Grapalat" w:hAnsi="GHEA Grapalat"/>
          <w:b/>
          <w:lang w:val="en-US"/>
        </w:rPr>
      </w:pPr>
    </w:p>
    <w:p w:rsidR="00E07A84" w:rsidRPr="00A71D81" w:rsidRDefault="00E07A84" w:rsidP="00E07A84">
      <w:pPr>
        <w:pStyle w:val="Heading3"/>
        <w:spacing w:line="240" w:lineRule="auto"/>
        <w:ind w:firstLine="567"/>
        <w:jc w:val="left"/>
        <w:rPr>
          <w:rFonts w:ascii="GHEA Grapalat" w:hAnsi="GHEA Grapalat"/>
          <w:b/>
          <w:lang w:val="en-US"/>
        </w:rPr>
      </w:pPr>
    </w:p>
    <w:p w:rsidR="00E07A84" w:rsidRPr="00A71D81" w:rsidRDefault="00E07A84" w:rsidP="00E07A84">
      <w:pPr>
        <w:rPr>
          <w:rFonts w:ascii="GHEA Grapalat" w:hAnsi="GHEA Grapalat"/>
          <w:sz w:val="20"/>
          <w:lang w:val="es-ES"/>
        </w:rPr>
      </w:pPr>
    </w:p>
    <w:p w:rsidR="00E07A84" w:rsidRPr="00A71D81" w:rsidRDefault="00E07A84" w:rsidP="00E07A84">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E07A84" w:rsidRPr="00A71D81" w:rsidRDefault="00E07A84" w:rsidP="00E07A84">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rsidR="00E07A84" w:rsidRPr="00A71D81" w:rsidRDefault="00E07A84" w:rsidP="00E07A84">
      <w:pPr>
        <w:jc w:val="right"/>
        <w:rPr>
          <w:rFonts w:ascii="GHEA Grapalat" w:hAnsi="GHEA Grapalat" w:cs="Sylfaen"/>
          <w:sz w:val="20"/>
          <w:lang w:val="hy-AM"/>
        </w:rPr>
      </w:pPr>
    </w:p>
    <w:p w:rsidR="00E07A84" w:rsidRPr="00A71D81" w:rsidRDefault="00E07A84" w:rsidP="00E07A84">
      <w:pPr>
        <w:jc w:val="right"/>
        <w:rPr>
          <w:rFonts w:ascii="GHEA Grapalat" w:hAnsi="GHEA Grapalat" w:cs="Sylfaen"/>
          <w:sz w:val="20"/>
          <w:lang w:val="hy-AM"/>
        </w:rPr>
      </w:pPr>
    </w:p>
    <w:p w:rsidR="00E07A84" w:rsidRPr="00A71D81" w:rsidRDefault="00E07A84" w:rsidP="00E07A84">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E07A84" w:rsidRPr="00A71D81" w:rsidRDefault="00E07A84" w:rsidP="00E07A84">
      <w:pPr>
        <w:jc w:val="right"/>
        <w:rPr>
          <w:rFonts w:ascii="GHEA Grapalat" w:hAnsi="GHEA Grapalat"/>
          <w:sz w:val="20"/>
          <w:lang w:val="hy-AM"/>
        </w:rPr>
      </w:pPr>
    </w:p>
    <w:p w:rsidR="00E07A84" w:rsidRPr="00A71D81" w:rsidRDefault="00E07A84" w:rsidP="00E07A84">
      <w:pPr>
        <w:jc w:val="right"/>
        <w:rPr>
          <w:rFonts w:ascii="GHEA Grapalat" w:hAnsi="GHEA Grapalat"/>
          <w:sz w:val="20"/>
          <w:lang w:val="hy-AM"/>
        </w:rPr>
      </w:pPr>
    </w:p>
    <w:p w:rsidR="00E07A84" w:rsidRPr="00A71D81" w:rsidRDefault="00E07A84" w:rsidP="00E07A84">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6D2E03" w:rsidRDefault="00E07A84" w:rsidP="00E07A8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E07A84" w:rsidRPr="00A71D81" w:rsidRDefault="009B6C62" w:rsidP="00E07A84">
      <w:pPr>
        <w:pStyle w:val="BodyTextIndent3"/>
        <w:spacing w:line="240" w:lineRule="auto"/>
        <w:jc w:val="right"/>
        <w:rPr>
          <w:rFonts w:ascii="GHEA Grapalat" w:hAnsi="GHEA Grapalat" w:cs="Arial"/>
          <w:b/>
          <w:lang w:val="hy-AM"/>
        </w:rPr>
      </w:pPr>
      <w:r w:rsidRPr="009B6C62">
        <w:rPr>
          <w:rFonts w:ascii="GHEA Grapalat" w:hAnsi="GHEA Grapalat"/>
          <w:b/>
          <w:lang w:val="hy-AM"/>
        </w:rPr>
        <w:t>«ԿՏՍ-ԳՀԱՊՁԲ-22/05»</w:t>
      </w:r>
      <w:r w:rsidRPr="00E63546">
        <w:rPr>
          <w:rFonts w:ascii="GHEA Grapalat" w:hAnsi="GHEA Grapalat"/>
          <w:b/>
          <w:lang w:val="es-ES"/>
        </w:rPr>
        <w:t xml:space="preserve"> </w:t>
      </w:r>
      <w:r w:rsidR="00E07A84" w:rsidRPr="00A71D81">
        <w:rPr>
          <w:rFonts w:ascii="GHEA Grapalat" w:hAnsi="GHEA Grapalat" w:cs="Sylfaen"/>
          <w:b/>
          <w:lang w:val="hy-AM"/>
        </w:rPr>
        <w:t>ծածկագրով</w:t>
      </w:r>
    </w:p>
    <w:p w:rsidR="00E07A84" w:rsidRPr="00A71D81" w:rsidRDefault="00111027" w:rsidP="00E07A8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E07A84" w:rsidRPr="00A71D81">
        <w:rPr>
          <w:rFonts w:ascii="GHEA Grapalat" w:hAnsi="GHEA Grapalat" w:cs="Arial"/>
          <w:b/>
          <w:lang w:val="hy-AM"/>
        </w:rPr>
        <w:t xml:space="preserve">ի </w:t>
      </w:r>
      <w:r w:rsidR="00E07A84" w:rsidRPr="00A71D81">
        <w:rPr>
          <w:rFonts w:ascii="GHEA Grapalat" w:hAnsi="GHEA Grapalat" w:cs="Sylfaen"/>
          <w:b/>
          <w:lang w:val="hy-AM"/>
        </w:rPr>
        <w:t>հրավերի</w:t>
      </w:r>
    </w:p>
    <w:p w:rsidR="00E07A84" w:rsidRPr="00A71D81" w:rsidRDefault="00E07A84" w:rsidP="00E07A84">
      <w:pPr>
        <w:pStyle w:val="BodyTextIndent3"/>
        <w:spacing w:line="240" w:lineRule="auto"/>
        <w:ind w:firstLine="0"/>
        <w:jc w:val="right"/>
        <w:rPr>
          <w:rFonts w:ascii="GHEA Grapalat" w:hAnsi="GHEA Grapalat"/>
          <w:b/>
          <w:lang w:val="hy-AM"/>
        </w:rPr>
      </w:pPr>
    </w:p>
    <w:p w:rsidR="00E07A84" w:rsidRPr="00A71D81" w:rsidRDefault="00E07A84" w:rsidP="00E07A84">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07A84" w:rsidRPr="00A71D81" w:rsidRDefault="00E07A84" w:rsidP="00E07A8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07A84" w:rsidRPr="00A71D81" w:rsidRDefault="00E07A84" w:rsidP="00E07A84">
      <w:pPr>
        <w:ind w:left="360" w:hanging="360"/>
        <w:jc w:val="center"/>
        <w:rPr>
          <w:rFonts w:ascii="GHEA Grapalat" w:eastAsia="GHEA Grapalat" w:hAnsi="GHEA Grapalat" w:cs="GHEA Grapalat"/>
          <w:lang w:val="hy-AM"/>
        </w:rPr>
      </w:pPr>
    </w:p>
    <w:p w:rsidR="00E07A84" w:rsidRPr="00A71D81" w:rsidRDefault="00E07A84" w:rsidP="00E07A8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rPr>
          <w:rFonts w:ascii="GHEA Grapalat" w:eastAsia="GHEA Grapalat" w:hAnsi="GHEA Grapalat" w:cs="GHEA Grapalat"/>
        </w:rPr>
      </w:pPr>
    </w:p>
    <w:p w:rsidR="00E07A84" w:rsidRPr="00A71D81" w:rsidRDefault="00E07A84" w:rsidP="00E07A84">
      <w:pPr>
        <w:rPr>
          <w:rFonts w:ascii="GHEA Grapalat" w:eastAsia="GHEA Grapalat" w:hAnsi="GHEA Grapalat" w:cs="GHEA Grapalat"/>
        </w:rPr>
      </w:pPr>
      <w:r w:rsidRPr="00A71D81">
        <w:rPr>
          <w:rFonts w:ascii="GHEA Grapalat" w:hAnsi="GHEA Grapalat"/>
        </w:rPr>
        <w:br w:type="page"/>
      </w:r>
    </w:p>
    <w:p w:rsidR="00E07A84" w:rsidRPr="00A71D81" w:rsidRDefault="00E07A84" w:rsidP="00E07A8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E07A84" w:rsidRPr="00A71D81" w:rsidRDefault="00E07A84" w:rsidP="00DD15A5">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E07A84" w:rsidRPr="00A71D81" w:rsidRDefault="00E07A84" w:rsidP="00E07A8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E07A84" w:rsidRPr="00A71D81" w:rsidRDefault="00E07A84" w:rsidP="00E07A8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E07A84" w:rsidRPr="00A71D81" w:rsidRDefault="00E07A84" w:rsidP="00E07A84">
      <w:pPr>
        <w:rPr>
          <w:rFonts w:ascii="GHEA Grapalat" w:eastAsia="GHEA Grapalat" w:hAnsi="GHEA Grapalat" w:cs="GHEA Grapalat"/>
          <w:b/>
        </w:rPr>
      </w:pPr>
      <w:r w:rsidRPr="00A71D81">
        <w:rPr>
          <w:rFonts w:ascii="GHEA Grapalat" w:hAnsi="GHEA Grapalat"/>
        </w:rPr>
        <w:br w:type="page"/>
      </w:r>
    </w:p>
    <w:p w:rsidR="00E07A84" w:rsidRPr="00A71D81" w:rsidRDefault="00E07A84" w:rsidP="00E07A8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6"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07A84" w:rsidRPr="00A71D81" w:rsidTr="00DD15A5">
        <w:trPr>
          <w:trHeight w:val="924"/>
        </w:trPr>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07A84" w:rsidRPr="00A71D81" w:rsidTr="00DD15A5">
        <w:trPr>
          <w:trHeight w:val="684"/>
        </w:trPr>
        <w:tc>
          <w:tcPr>
            <w:tcW w:w="4508"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rPr>
          <w:trHeight w:val="1282"/>
        </w:trPr>
        <w:tc>
          <w:tcPr>
            <w:tcW w:w="4508"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E07A84" w:rsidRPr="00A71D81" w:rsidTr="00DD15A5">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07A84" w:rsidRPr="00A71D81" w:rsidTr="00DD15A5">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07A84" w:rsidRPr="00A71D81" w:rsidTr="00DD15A5">
        <w:trPr>
          <w:trHeight w:val="924"/>
        </w:trPr>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E07A84" w:rsidRPr="00A71D81" w:rsidTr="00DD15A5">
        <w:trPr>
          <w:trHeight w:val="684"/>
        </w:trPr>
        <w:tc>
          <w:tcPr>
            <w:tcW w:w="4508"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rPr>
          <w:trHeight w:val="1282"/>
        </w:trPr>
        <w:tc>
          <w:tcPr>
            <w:tcW w:w="4508"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E07A84" w:rsidRPr="00A71D81" w:rsidTr="00DD15A5">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07A84" w:rsidRPr="00A71D81" w:rsidTr="00DD15A5">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07A84" w:rsidRPr="00A71D81" w:rsidTr="00DD15A5">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07A84" w:rsidRPr="00A71D81" w:rsidTr="00DD15A5">
        <w:tc>
          <w:tcPr>
            <w:tcW w:w="9016" w:type="dxa"/>
            <w:gridSpan w:val="2"/>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E07A84" w:rsidRPr="00A71D81" w:rsidRDefault="00E07A84" w:rsidP="00DD15A5">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E07A84" w:rsidRPr="00A71D81" w:rsidRDefault="00E07A84" w:rsidP="00DD15A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7"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E07A84" w:rsidRPr="00A71D81" w:rsidRDefault="00E07A84" w:rsidP="00E07A8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A84" w:rsidRPr="00A71D81" w:rsidTr="00DD15A5">
        <w:trPr>
          <w:trHeight w:val="853"/>
        </w:trPr>
        <w:tc>
          <w:tcPr>
            <w:tcW w:w="2835" w:type="dxa"/>
            <w:vMerge w:val="restart"/>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rPr>
          <w:trHeight w:val="850"/>
        </w:trPr>
        <w:tc>
          <w:tcPr>
            <w:tcW w:w="2835" w:type="dxa"/>
            <w:vMerge/>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rPr>
          <w:trHeight w:val="850"/>
        </w:trPr>
        <w:tc>
          <w:tcPr>
            <w:tcW w:w="2835" w:type="dxa"/>
            <w:vMerge/>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rPr>
          <w:trHeight w:val="850"/>
        </w:trPr>
        <w:tc>
          <w:tcPr>
            <w:tcW w:w="2835" w:type="dxa"/>
            <w:vMerge/>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rPr>
          <w:trHeight w:val="850"/>
        </w:trPr>
        <w:tc>
          <w:tcPr>
            <w:tcW w:w="2835" w:type="dxa"/>
            <w:vMerge/>
            <w:shd w:val="clear" w:color="auto" w:fill="D9E2F3"/>
            <w:vAlign w:val="center"/>
          </w:tcPr>
          <w:p w:rsidR="00E07A84" w:rsidRPr="00A71D81" w:rsidRDefault="00E07A84" w:rsidP="00DD15A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r w:rsidR="00E07A84" w:rsidRPr="00A71D81" w:rsidTr="00DD15A5">
        <w:tc>
          <w:tcPr>
            <w:tcW w:w="2835" w:type="dxa"/>
            <w:shd w:val="clear" w:color="auto" w:fill="D9E2F3"/>
            <w:vAlign w:val="center"/>
          </w:tcPr>
          <w:p w:rsidR="00E07A84" w:rsidRPr="00A71D81" w:rsidRDefault="00E07A84" w:rsidP="00DD15A5">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E07A84" w:rsidRPr="00A71D81" w:rsidRDefault="00E07A84" w:rsidP="00DD15A5">
            <w:pPr>
              <w:spacing w:before="240" w:after="240"/>
              <w:rPr>
                <w:rFonts w:ascii="GHEA Grapalat" w:eastAsia="GHEA Grapalat" w:hAnsi="GHEA Grapalat" w:cs="GHEA Grapalat"/>
              </w:rPr>
            </w:pPr>
          </w:p>
        </w:tc>
      </w:tr>
    </w:tbl>
    <w:p w:rsidR="00E07A84" w:rsidRPr="00A71D81" w:rsidRDefault="00E07A84" w:rsidP="00E07A8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rsidR="00E07A84" w:rsidRPr="00A71D81" w:rsidRDefault="00E07A84" w:rsidP="00E07A8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E07A84" w:rsidRPr="00A71D81" w:rsidRDefault="00E07A84" w:rsidP="00E07A8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07A84" w:rsidRPr="00A71D81" w:rsidTr="00DD15A5">
        <w:tc>
          <w:tcPr>
            <w:tcW w:w="9016" w:type="dxa"/>
            <w:shd w:val="clear" w:color="auto" w:fill="DEEAF6"/>
          </w:tcPr>
          <w:p w:rsidR="00E07A84" w:rsidRPr="00A71D81" w:rsidRDefault="00E07A84" w:rsidP="00DD15A5">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07A84" w:rsidRPr="00A71D81" w:rsidTr="00DD15A5">
        <w:trPr>
          <w:trHeight w:val="10187"/>
        </w:trPr>
        <w:tc>
          <w:tcPr>
            <w:tcW w:w="9016" w:type="dxa"/>
            <w:shd w:val="clear" w:color="auto" w:fill="auto"/>
          </w:tcPr>
          <w:p w:rsidR="00E07A84" w:rsidRPr="00A71D81" w:rsidRDefault="00E07A84" w:rsidP="00DD15A5">
            <w:pPr>
              <w:rPr>
                <w:rFonts w:ascii="GHEA Grapalat" w:eastAsia="GHEA Grapalat" w:hAnsi="GHEA Grapalat" w:cs="GHEA Grapalat"/>
                <w:b/>
                <w:color w:val="000000"/>
              </w:rPr>
            </w:pPr>
          </w:p>
        </w:tc>
      </w:tr>
    </w:tbl>
    <w:p w:rsidR="00E07A84" w:rsidRPr="00A71D81" w:rsidRDefault="00E07A84" w:rsidP="00E07A84">
      <w:pPr>
        <w:pBdr>
          <w:top w:val="nil"/>
          <w:left w:val="nil"/>
          <w:bottom w:val="nil"/>
          <w:right w:val="nil"/>
          <w:between w:val="nil"/>
        </w:pBdr>
        <w:rPr>
          <w:rFonts w:ascii="GHEA Grapalat" w:eastAsia="GHEA Grapalat" w:hAnsi="GHEA Grapalat" w:cs="GHEA Grapalat"/>
          <w:b/>
          <w:color w:val="000000"/>
        </w:rPr>
      </w:pPr>
    </w:p>
    <w:p w:rsidR="00E07A84" w:rsidRPr="00A71D81" w:rsidRDefault="00E07A84" w:rsidP="00E07A84">
      <w:pPr>
        <w:pStyle w:val="BodyTextIndent3"/>
        <w:spacing w:line="240" w:lineRule="auto"/>
        <w:jc w:val="right"/>
        <w:rPr>
          <w:rFonts w:ascii="GHEA Grapalat" w:hAnsi="GHEA Grapalat" w:cs="Arial"/>
          <w:b/>
        </w:rPr>
      </w:pPr>
    </w:p>
    <w:p w:rsidR="00E07A84" w:rsidRPr="00A71D81" w:rsidRDefault="00E07A84" w:rsidP="00E07A84">
      <w:pPr>
        <w:pStyle w:val="BodyTextIndent3"/>
        <w:spacing w:line="240" w:lineRule="auto"/>
        <w:ind w:firstLine="0"/>
        <w:jc w:val="left"/>
        <w:rPr>
          <w:rFonts w:ascii="GHEA Grapalat" w:hAnsi="GHEA Grapalat"/>
          <w:i/>
          <w:sz w:val="16"/>
          <w:szCs w:val="16"/>
          <w:lang w:val="hy-AM"/>
        </w:rPr>
      </w:pPr>
    </w:p>
    <w:p w:rsidR="00E07A84" w:rsidRPr="00A71D81" w:rsidRDefault="00E07A84" w:rsidP="00E07A84">
      <w:pPr>
        <w:pStyle w:val="BodyTextIndent3"/>
        <w:spacing w:line="240" w:lineRule="auto"/>
        <w:ind w:firstLine="0"/>
        <w:jc w:val="left"/>
        <w:rPr>
          <w:rFonts w:ascii="GHEA Grapalat" w:hAnsi="GHEA Grapalat"/>
          <w:i/>
          <w:sz w:val="16"/>
          <w:szCs w:val="16"/>
          <w:lang w:val="hy-AM"/>
        </w:rPr>
      </w:pPr>
    </w:p>
    <w:p w:rsidR="00E07A84" w:rsidRPr="00A71D81" w:rsidRDefault="00E07A84" w:rsidP="00E07A84">
      <w:pPr>
        <w:pStyle w:val="BodyTextIndent3"/>
        <w:spacing w:line="240" w:lineRule="auto"/>
        <w:ind w:firstLine="0"/>
        <w:jc w:val="left"/>
        <w:rPr>
          <w:rFonts w:ascii="GHEA Grapalat" w:hAnsi="GHEA Grapalat"/>
          <w:i/>
          <w:sz w:val="16"/>
          <w:szCs w:val="16"/>
          <w:lang w:val="hy-AM"/>
        </w:rPr>
      </w:pPr>
    </w:p>
    <w:p w:rsidR="00E07A84" w:rsidRPr="00A71D81" w:rsidRDefault="00E07A84" w:rsidP="00E07A84">
      <w:pPr>
        <w:pStyle w:val="BodyTextIndent3"/>
        <w:spacing w:line="240" w:lineRule="auto"/>
        <w:ind w:firstLine="0"/>
        <w:jc w:val="left"/>
        <w:rPr>
          <w:rFonts w:ascii="GHEA Grapalat" w:hAnsi="GHEA Grapalat"/>
          <w:i/>
          <w:sz w:val="16"/>
          <w:szCs w:val="16"/>
          <w:lang w:val="hy-AM"/>
        </w:rPr>
      </w:pPr>
    </w:p>
    <w:p w:rsidR="00E07A84" w:rsidRPr="00A71D81" w:rsidRDefault="00E07A84" w:rsidP="00E07A84">
      <w:pPr>
        <w:pStyle w:val="BodyTextIndent3"/>
        <w:spacing w:line="240" w:lineRule="auto"/>
        <w:ind w:firstLine="0"/>
        <w:jc w:val="left"/>
        <w:rPr>
          <w:rFonts w:ascii="GHEA Grapalat" w:hAnsi="GHEA Grapalat"/>
          <w:b/>
          <w:lang w:val="hy-AM"/>
        </w:rPr>
      </w:pPr>
    </w:p>
    <w:p w:rsidR="00E07A84" w:rsidRPr="00A71D81" w:rsidRDefault="00E07A84" w:rsidP="00E07A84">
      <w:pPr>
        <w:pStyle w:val="BodyTextIndent3"/>
        <w:spacing w:line="240" w:lineRule="auto"/>
        <w:ind w:firstLine="0"/>
        <w:jc w:val="left"/>
        <w:rPr>
          <w:rFonts w:ascii="GHEA Grapalat" w:hAnsi="GHEA Grapalat"/>
          <w:b/>
          <w:lang w:val="hy-AM"/>
        </w:rPr>
      </w:pPr>
    </w:p>
    <w:p w:rsidR="00E07A84" w:rsidRPr="00A71D81" w:rsidRDefault="00E07A84" w:rsidP="00E07A84">
      <w:pPr>
        <w:pStyle w:val="BodyTextIndent3"/>
        <w:spacing w:line="240" w:lineRule="auto"/>
        <w:ind w:firstLine="0"/>
        <w:jc w:val="left"/>
        <w:rPr>
          <w:rFonts w:ascii="GHEA Grapalat" w:hAnsi="GHEA Grapalat"/>
          <w:b/>
          <w:lang w:val="hy-AM"/>
        </w:rPr>
      </w:pPr>
    </w:p>
    <w:p w:rsidR="00E07A84" w:rsidRPr="00A71D81" w:rsidRDefault="00E07A84" w:rsidP="00E07A84">
      <w:pPr>
        <w:pStyle w:val="BodyTextIndent3"/>
        <w:spacing w:line="240" w:lineRule="auto"/>
        <w:ind w:firstLine="0"/>
        <w:jc w:val="left"/>
        <w:rPr>
          <w:rFonts w:ascii="GHEA Grapalat" w:hAnsi="GHEA Grapalat"/>
          <w:b/>
          <w:lang w:val="hy-AM"/>
        </w:rPr>
      </w:pPr>
    </w:p>
    <w:p w:rsidR="00E07A84" w:rsidRPr="00A71D81" w:rsidRDefault="00E07A84" w:rsidP="00E07A84">
      <w:pPr>
        <w:spacing w:line="360" w:lineRule="auto"/>
        <w:jc w:val="center"/>
        <w:rPr>
          <w:rFonts w:ascii="GHEA Grapalat" w:eastAsia="GHEA Grapalat" w:hAnsi="GHEA Grapalat" w:cs="GHEA Grapalat"/>
          <w:b/>
        </w:rPr>
      </w:pPr>
    </w:p>
    <w:p w:rsidR="00E07A84" w:rsidRPr="00A71D81" w:rsidRDefault="00E07A84" w:rsidP="00E07A84">
      <w:pPr>
        <w:spacing w:line="360" w:lineRule="auto"/>
        <w:jc w:val="center"/>
        <w:rPr>
          <w:rFonts w:ascii="GHEA Grapalat" w:eastAsia="GHEA Grapalat" w:hAnsi="GHEA Grapalat" w:cs="GHEA Grapalat"/>
          <w:b/>
        </w:rPr>
      </w:pPr>
    </w:p>
    <w:p w:rsidR="00E07A84" w:rsidRPr="00A71D81" w:rsidRDefault="00E07A84" w:rsidP="00E07A8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E07A84" w:rsidRPr="00A71D81" w:rsidRDefault="00E07A84" w:rsidP="00E07A8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07A84" w:rsidRPr="00A71D81" w:rsidRDefault="00E07A84" w:rsidP="00E07A8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07A84" w:rsidRPr="00A71D81" w:rsidRDefault="00E07A84" w:rsidP="00E07A8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E07A84" w:rsidRPr="00A71D81" w:rsidRDefault="00E07A84" w:rsidP="00E07A8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07A84" w:rsidRPr="00A71D81" w:rsidRDefault="00E07A84" w:rsidP="00E07A84">
      <w:pPr>
        <w:spacing w:line="276" w:lineRule="auto"/>
        <w:ind w:firstLine="567"/>
        <w:jc w:val="both"/>
        <w:rPr>
          <w:rFonts w:ascii="GHEA Grapalat" w:eastAsia="GHEA Grapalat" w:hAnsi="GHEA Grapalat" w:cs="GHEA Grapalat"/>
        </w:rPr>
      </w:pPr>
    </w:p>
    <w:p w:rsidR="00E07A84" w:rsidRPr="00A71D81" w:rsidRDefault="00E07A84" w:rsidP="00E07A8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p>
    <w:p w:rsidR="00E07A84" w:rsidRPr="00A71D81" w:rsidRDefault="00E07A84" w:rsidP="00E07A8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07A84" w:rsidRPr="00A71D81" w:rsidRDefault="00E07A84" w:rsidP="00E07A8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71D81">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կապիտալում և՛ ուղղակի, և՛ անուղղակի </w:t>
      </w:r>
      <w:r w:rsidRPr="00A71D81">
        <w:rPr>
          <w:rFonts w:ascii="GHEA Grapalat" w:eastAsia="GHEA Grapalat" w:hAnsi="GHEA Grapalat" w:cs="GHEA Grapalat"/>
        </w:rPr>
        <w:lastRenderedPageBreak/>
        <w:t>մասնակցության առկայության դեպքում նշում է կատարվում միաժամանակ և՛ ուղղակի, և՛ անուղղակի մասնակցության առկայության վերաբերյալ.</w:t>
      </w:r>
      <w:proofErr w:type="gramEnd"/>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E07A84" w:rsidRPr="00A71D81" w:rsidRDefault="00E07A84" w:rsidP="00E07A8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E07A84" w:rsidRPr="00A71D81" w:rsidRDefault="00E07A84" w:rsidP="00E07A8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07A84" w:rsidRPr="00A71D81" w:rsidRDefault="00E07A84" w:rsidP="00E07A8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07A84" w:rsidRPr="00A71D81" w:rsidRDefault="00E07A84" w:rsidP="00E07A8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07A84" w:rsidRPr="00A71D81" w:rsidRDefault="00E07A84" w:rsidP="00E07A8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E07A84" w:rsidRPr="008259EB" w:rsidRDefault="00E07A84" w:rsidP="00E07A84">
      <w:pPr>
        <w:pStyle w:val="BodyTextIndent3"/>
        <w:spacing w:line="240" w:lineRule="auto"/>
        <w:ind w:left="360" w:firstLine="0"/>
        <w:rPr>
          <w:rFonts w:ascii="GHEA Grapalat" w:hAnsi="GHEA Grapalat" w:cs="Sylfaen"/>
          <w:i/>
          <w:sz w:val="16"/>
          <w:szCs w:val="16"/>
          <w:lang w:eastAsia="ru-RU"/>
        </w:rPr>
      </w:pPr>
    </w:p>
    <w:p w:rsidR="00852FF9" w:rsidRPr="008259EB" w:rsidRDefault="00852FF9" w:rsidP="00E07A84">
      <w:pPr>
        <w:pStyle w:val="BodyTextIndent3"/>
        <w:spacing w:line="240" w:lineRule="auto"/>
        <w:ind w:left="360" w:firstLine="0"/>
        <w:rPr>
          <w:rFonts w:ascii="GHEA Grapalat" w:hAnsi="GHEA Grapalat" w:cs="Sylfaen"/>
          <w:i/>
          <w:sz w:val="16"/>
          <w:szCs w:val="16"/>
          <w:lang w:eastAsia="ru-RU"/>
        </w:rPr>
      </w:pPr>
    </w:p>
    <w:p w:rsidR="00852FF9" w:rsidRPr="008259EB" w:rsidRDefault="00852FF9" w:rsidP="00E07A84">
      <w:pPr>
        <w:pStyle w:val="BodyTextIndent3"/>
        <w:spacing w:line="240" w:lineRule="auto"/>
        <w:ind w:left="360" w:firstLine="0"/>
        <w:rPr>
          <w:rFonts w:ascii="GHEA Grapalat" w:hAnsi="GHEA Grapalat" w:cs="Sylfaen"/>
          <w:i/>
          <w:sz w:val="16"/>
          <w:szCs w:val="16"/>
          <w:lang w:eastAsia="ru-RU"/>
        </w:rPr>
      </w:pPr>
    </w:p>
    <w:p w:rsidR="00852FF9" w:rsidRPr="008259EB" w:rsidRDefault="00852FF9" w:rsidP="00E07A84">
      <w:pPr>
        <w:pStyle w:val="BodyTextIndent3"/>
        <w:spacing w:line="240" w:lineRule="auto"/>
        <w:ind w:left="360" w:firstLine="0"/>
        <w:rPr>
          <w:rFonts w:ascii="GHEA Grapalat" w:hAnsi="GHEA Grapalat" w:cs="Sylfaen"/>
          <w:i/>
          <w:sz w:val="16"/>
          <w:szCs w:val="16"/>
          <w:lang w:eastAsia="ru-RU"/>
        </w:rPr>
      </w:pPr>
    </w:p>
    <w:p w:rsidR="00852FF9" w:rsidRPr="008259EB" w:rsidRDefault="00852FF9" w:rsidP="00E07A84">
      <w:pPr>
        <w:pStyle w:val="BodyTextIndent3"/>
        <w:spacing w:line="240" w:lineRule="auto"/>
        <w:ind w:left="360" w:firstLine="0"/>
        <w:rPr>
          <w:rFonts w:ascii="GHEA Grapalat" w:hAnsi="GHEA Grapalat" w:cs="Sylfaen"/>
          <w:i/>
          <w:sz w:val="16"/>
          <w:szCs w:val="16"/>
          <w:lang w:eastAsia="ru-RU"/>
        </w:rPr>
      </w:pPr>
    </w:p>
    <w:p w:rsidR="00852FF9" w:rsidRPr="008259EB" w:rsidRDefault="00852FF9" w:rsidP="00E07A84">
      <w:pPr>
        <w:pStyle w:val="BodyTextIndent3"/>
        <w:spacing w:line="240" w:lineRule="auto"/>
        <w:ind w:left="360" w:firstLine="0"/>
        <w:rPr>
          <w:rFonts w:ascii="GHEA Grapalat" w:hAnsi="GHEA Grapalat" w:cs="Sylfaen"/>
          <w:i/>
          <w:sz w:val="16"/>
          <w:szCs w:val="16"/>
          <w:lang w:eastAsia="ru-RU"/>
        </w:rPr>
      </w:pPr>
    </w:p>
    <w:p w:rsidR="00E07A84" w:rsidRPr="00A71D81" w:rsidRDefault="00E07A84" w:rsidP="00E07A8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E07A84" w:rsidRPr="00A71D81" w:rsidRDefault="00E07A84" w:rsidP="00E07A8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E07A84" w:rsidRPr="00A71D81" w:rsidRDefault="00E07A84" w:rsidP="00E07A84">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rsidR="00E07A84" w:rsidRPr="00A71D81" w:rsidRDefault="00BB6ABD" w:rsidP="00E07A84">
      <w:pPr>
        <w:pStyle w:val="BodyTextIndent3"/>
        <w:spacing w:line="240" w:lineRule="auto"/>
        <w:jc w:val="right"/>
        <w:rPr>
          <w:rFonts w:ascii="GHEA Grapalat" w:hAnsi="GHEA Grapalat" w:cs="Arial"/>
          <w:b/>
          <w:lang w:val="hy-AM"/>
        </w:rPr>
      </w:pPr>
      <w:r w:rsidRPr="009B6C62">
        <w:rPr>
          <w:rFonts w:ascii="GHEA Grapalat" w:hAnsi="GHEA Grapalat"/>
          <w:b/>
          <w:lang w:val="hy-AM"/>
        </w:rPr>
        <w:t>«ԿՏՍ-ԳՀԱՊՁԲ-22/05»</w:t>
      </w:r>
      <w:r w:rsidRPr="00E63546">
        <w:rPr>
          <w:rFonts w:ascii="GHEA Grapalat" w:hAnsi="GHEA Grapalat"/>
          <w:b/>
          <w:lang w:val="es-ES"/>
        </w:rPr>
        <w:t xml:space="preserve"> </w:t>
      </w:r>
      <w:r w:rsidR="00E07A84" w:rsidRPr="00A71D81">
        <w:rPr>
          <w:rFonts w:ascii="GHEA Grapalat" w:hAnsi="GHEA Grapalat" w:cs="Sylfaen"/>
          <w:b/>
          <w:lang w:val="hy-AM"/>
        </w:rPr>
        <w:t>ծածկագրով</w:t>
      </w:r>
    </w:p>
    <w:p w:rsidR="00E07A84" w:rsidRPr="00A71D81" w:rsidRDefault="00111027" w:rsidP="00E07A8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E07A84" w:rsidRPr="00A71D81">
        <w:rPr>
          <w:rFonts w:ascii="GHEA Grapalat" w:hAnsi="GHEA Grapalat" w:cs="Arial"/>
          <w:b/>
          <w:lang w:val="hy-AM"/>
        </w:rPr>
        <w:t xml:space="preserve">ի </w:t>
      </w:r>
      <w:r w:rsidR="00E07A84" w:rsidRPr="00A71D81">
        <w:rPr>
          <w:rFonts w:ascii="GHEA Grapalat" w:hAnsi="GHEA Grapalat" w:cs="Sylfaen"/>
          <w:b/>
          <w:lang w:val="hy-AM"/>
        </w:rPr>
        <w:t>հրավերի</w:t>
      </w:r>
    </w:p>
    <w:p w:rsidR="00E07A84" w:rsidRPr="00A71D81" w:rsidRDefault="00E07A84" w:rsidP="00E07A84">
      <w:pPr>
        <w:rPr>
          <w:rFonts w:ascii="GHEA Grapalat" w:hAnsi="GHEA Grapalat"/>
          <w:lang w:val="hy-AM"/>
        </w:rPr>
      </w:pPr>
    </w:p>
    <w:p w:rsidR="00E07A84" w:rsidRPr="00A71D81" w:rsidRDefault="00E07A84" w:rsidP="00E07A84">
      <w:pPr>
        <w:ind w:firstLine="567"/>
        <w:jc w:val="center"/>
        <w:rPr>
          <w:rFonts w:ascii="GHEA Grapalat" w:hAnsi="GHEA Grapalat"/>
          <w:sz w:val="20"/>
          <w:lang w:val="hy-AM"/>
        </w:rPr>
      </w:pPr>
    </w:p>
    <w:p w:rsidR="00E07A84" w:rsidRPr="00A71D81" w:rsidRDefault="00E07A84" w:rsidP="00E07A84">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E07A84" w:rsidRPr="00A71D81" w:rsidRDefault="00E07A84" w:rsidP="00E07A84">
      <w:pPr>
        <w:ind w:firstLine="567"/>
        <w:rPr>
          <w:rFonts w:ascii="GHEA Grapalat" w:hAnsi="GHEA Grapalat"/>
          <w:lang w:val="hy-AM"/>
        </w:rPr>
      </w:pPr>
    </w:p>
    <w:p w:rsidR="00E07A84" w:rsidRPr="00A71D81" w:rsidRDefault="00E07A84" w:rsidP="00E07A84">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BB6ABD" w:rsidRPr="009B6C62">
        <w:rPr>
          <w:rFonts w:ascii="GHEA Grapalat" w:hAnsi="GHEA Grapalat"/>
          <w:b/>
          <w:sz w:val="20"/>
          <w:szCs w:val="20"/>
          <w:lang w:val="hy-AM"/>
        </w:rPr>
        <w:t>«ԿՏՍ-ԳՀԱՊՁԲ-22/05»</w:t>
      </w:r>
      <w:r w:rsidR="00BB6ABD" w:rsidRPr="00E63546">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111027">
        <w:rPr>
          <w:rFonts w:ascii="GHEA Grapalat" w:hAnsi="GHEA Grapalat" w:cs="Arial"/>
          <w:sz w:val="20"/>
          <w:szCs w:val="20"/>
          <w:lang w:val="es-ES"/>
        </w:rPr>
        <w:t>գնանշման հարցման</w:t>
      </w:r>
      <w:r w:rsidRPr="00A71D81">
        <w:rPr>
          <w:rFonts w:ascii="GHEA Grapalat" w:hAnsi="GHEA Grapalat" w:cs="Arial"/>
          <w:sz w:val="20"/>
          <w:szCs w:val="20"/>
          <w:lang w:val="es-ES"/>
        </w:rPr>
        <w:t>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E07A84" w:rsidRPr="00A71D81" w:rsidRDefault="00E07A84" w:rsidP="00E07A84">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E07A84" w:rsidRPr="00A71D81" w:rsidRDefault="00E07A84" w:rsidP="00E07A84">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E07A84" w:rsidRPr="00A71D81" w:rsidRDefault="00E07A84" w:rsidP="00E07A84">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E07A84" w:rsidRPr="00C408B4" w:rsidTr="00DD15A5">
        <w:trPr>
          <w:cantSplit/>
          <w:trHeight w:val="916"/>
          <w:jc w:val="center"/>
        </w:trPr>
        <w:tc>
          <w:tcPr>
            <w:tcW w:w="1136" w:type="dxa"/>
            <w:tcBorders>
              <w:top w:val="single" w:sz="4" w:space="0" w:color="auto"/>
              <w:left w:val="single" w:sz="4" w:space="0" w:color="auto"/>
              <w:right w:val="single" w:sz="4" w:space="0" w:color="auto"/>
            </w:tcBorders>
            <w:vAlign w:val="center"/>
          </w:tcPr>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E07A84" w:rsidRPr="00A71D81" w:rsidRDefault="00E07A84" w:rsidP="00DD15A5">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E07A84" w:rsidRPr="00A71D81" w:rsidRDefault="00E07A84" w:rsidP="00DD15A5">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rsidR="00E07A84" w:rsidRPr="00A71D81" w:rsidRDefault="00E07A84" w:rsidP="00DD15A5">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E07A84" w:rsidRPr="00A71D81" w:rsidRDefault="00E07A84" w:rsidP="00DD15A5">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E07A84" w:rsidRPr="00A71D81" w:rsidTr="00DD15A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E07A84" w:rsidRPr="00A71D81" w:rsidRDefault="00E07A84" w:rsidP="00DD15A5">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E07A84" w:rsidRPr="00A71D81" w:rsidRDefault="00E07A84" w:rsidP="00DD15A5">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E07A84" w:rsidRPr="00A71D81" w:rsidRDefault="00E07A84" w:rsidP="00DD15A5">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E07A84" w:rsidRPr="00A71D81" w:rsidRDefault="00E07A84" w:rsidP="00DD15A5">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E07A84" w:rsidRPr="00A71D81" w:rsidRDefault="00E07A84" w:rsidP="00DD15A5">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E07A84" w:rsidRPr="00C408B4" w:rsidTr="00DD15A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r>
      <w:tr w:rsidR="00E07A84" w:rsidRPr="00C408B4" w:rsidTr="00DD15A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rPr>
                <w:rFonts w:ascii="GHEA Grapalat" w:hAnsi="GHEA Grapalat"/>
                <w:lang w:val="es-ES"/>
              </w:rPr>
            </w:pPr>
          </w:p>
        </w:tc>
      </w:tr>
      <w:tr w:rsidR="00E07A84" w:rsidRPr="00C408B4" w:rsidTr="00DD15A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r>
      <w:tr w:rsidR="00E07A84" w:rsidRPr="00A71D81" w:rsidTr="00DD15A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E07A84" w:rsidRPr="00A71D81" w:rsidRDefault="00E07A84" w:rsidP="00DD15A5">
            <w:pPr>
              <w:jc w:val="center"/>
              <w:rPr>
                <w:rFonts w:ascii="GHEA Grapalat" w:hAnsi="GHEA Grapalat"/>
                <w:lang w:val="es-ES"/>
              </w:rPr>
            </w:pPr>
          </w:p>
        </w:tc>
      </w:tr>
      <w:tr w:rsidR="00E07A84" w:rsidRPr="00A71D81" w:rsidTr="00DD15A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E07A84" w:rsidRPr="00A71D81" w:rsidRDefault="00E07A84" w:rsidP="00DD15A5">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7A84" w:rsidRPr="00A71D81" w:rsidRDefault="00E07A84" w:rsidP="00DD15A5">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E07A84" w:rsidRPr="00A71D81" w:rsidRDefault="00E07A84" w:rsidP="00DD15A5">
            <w:pPr>
              <w:jc w:val="center"/>
              <w:rPr>
                <w:rFonts w:ascii="GHEA Grapalat" w:hAnsi="GHEA Grapalat"/>
                <w:sz w:val="20"/>
                <w:lang w:val="es-ES"/>
              </w:rPr>
            </w:pPr>
          </w:p>
        </w:tc>
      </w:tr>
    </w:tbl>
    <w:p w:rsidR="00E07A84" w:rsidRPr="00A71D81" w:rsidRDefault="00E07A84" w:rsidP="00E07A84">
      <w:pPr>
        <w:rPr>
          <w:rFonts w:ascii="GHEA Grapalat" w:hAnsi="GHEA Grapalat"/>
          <w:sz w:val="18"/>
          <w:szCs w:val="18"/>
          <w:lang w:val="es-ES"/>
        </w:rPr>
      </w:pPr>
    </w:p>
    <w:p w:rsidR="00E07A84" w:rsidRPr="00A71D81" w:rsidRDefault="00E07A84" w:rsidP="00E07A84">
      <w:pPr>
        <w:rPr>
          <w:rFonts w:ascii="GHEA Grapalat" w:hAnsi="GHEA Grapalat"/>
          <w:sz w:val="18"/>
          <w:szCs w:val="18"/>
          <w:lang w:val="es-ES"/>
        </w:rPr>
      </w:pPr>
    </w:p>
    <w:p w:rsidR="00E07A84" w:rsidRPr="00A71D81" w:rsidRDefault="00E07A84" w:rsidP="00E07A84">
      <w:pPr>
        <w:rPr>
          <w:rFonts w:ascii="GHEA Grapalat" w:hAnsi="GHEA Grapalat"/>
          <w:sz w:val="18"/>
          <w:szCs w:val="18"/>
          <w:lang w:val="hy-AM"/>
        </w:rPr>
      </w:pPr>
    </w:p>
    <w:p w:rsidR="00E07A84" w:rsidRPr="00A71D81" w:rsidRDefault="00E07A84" w:rsidP="00E07A84">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E07A84" w:rsidRPr="00A71D81" w:rsidRDefault="00E07A84" w:rsidP="00E07A84">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E07A84" w:rsidRPr="00A71D81" w:rsidRDefault="00E07A84" w:rsidP="00E07A84">
      <w:pPr>
        <w:jc w:val="right"/>
        <w:rPr>
          <w:rFonts w:ascii="GHEA Grapalat" w:hAnsi="GHEA Grapalat"/>
          <w:sz w:val="20"/>
          <w:lang w:val="hy-AM"/>
        </w:rPr>
      </w:pPr>
      <w:r w:rsidRPr="00A71D81">
        <w:rPr>
          <w:rFonts w:ascii="GHEA Grapalat" w:hAnsi="GHEA Grapalat"/>
          <w:sz w:val="20"/>
          <w:lang w:val="hy-AM"/>
        </w:rPr>
        <w:t xml:space="preserve">    </w:t>
      </w:r>
    </w:p>
    <w:p w:rsidR="00E07A84" w:rsidRPr="00A71D81" w:rsidRDefault="00E07A84" w:rsidP="00E07A84">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11"/>
      </w:r>
      <w:r w:rsidRPr="00A71D81">
        <w:rPr>
          <w:rFonts w:ascii="GHEA Grapalat" w:hAnsi="GHEA Grapalat"/>
          <w:sz w:val="20"/>
          <w:lang w:val="hy-AM"/>
        </w:rPr>
        <w:tab/>
      </w:r>
      <w:r w:rsidRPr="00A71D81">
        <w:rPr>
          <w:rFonts w:ascii="GHEA Grapalat" w:hAnsi="GHEA Grapalat"/>
          <w:sz w:val="20"/>
          <w:lang w:val="hy-AM"/>
        </w:rPr>
        <w:tab/>
        <w:t xml:space="preserve"> </w:t>
      </w:r>
    </w:p>
    <w:p w:rsidR="00E07A84" w:rsidRPr="00A71D81" w:rsidRDefault="00E07A84" w:rsidP="00E07A84">
      <w:pPr>
        <w:jc w:val="right"/>
        <w:rPr>
          <w:rFonts w:ascii="GHEA Grapalat" w:hAnsi="GHEA Grapalat"/>
          <w:sz w:val="20"/>
          <w:lang w:val="hy-AM"/>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rPr>
          <w:rFonts w:ascii="GHEA Grapalat" w:hAnsi="GHEA Grapalat" w:cs="Sylfaen"/>
          <w:i/>
          <w:sz w:val="16"/>
          <w:szCs w:val="16"/>
          <w:lang w:val="hy-AM" w:eastAsia="ru-RU"/>
        </w:rPr>
      </w:pPr>
    </w:p>
    <w:p w:rsidR="00E07A84" w:rsidRPr="00A71D81" w:rsidRDefault="00E07A84" w:rsidP="00E07A84">
      <w:pPr>
        <w:pStyle w:val="BodyTextIndent3"/>
        <w:spacing w:line="240" w:lineRule="auto"/>
        <w:jc w:val="right"/>
        <w:rPr>
          <w:rFonts w:ascii="GHEA Grapalat" w:hAnsi="GHEA Grapalat"/>
          <w:i/>
          <w:lang w:val="hy-AM"/>
        </w:rPr>
      </w:pPr>
    </w:p>
    <w:p w:rsidR="00E07A84" w:rsidRPr="00A71D81" w:rsidRDefault="00E07A84" w:rsidP="00E07A84">
      <w:pPr>
        <w:pStyle w:val="BodyTextIndent3"/>
        <w:spacing w:line="240" w:lineRule="auto"/>
        <w:jc w:val="right"/>
        <w:rPr>
          <w:rFonts w:ascii="GHEA Grapalat" w:hAnsi="GHEA Grapalat"/>
          <w:i/>
          <w:lang w:val="hy-AM"/>
        </w:rPr>
      </w:pPr>
    </w:p>
    <w:p w:rsidR="00E07A84" w:rsidRPr="00A71D81" w:rsidRDefault="00E07A84" w:rsidP="00E07A84">
      <w:pPr>
        <w:pStyle w:val="BodyTextIndent3"/>
        <w:spacing w:line="240" w:lineRule="auto"/>
        <w:jc w:val="right"/>
        <w:rPr>
          <w:rFonts w:ascii="GHEA Grapalat" w:hAnsi="GHEA Grapalat"/>
          <w:i/>
          <w:lang w:val="hy-AM"/>
        </w:rPr>
      </w:pPr>
    </w:p>
    <w:p w:rsidR="00E07A84" w:rsidRPr="00A71D81" w:rsidRDefault="00E07A84" w:rsidP="00E07A84">
      <w:pPr>
        <w:pStyle w:val="BodyTextIndent3"/>
        <w:spacing w:line="240" w:lineRule="auto"/>
        <w:jc w:val="right"/>
        <w:rPr>
          <w:rFonts w:ascii="GHEA Grapalat" w:hAnsi="GHEA Grapalat"/>
          <w:i/>
          <w:lang w:val="es-ES" w:eastAsia="ru-RU"/>
        </w:rPr>
      </w:pPr>
    </w:p>
    <w:p w:rsidR="00E07A84" w:rsidRPr="00A71D81" w:rsidDel="000B1088" w:rsidRDefault="00E07A84" w:rsidP="00E07A84">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E07A84" w:rsidRPr="00A71D81" w:rsidRDefault="00E07A84" w:rsidP="00E07A84">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rsidR="00E07A84" w:rsidRPr="00A71D81" w:rsidRDefault="00BB6ABD" w:rsidP="00E07A84">
      <w:pPr>
        <w:pStyle w:val="BodyTextIndent3"/>
        <w:spacing w:line="240" w:lineRule="auto"/>
        <w:jc w:val="right"/>
        <w:rPr>
          <w:rFonts w:ascii="GHEA Grapalat" w:hAnsi="GHEA Grapalat" w:cs="Arial"/>
          <w:b/>
          <w:lang w:val="hy-AM"/>
        </w:rPr>
      </w:pPr>
      <w:r w:rsidRPr="009B6C62">
        <w:rPr>
          <w:rFonts w:ascii="GHEA Grapalat" w:hAnsi="GHEA Grapalat"/>
          <w:b/>
          <w:lang w:val="hy-AM"/>
        </w:rPr>
        <w:t>«ԿՏՍ-ԳՀԱՊՁԲ-22/05»</w:t>
      </w:r>
      <w:r w:rsidRPr="00E63546">
        <w:rPr>
          <w:rFonts w:ascii="GHEA Grapalat" w:hAnsi="GHEA Grapalat"/>
          <w:b/>
          <w:lang w:val="es-ES"/>
        </w:rPr>
        <w:t xml:space="preserve"> </w:t>
      </w:r>
      <w:r w:rsidR="00E07A84" w:rsidRPr="00A71D81">
        <w:rPr>
          <w:rFonts w:ascii="GHEA Grapalat" w:hAnsi="GHEA Grapalat"/>
          <w:b/>
          <w:lang w:val="hy-AM"/>
        </w:rPr>
        <w:t xml:space="preserve"> </w:t>
      </w:r>
      <w:r w:rsidR="00E07A84" w:rsidRPr="00A71D81">
        <w:rPr>
          <w:rFonts w:ascii="GHEA Grapalat" w:hAnsi="GHEA Grapalat" w:cs="Sylfaen"/>
          <w:b/>
          <w:lang w:val="hy-AM"/>
        </w:rPr>
        <w:t>ծածկագրով</w:t>
      </w:r>
    </w:p>
    <w:p w:rsidR="00E07A84" w:rsidRPr="00A71D81" w:rsidRDefault="00111027" w:rsidP="00E07A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E07A84" w:rsidRPr="00A71D81">
        <w:rPr>
          <w:rFonts w:ascii="GHEA Grapalat" w:hAnsi="GHEA Grapalat" w:cs="Arial"/>
          <w:b/>
          <w:lang w:val="hy-AM"/>
        </w:rPr>
        <w:t xml:space="preserve">ի </w:t>
      </w:r>
      <w:r w:rsidR="00E07A84" w:rsidRPr="00A71D81">
        <w:rPr>
          <w:rFonts w:ascii="GHEA Grapalat" w:hAnsi="GHEA Grapalat" w:cs="Sylfaen"/>
          <w:b/>
          <w:lang w:val="hy-AM"/>
        </w:rPr>
        <w:t>հրավերի</w:t>
      </w:r>
    </w:p>
    <w:p w:rsidR="00E07A84" w:rsidRPr="00A71D81" w:rsidRDefault="00E07A84" w:rsidP="00E07A84">
      <w:pPr>
        <w:pStyle w:val="BodyTextIndent3"/>
        <w:spacing w:line="240" w:lineRule="auto"/>
        <w:jc w:val="right"/>
        <w:rPr>
          <w:rFonts w:ascii="GHEA Grapalat" w:hAnsi="GHEA Grapalat" w:cs="Sylfaen"/>
          <w:b/>
          <w:lang w:val="hy-AM"/>
        </w:rPr>
      </w:pPr>
    </w:p>
    <w:p w:rsidR="00E07A84" w:rsidRPr="00A71D81" w:rsidRDefault="00E07A84" w:rsidP="00E07A8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E07A84" w:rsidRPr="00A71D81" w:rsidRDefault="00E07A84" w:rsidP="00E07A8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E07A84" w:rsidRPr="00A71D81" w:rsidRDefault="00E07A84" w:rsidP="00E07A84">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E07A84" w:rsidRPr="00A71D81" w:rsidRDefault="00E07A84" w:rsidP="00E07A84">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E07A84" w:rsidRPr="00A71D81" w:rsidRDefault="00E07A84" w:rsidP="00E07A84">
      <w:pPr>
        <w:rPr>
          <w:rFonts w:ascii="GHEA Grapalat" w:hAnsi="GHEA Grapalat" w:cs="GHEA Grapalat"/>
          <w:sz w:val="20"/>
          <w:szCs w:val="20"/>
          <w:lang w:val="hy-AM"/>
        </w:rPr>
      </w:pPr>
    </w:p>
    <w:p w:rsidR="00E07A84" w:rsidRPr="00A71D81" w:rsidRDefault="00E07A84" w:rsidP="00E07A84">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E07A84" w:rsidRPr="00A71D81" w:rsidRDefault="00E07A84" w:rsidP="00E07A84">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07A84" w:rsidRPr="00A71D81" w:rsidRDefault="00E07A84" w:rsidP="00E07A84">
      <w:pPr>
        <w:ind w:firstLine="708"/>
        <w:jc w:val="both"/>
        <w:rPr>
          <w:rFonts w:ascii="GHEA Grapalat" w:hAnsi="GHEA Grapalat" w:cs="GHEA Grapalat"/>
          <w:sz w:val="20"/>
          <w:szCs w:val="20"/>
          <w:lang w:val="hy-AM"/>
        </w:rPr>
      </w:pPr>
    </w:p>
    <w:p w:rsidR="00E07A84" w:rsidRPr="00A71D81" w:rsidRDefault="00E07A84" w:rsidP="00E07A84">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E07A84" w:rsidRPr="001B1B40" w:rsidRDefault="00E07A84" w:rsidP="00E07A84">
      <w:pPr>
        <w:jc w:val="both"/>
        <w:rPr>
          <w:rFonts w:ascii="GHEA Grapalat" w:hAnsi="GHEA Grapalat" w:cs="GHEA Grapalat"/>
          <w:b/>
          <w:bCs/>
          <w:sz w:val="20"/>
          <w:szCs w:val="20"/>
          <w:lang w:val="pt-BR"/>
        </w:rPr>
      </w:pPr>
      <w:r w:rsidRPr="001B1B40">
        <w:rPr>
          <w:rFonts w:ascii="GHEA Grapalat" w:hAnsi="GHEA Grapalat" w:cs="GHEA Grapalat"/>
          <w:sz w:val="20"/>
          <w:szCs w:val="20"/>
          <w:lang w:val="pt-BR"/>
        </w:rPr>
        <w:tab/>
      </w:r>
      <w:r w:rsidRPr="001B1B40">
        <w:rPr>
          <w:rFonts w:ascii="GHEA Grapalat" w:hAnsi="GHEA Grapalat" w:cs="GHEA Grapalat"/>
          <w:sz w:val="20"/>
          <w:szCs w:val="20"/>
          <w:lang w:val="pt-BR"/>
        </w:rPr>
        <w:tab/>
        <w:t xml:space="preserve">                               </w:t>
      </w:r>
    </w:p>
    <w:p w:rsidR="00E07A84" w:rsidRPr="001B1B40" w:rsidRDefault="00E07A84" w:rsidP="001B1B40">
      <w:pPr>
        <w:pStyle w:val="BodyText"/>
        <w:ind w:right="-7" w:firstLine="567"/>
        <w:rPr>
          <w:rFonts w:ascii="GHEA Grapalat" w:hAnsi="GHEA Grapalat"/>
          <w:sz w:val="20"/>
          <w:szCs w:val="20"/>
          <w:lang w:val="hy-AM"/>
        </w:rPr>
      </w:pPr>
      <w:r w:rsidRPr="001B1B40">
        <w:rPr>
          <w:rFonts w:ascii="GHEA Grapalat" w:hAnsi="GHEA Grapalat" w:cs="GHEA Grapalat"/>
          <w:sz w:val="20"/>
          <w:szCs w:val="20"/>
          <w:lang w:val="pt-BR"/>
        </w:rPr>
        <w:t xml:space="preserve">Ընկերությունը մասնակցում է </w:t>
      </w:r>
      <w:r w:rsidR="001B1B40" w:rsidRPr="001B1B40">
        <w:rPr>
          <w:rFonts w:ascii="GHEA Grapalat" w:hAnsi="GHEA Grapalat"/>
          <w:b/>
          <w:sz w:val="20"/>
          <w:szCs w:val="20"/>
          <w:lang w:val="hy-AM"/>
        </w:rPr>
        <w:t>«</w:t>
      </w:r>
      <w:r w:rsidR="001B1B40" w:rsidRPr="001B1B40">
        <w:rPr>
          <w:rFonts w:ascii="GHEA Grapalat" w:hAnsi="GHEA Grapalat"/>
          <w:b/>
          <w:sz w:val="20"/>
          <w:szCs w:val="20"/>
          <w:lang w:val="hy-AM"/>
        </w:rPr>
        <w:t>Կ</w:t>
      </w:r>
      <w:r w:rsidR="001B1B40" w:rsidRPr="001B1B40">
        <w:rPr>
          <w:rFonts w:ascii="GHEA Grapalat" w:hAnsi="GHEA Grapalat"/>
          <w:b/>
          <w:sz w:val="20"/>
          <w:szCs w:val="20"/>
          <w:lang w:val="pt-BR"/>
        </w:rPr>
        <w:t>ոմունալ տնտեսություն,</w:t>
      </w:r>
      <w:r w:rsidR="001B1B40" w:rsidRPr="001B1B40">
        <w:rPr>
          <w:rFonts w:ascii="GHEA Grapalat" w:hAnsi="GHEA Grapalat"/>
          <w:b/>
          <w:sz w:val="20"/>
          <w:szCs w:val="20"/>
          <w:lang w:val="hy-AM"/>
        </w:rPr>
        <w:t xml:space="preserve"> </w:t>
      </w:r>
      <w:r w:rsidR="001B1B40" w:rsidRPr="001B1B40">
        <w:rPr>
          <w:rFonts w:ascii="GHEA Grapalat" w:hAnsi="GHEA Grapalat"/>
          <w:b/>
          <w:sz w:val="20"/>
          <w:szCs w:val="20"/>
          <w:lang w:val="pt-BR"/>
        </w:rPr>
        <w:t>աղբահանություն</w:t>
      </w:r>
      <w:r w:rsidR="001B1B40" w:rsidRPr="001B1B40">
        <w:rPr>
          <w:rFonts w:ascii="GHEA Grapalat" w:hAnsi="GHEA Grapalat"/>
          <w:sz w:val="20"/>
          <w:szCs w:val="20"/>
          <w:lang w:val="hy-AM"/>
        </w:rPr>
        <w:t xml:space="preserve"> </w:t>
      </w:r>
      <w:r w:rsidR="001B1B40" w:rsidRPr="001B1B40">
        <w:rPr>
          <w:rFonts w:ascii="GHEA Grapalat" w:hAnsi="GHEA Grapalat"/>
          <w:b/>
          <w:sz w:val="20"/>
          <w:szCs w:val="20"/>
          <w:lang w:val="hy-AM"/>
        </w:rPr>
        <w:t>եվ</w:t>
      </w:r>
      <w:r w:rsidR="001B1B40" w:rsidRPr="001B1B40">
        <w:rPr>
          <w:rFonts w:ascii="GHEA Grapalat" w:hAnsi="GHEA Grapalat"/>
          <w:b/>
          <w:sz w:val="20"/>
          <w:szCs w:val="20"/>
          <w:lang w:val="pt-BR"/>
        </w:rPr>
        <w:t xml:space="preserve"> սանմաքրում</w:t>
      </w:r>
      <w:r w:rsidR="001B1B40" w:rsidRPr="001B1B40">
        <w:rPr>
          <w:rFonts w:ascii="GHEA Grapalat" w:hAnsi="GHEA Grapalat"/>
          <w:b/>
          <w:sz w:val="20"/>
          <w:szCs w:val="20"/>
          <w:lang w:val="hy-AM"/>
        </w:rPr>
        <w:t>»</w:t>
      </w:r>
      <w:r w:rsidR="001B1B40">
        <w:rPr>
          <w:rFonts w:ascii="GHEA Grapalat" w:hAnsi="GHEA Grapalat"/>
          <w:b/>
          <w:sz w:val="20"/>
          <w:szCs w:val="20"/>
          <w:lang w:val="pt-BR"/>
        </w:rPr>
        <w:t xml:space="preserve">  հիմնար</w:t>
      </w:r>
      <w:r w:rsidR="001B1B40">
        <w:rPr>
          <w:rFonts w:ascii="GHEA Grapalat" w:hAnsi="GHEA Grapalat"/>
          <w:b/>
          <w:sz w:val="20"/>
          <w:szCs w:val="20"/>
          <w:lang w:val="hy-AM"/>
        </w:rPr>
        <w:t>կի</w:t>
      </w:r>
      <w:r w:rsidR="00BB6368" w:rsidRPr="00BB6368">
        <w:rPr>
          <w:rFonts w:ascii="GHEA Grapalat" w:hAnsi="GHEA Grapalat" w:cs="Sylfaen"/>
          <w:sz w:val="20"/>
          <w:lang w:val="pt-BR"/>
        </w:rPr>
        <w:t xml:space="preserve"> </w:t>
      </w:r>
      <w:r w:rsidRPr="00A71D81">
        <w:rPr>
          <w:rFonts w:ascii="GHEA Grapalat" w:hAnsi="GHEA Grapalat" w:cs="GHEA Grapalat"/>
          <w:sz w:val="20"/>
          <w:szCs w:val="20"/>
          <w:lang w:val="pt-BR"/>
        </w:rPr>
        <w:t>(այսուհետ` Պատվիրատու) կողմից կազմակերպված`</w:t>
      </w:r>
      <w:r w:rsidR="001B1B40">
        <w:rPr>
          <w:rFonts w:ascii="GHEA Grapalat" w:hAnsi="GHEA Grapalat" w:cs="GHEA Grapalat"/>
          <w:sz w:val="20"/>
          <w:szCs w:val="20"/>
          <w:lang w:val="hy-AM"/>
        </w:rPr>
        <w:t xml:space="preserve"> </w:t>
      </w:r>
      <w:r w:rsidR="00BB6ABD" w:rsidRPr="009B6C62">
        <w:rPr>
          <w:rFonts w:ascii="GHEA Grapalat" w:hAnsi="GHEA Grapalat"/>
          <w:b/>
          <w:sz w:val="20"/>
          <w:szCs w:val="20"/>
          <w:lang w:val="hy-AM"/>
        </w:rPr>
        <w:t>«ԿՏՍ-ԳՀԱՊՁԲ-22/05»</w:t>
      </w:r>
      <w:r w:rsidR="00BB6ABD" w:rsidRPr="00E63546">
        <w:rPr>
          <w:rFonts w:ascii="GHEA Grapalat" w:hAnsi="GHEA Grapalat"/>
          <w:b/>
          <w:lang w:val="es-ES"/>
        </w:rPr>
        <w:t xml:space="preserve"> </w:t>
      </w:r>
      <w:r w:rsidRPr="00A71D81">
        <w:rPr>
          <w:rFonts w:ascii="GHEA Grapalat" w:hAnsi="GHEA Grapalat" w:cs="GHEA Grapalat"/>
          <w:sz w:val="20"/>
          <w:szCs w:val="20"/>
          <w:lang w:val="pt-BR"/>
        </w:rPr>
        <w:t>ծածկագրով գնման ընթացակարգին:</w:t>
      </w:r>
    </w:p>
    <w:p w:rsidR="00E07A84" w:rsidRPr="00A71D81" w:rsidRDefault="001B1B40" w:rsidP="001B1B40">
      <w:pPr>
        <w:ind w:left="426"/>
        <w:jc w:val="both"/>
        <w:rPr>
          <w:rFonts w:ascii="GHEA Grapalat" w:hAnsi="GHEA Grapalat" w:cs="GHEA Grapalat"/>
          <w:color w:val="5B9BD5"/>
          <w:sz w:val="20"/>
          <w:szCs w:val="20"/>
          <w:lang w:val="hy-AM"/>
        </w:rPr>
      </w:pPr>
      <w:r>
        <w:rPr>
          <w:rFonts w:ascii="GHEA Grapalat" w:hAnsi="GHEA Grapalat"/>
          <w:sz w:val="20"/>
          <w:szCs w:val="20"/>
          <w:vertAlign w:val="superscript"/>
          <w:lang w:val="pt-BR"/>
        </w:rPr>
        <w:t xml:space="preserve">         </w:t>
      </w:r>
      <w:r w:rsidR="00E07A84"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E07A84" w:rsidRPr="00A71D81" w:rsidRDefault="00E07A84" w:rsidP="00E07A84">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E07A84" w:rsidRPr="00A71D81" w:rsidRDefault="00E07A84" w:rsidP="00E07A8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E07A84" w:rsidRPr="00A71D81" w:rsidRDefault="00E07A84" w:rsidP="00E07A8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E07A84" w:rsidRPr="00A71D81" w:rsidRDefault="00E07A84" w:rsidP="00E07A8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E07A84" w:rsidRPr="00A71D81" w:rsidRDefault="00E07A84" w:rsidP="00E07A84">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E07A84" w:rsidRPr="00A71D81" w:rsidRDefault="00E07A84" w:rsidP="00E07A84">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E07A84" w:rsidRPr="00A71D81" w:rsidRDefault="00E07A84" w:rsidP="00E07A84">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E07A84" w:rsidRPr="00A71D81" w:rsidRDefault="00E07A84" w:rsidP="00E07A84">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E07A84" w:rsidRPr="00A71D81" w:rsidRDefault="00E07A84" w:rsidP="00E07A84">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E07A84" w:rsidRPr="00A71D81" w:rsidRDefault="00E07A84" w:rsidP="00E07A84">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E07A84" w:rsidRPr="00A71D81" w:rsidRDefault="00E07A84" w:rsidP="00E07A84">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E07A84" w:rsidRPr="00A71D81" w:rsidRDefault="00E07A84" w:rsidP="00E07A84">
      <w:pPr>
        <w:jc w:val="both"/>
        <w:rPr>
          <w:rFonts w:ascii="GHEA Grapalat" w:hAnsi="GHEA Grapalat" w:cs="GHEA Grapalat"/>
          <w:sz w:val="20"/>
          <w:szCs w:val="20"/>
          <w:lang w:val="hy-AM"/>
        </w:rPr>
      </w:pPr>
    </w:p>
    <w:p w:rsidR="00E07A84" w:rsidRPr="00A71D81" w:rsidRDefault="00E07A84" w:rsidP="00E07A84">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E07A84" w:rsidRPr="00A71D81"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E07A84" w:rsidRPr="00A71D81"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E07A84" w:rsidRPr="00A71D81"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E07A84" w:rsidRPr="00A71D81" w:rsidDel="00A13215"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E07A84" w:rsidRPr="00A71D81"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7A84" w:rsidRPr="00A71D81" w:rsidRDefault="00E07A84" w:rsidP="00E07A84">
      <w:pPr>
        <w:ind w:firstLine="567"/>
        <w:jc w:val="both"/>
        <w:rPr>
          <w:rFonts w:ascii="GHEA Grapalat" w:hAnsi="GHEA Grapalat" w:cs="GHEA Grapalat"/>
          <w:sz w:val="20"/>
          <w:szCs w:val="20"/>
          <w:lang w:val="hy-AM"/>
        </w:rPr>
      </w:pPr>
    </w:p>
    <w:p w:rsidR="00E07A84" w:rsidRPr="00A71D81" w:rsidRDefault="00E07A84" w:rsidP="00E07A84">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E07A84" w:rsidRPr="00A71D81" w:rsidRDefault="00E07A84" w:rsidP="00E07A84">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E07A84" w:rsidRPr="00A71D81" w:rsidRDefault="00E07A84" w:rsidP="00E07A84">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E07A84" w:rsidRPr="00A71D81" w:rsidRDefault="00E07A84" w:rsidP="00E07A84">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E07A84" w:rsidRPr="00A71D81" w:rsidRDefault="00E07A84" w:rsidP="00E07A84">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E07A84" w:rsidRPr="00A71D81" w:rsidRDefault="00E07A84" w:rsidP="00E07A84">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E07A84" w:rsidRPr="00A71D81" w:rsidRDefault="00E07A84" w:rsidP="00E07A84">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E07A84" w:rsidRPr="00A71D81" w:rsidRDefault="00E07A84" w:rsidP="00E07A84">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E07A84" w:rsidRPr="00A71D81" w:rsidRDefault="00E07A84" w:rsidP="00E07A84">
      <w:pPr>
        <w:jc w:val="both"/>
        <w:rPr>
          <w:rFonts w:ascii="GHEA Grapalat" w:hAnsi="GHEA Grapalat"/>
          <w:sz w:val="18"/>
          <w:szCs w:val="18"/>
          <w:u w:val="single"/>
          <w:vertAlign w:val="superscript"/>
          <w:lang w:val="hy-AM"/>
        </w:rPr>
      </w:pPr>
    </w:p>
    <w:p w:rsidR="00E07A84" w:rsidRPr="00A71D81" w:rsidRDefault="00E07A84" w:rsidP="00E07A84">
      <w:pPr>
        <w:jc w:val="both"/>
        <w:rPr>
          <w:rFonts w:ascii="GHEA Grapalat" w:hAnsi="GHEA Grapalat"/>
          <w:sz w:val="20"/>
          <w:szCs w:val="20"/>
          <w:lang w:val="hy-AM"/>
        </w:rPr>
      </w:pPr>
      <w:r w:rsidRPr="00A71D81">
        <w:rPr>
          <w:rFonts w:ascii="GHEA Grapalat" w:hAnsi="GHEA Grapalat"/>
          <w:sz w:val="20"/>
          <w:szCs w:val="20"/>
          <w:lang w:val="hy-AM"/>
        </w:rPr>
        <w:t>Կ.Տ</w:t>
      </w:r>
    </w:p>
    <w:p w:rsidR="00E07A84" w:rsidRPr="00A71D81" w:rsidRDefault="00E07A84" w:rsidP="00E07A84">
      <w:pPr>
        <w:jc w:val="both"/>
        <w:rPr>
          <w:rFonts w:ascii="GHEA Grapalat" w:hAnsi="GHEA Grapalat"/>
          <w:sz w:val="20"/>
          <w:szCs w:val="20"/>
          <w:lang w:val="hy-AM"/>
        </w:rPr>
      </w:pPr>
    </w:p>
    <w:p w:rsidR="00E07A84" w:rsidRPr="00A71D81" w:rsidRDefault="00E07A84" w:rsidP="00E07A84">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E07A84" w:rsidRPr="00A71D81" w:rsidRDefault="00E07A84" w:rsidP="00E07A84">
      <w:pPr>
        <w:jc w:val="both"/>
        <w:rPr>
          <w:rFonts w:ascii="GHEA Grapalat" w:hAnsi="GHEA Grapalat"/>
          <w:sz w:val="18"/>
          <w:szCs w:val="18"/>
          <w:vertAlign w:val="superscript"/>
          <w:lang w:val="hy-AM"/>
        </w:rPr>
      </w:pPr>
    </w:p>
    <w:p w:rsidR="00E07A84" w:rsidRPr="00A71D81" w:rsidRDefault="00E07A84" w:rsidP="00E07A84">
      <w:pPr>
        <w:jc w:val="both"/>
        <w:rPr>
          <w:rFonts w:ascii="GHEA Grapalat" w:hAnsi="GHEA Grapalat" w:cs="GHEA Grapalat"/>
          <w:i/>
          <w:sz w:val="18"/>
          <w:szCs w:val="18"/>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E07A84" w:rsidRPr="00A71D81" w:rsidRDefault="00E07A84" w:rsidP="00E07A84">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E07A84" w:rsidRPr="00A71D81" w:rsidRDefault="00E07A84" w:rsidP="00DD15A5">
            <w:pPr>
              <w:jc w:val="center"/>
              <w:rPr>
                <w:rFonts w:ascii="GHEA Grapalat" w:hAnsi="GHEA Grapalat" w:cs="Arial"/>
                <w:bCs/>
                <w:i/>
                <w:sz w:val="20"/>
                <w:szCs w:val="20"/>
              </w:rPr>
            </w:pPr>
          </w:p>
        </w:tc>
      </w:tr>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07A84" w:rsidRPr="00A71D81" w:rsidTr="00DD15A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07A84" w:rsidRPr="00A71D81" w:rsidTr="00DD15A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07A84" w:rsidRPr="00A71D81" w:rsidTr="00DD15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07A84" w:rsidRPr="00A71D81" w:rsidTr="00DD15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204F8"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204F8" w:rsidRPr="00BB6368" w:rsidRDefault="008204F8" w:rsidP="00BB6ABD">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D724BA">
              <w:rPr>
                <w:rFonts w:ascii="GHEA Grapalat" w:hAnsi="GHEA Grapalat" w:cs="Sylfaen"/>
                <w:sz w:val="20"/>
                <w:lang w:val="hy-AM"/>
              </w:rPr>
              <w:t xml:space="preserve"> </w:t>
            </w:r>
            <w:r w:rsidR="00D356E6" w:rsidRPr="001B1B40">
              <w:rPr>
                <w:rFonts w:ascii="GHEA Grapalat" w:hAnsi="GHEA Grapalat"/>
                <w:b/>
                <w:sz w:val="20"/>
                <w:szCs w:val="20"/>
                <w:lang w:val="hy-AM"/>
              </w:rPr>
              <w:t>«Կ</w:t>
            </w:r>
            <w:r w:rsidR="00D356E6" w:rsidRPr="001B1B40">
              <w:rPr>
                <w:rFonts w:ascii="GHEA Grapalat" w:hAnsi="GHEA Grapalat"/>
                <w:b/>
                <w:sz w:val="20"/>
                <w:szCs w:val="20"/>
                <w:lang w:val="pt-BR"/>
              </w:rPr>
              <w:t>ոմունալ տնտեսություն,</w:t>
            </w:r>
            <w:r w:rsidR="00D356E6" w:rsidRPr="001B1B40">
              <w:rPr>
                <w:rFonts w:ascii="GHEA Grapalat" w:hAnsi="GHEA Grapalat"/>
                <w:b/>
                <w:sz w:val="20"/>
                <w:szCs w:val="20"/>
                <w:lang w:val="hy-AM"/>
              </w:rPr>
              <w:t xml:space="preserve"> </w:t>
            </w:r>
            <w:r w:rsidR="00D356E6" w:rsidRPr="001B1B40">
              <w:rPr>
                <w:rFonts w:ascii="GHEA Grapalat" w:hAnsi="GHEA Grapalat"/>
                <w:b/>
                <w:sz w:val="20"/>
                <w:szCs w:val="20"/>
                <w:lang w:val="pt-BR"/>
              </w:rPr>
              <w:t>աղբահանություն</w:t>
            </w:r>
            <w:r w:rsidR="00D356E6" w:rsidRPr="001B1B40">
              <w:rPr>
                <w:rFonts w:ascii="GHEA Grapalat" w:hAnsi="GHEA Grapalat"/>
                <w:sz w:val="20"/>
                <w:szCs w:val="20"/>
                <w:lang w:val="hy-AM"/>
              </w:rPr>
              <w:t xml:space="preserve"> </w:t>
            </w:r>
            <w:r w:rsidR="00D356E6" w:rsidRPr="001B1B40">
              <w:rPr>
                <w:rFonts w:ascii="GHEA Grapalat" w:hAnsi="GHEA Grapalat"/>
                <w:b/>
                <w:sz w:val="20"/>
                <w:szCs w:val="20"/>
                <w:lang w:val="hy-AM"/>
              </w:rPr>
              <w:t>եվ</w:t>
            </w:r>
            <w:r w:rsidR="00D356E6" w:rsidRPr="001B1B40">
              <w:rPr>
                <w:rFonts w:ascii="GHEA Grapalat" w:hAnsi="GHEA Grapalat"/>
                <w:b/>
                <w:sz w:val="20"/>
                <w:szCs w:val="20"/>
                <w:lang w:val="pt-BR"/>
              </w:rPr>
              <w:t xml:space="preserve"> սանմաքրում</w:t>
            </w:r>
            <w:r w:rsidR="00D356E6" w:rsidRPr="001B1B40">
              <w:rPr>
                <w:rFonts w:ascii="GHEA Grapalat" w:hAnsi="GHEA Grapalat"/>
                <w:b/>
                <w:sz w:val="20"/>
                <w:szCs w:val="20"/>
                <w:lang w:val="hy-AM"/>
              </w:rPr>
              <w:t>»</w:t>
            </w:r>
            <w:r w:rsidR="00D356E6">
              <w:rPr>
                <w:rFonts w:ascii="GHEA Grapalat" w:hAnsi="GHEA Grapalat"/>
                <w:b/>
                <w:sz w:val="20"/>
                <w:szCs w:val="20"/>
                <w:lang w:val="pt-BR"/>
              </w:rPr>
              <w:t xml:space="preserve">  հիմնար</w:t>
            </w:r>
            <w:r w:rsidR="00D356E6">
              <w:rPr>
                <w:rFonts w:ascii="GHEA Grapalat" w:hAnsi="GHEA Grapalat"/>
                <w:b/>
                <w:sz w:val="20"/>
                <w:szCs w:val="20"/>
                <w:lang w:val="hy-AM"/>
              </w:rPr>
              <w:t>կ</w:t>
            </w:r>
          </w:p>
        </w:tc>
      </w:tr>
      <w:tr w:rsidR="008204F8"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204F8" w:rsidRPr="00A71D81" w:rsidRDefault="008204F8" w:rsidP="008204F8">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204F8" w:rsidRPr="00A71D81" w:rsidTr="00DD15A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204F8" w:rsidRPr="00BB6368" w:rsidRDefault="008204F8" w:rsidP="00BB6ABD">
            <w:pPr>
              <w:rPr>
                <w:rFonts w:ascii="GHEA Grapalat" w:hAnsi="GHEA Grapalat"/>
                <w:sz w:val="20"/>
                <w:szCs w:val="20"/>
                <w:lang w:val="af-ZA"/>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p>
        </w:tc>
      </w:tr>
      <w:tr w:rsidR="008204F8" w:rsidRPr="00A71D81" w:rsidTr="00DD15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204F8" w:rsidRPr="003624D5" w:rsidRDefault="008204F8" w:rsidP="00BB6ABD">
            <w:pPr>
              <w:rPr>
                <w:rFonts w:ascii="GHEA Grapalat" w:hAnsi="GHEA Grapalat" w:cs="Sylfaen"/>
                <w:sz w:val="20"/>
                <w:szCs w:val="20"/>
                <w:lang w:val="af-ZA" w:eastAsia="ru-RU"/>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p>
        </w:tc>
      </w:tr>
      <w:tr w:rsidR="008204F8" w:rsidRPr="00A71D81" w:rsidTr="00DD15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204F8" w:rsidRPr="00A71D81" w:rsidRDefault="008204F8" w:rsidP="00BB6AB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07A84" w:rsidRPr="00A71D81" w:rsidTr="00DD15A5">
        <w:trPr>
          <w:trHeight w:val="424"/>
        </w:trPr>
        <w:tc>
          <w:tcPr>
            <w:tcW w:w="10980" w:type="dxa"/>
            <w:gridSpan w:val="2"/>
            <w:tcBorders>
              <w:top w:val="single" w:sz="4" w:space="0" w:color="auto"/>
              <w:left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E07A84" w:rsidRPr="00A71D81" w:rsidRDefault="00E07A84" w:rsidP="00DD15A5">
            <w:pPr>
              <w:rPr>
                <w:rFonts w:ascii="GHEA Grapalat" w:hAnsi="GHEA Grapalat" w:cs="Arial"/>
                <w:sz w:val="20"/>
                <w:szCs w:val="20"/>
              </w:rPr>
            </w:pPr>
          </w:p>
        </w:tc>
      </w:tr>
      <w:tr w:rsidR="00E07A84" w:rsidRPr="00A71D81" w:rsidTr="00DD15A5">
        <w:trPr>
          <w:trHeight w:val="704"/>
        </w:trPr>
        <w:tc>
          <w:tcPr>
            <w:tcW w:w="10980" w:type="dxa"/>
            <w:gridSpan w:val="2"/>
            <w:tcBorders>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lang w:val="hy-AM"/>
              </w:rPr>
            </w:pPr>
          </w:p>
        </w:tc>
      </w:tr>
      <w:tr w:rsidR="00E07A84" w:rsidRPr="00A71D81" w:rsidTr="00DD15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E07A84" w:rsidRPr="00A71D81" w:rsidRDefault="00E07A84" w:rsidP="00DD15A5">
            <w:pPr>
              <w:rPr>
                <w:rFonts w:ascii="GHEA Grapalat" w:hAnsi="GHEA Grapalat" w:cs="Sylfaen"/>
                <w:sz w:val="20"/>
                <w:szCs w:val="20"/>
                <w:lang w:val="ru-RU"/>
              </w:rPr>
            </w:pPr>
          </w:p>
        </w:tc>
      </w:tr>
      <w:tr w:rsidR="00E07A84" w:rsidRPr="00A71D81" w:rsidTr="00DD15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E07A84" w:rsidRPr="00A71D81" w:rsidRDefault="00E07A84" w:rsidP="00DD15A5">
            <w:pPr>
              <w:rPr>
                <w:rFonts w:ascii="GHEA Grapalat" w:hAnsi="GHEA Grapalat" w:cs="Sylfaen"/>
                <w:sz w:val="20"/>
                <w:szCs w:val="20"/>
                <w:lang w:val="hy-AM"/>
              </w:rPr>
            </w:pPr>
          </w:p>
        </w:tc>
      </w:tr>
      <w:tr w:rsidR="00E07A84" w:rsidRPr="00A71D81" w:rsidTr="00DD15A5">
        <w:trPr>
          <w:trHeight w:val="2194"/>
        </w:trPr>
        <w:tc>
          <w:tcPr>
            <w:tcW w:w="5616" w:type="dxa"/>
            <w:tcBorders>
              <w:top w:val="nil"/>
              <w:left w:val="single" w:sz="4" w:space="0" w:color="auto"/>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E07A84" w:rsidRPr="00A71D81" w:rsidRDefault="00E07A84" w:rsidP="00DD15A5">
            <w:pPr>
              <w:rPr>
                <w:rFonts w:ascii="GHEA Grapalat" w:hAnsi="GHEA Grapalat" w:cs="Sylfaen"/>
                <w:sz w:val="20"/>
                <w:szCs w:val="20"/>
              </w:rPr>
            </w:pPr>
          </w:p>
          <w:p w:rsidR="00E07A84" w:rsidRPr="00A71D81" w:rsidRDefault="00E07A84" w:rsidP="00DD15A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07A84" w:rsidRPr="00A71D81" w:rsidRDefault="00E07A84" w:rsidP="00DD15A5">
            <w:pPr>
              <w:rPr>
                <w:rFonts w:ascii="GHEA Grapalat" w:hAnsi="GHEA Grapalat" w:cs="Tahoma"/>
                <w:color w:val="000000"/>
                <w:sz w:val="20"/>
                <w:szCs w:val="20"/>
              </w:rPr>
            </w:pPr>
          </w:p>
          <w:p w:rsidR="00E07A84" w:rsidRPr="00A71D81" w:rsidRDefault="00E07A84" w:rsidP="00DD15A5">
            <w:pPr>
              <w:rPr>
                <w:rFonts w:ascii="GHEA Grapalat" w:hAnsi="GHEA Grapalat" w:cs="Sylfaen"/>
                <w:sz w:val="20"/>
                <w:szCs w:val="20"/>
              </w:rPr>
            </w:pPr>
          </w:p>
          <w:p w:rsidR="00E07A84" w:rsidRPr="00A71D81" w:rsidRDefault="00E07A84" w:rsidP="00DD15A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Կ.Տ.</w:t>
            </w:r>
          </w:p>
          <w:p w:rsidR="00E07A84" w:rsidRPr="00A71D81" w:rsidRDefault="00E07A84" w:rsidP="00DD15A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E07A84" w:rsidRPr="00A71D81" w:rsidRDefault="00E07A84" w:rsidP="00DD15A5">
            <w:pPr>
              <w:jc w:val="right"/>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07A84" w:rsidRPr="00A71D81" w:rsidRDefault="00E07A84" w:rsidP="00DD15A5">
            <w:pPr>
              <w:jc w:val="right"/>
              <w:rPr>
                <w:rFonts w:ascii="GHEA Grapalat" w:hAnsi="GHEA Grapalat" w:cs="Sylfaen"/>
                <w:sz w:val="20"/>
                <w:szCs w:val="20"/>
              </w:rPr>
            </w:pPr>
          </w:p>
          <w:p w:rsidR="00E07A84" w:rsidRPr="00A71D81" w:rsidRDefault="00E07A84" w:rsidP="00DD15A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E07A84" w:rsidRPr="00A71D81" w:rsidRDefault="00E07A84" w:rsidP="00DD15A5">
            <w:pPr>
              <w:jc w:val="right"/>
              <w:rPr>
                <w:rFonts w:ascii="GHEA Grapalat" w:hAnsi="GHEA Grapalat" w:cs="Sylfaen"/>
                <w:sz w:val="20"/>
                <w:szCs w:val="20"/>
              </w:rPr>
            </w:pPr>
          </w:p>
        </w:tc>
      </w:tr>
      <w:tr w:rsidR="00E07A84" w:rsidRPr="00A71D81" w:rsidTr="00DD15A5">
        <w:trPr>
          <w:trHeight w:val="2058"/>
        </w:trPr>
        <w:tc>
          <w:tcPr>
            <w:tcW w:w="5616" w:type="dxa"/>
            <w:tcBorders>
              <w:top w:val="single" w:sz="4" w:space="0" w:color="auto"/>
              <w:left w:val="single" w:sz="4" w:space="0" w:color="auto"/>
              <w:right w:val="single" w:sz="4" w:space="0" w:color="auto"/>
            </w:tcBorders>
            <w:noWrap/>
            <w:vAlign w:val="bottom"/>
          </w:tcPr>
          <w:p w:rsidR="00E07A84" w:rsidRPr="00A71D81" w:rsidRDefault="00E07A84" w:rsidP="00DD15A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E07A84" w:rsidRPr="00A71D81" w:rsidRDefault="00E07A84" w:rsidP="00DD15A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E07A84" w:rsidRPr="00A71D81" w:rsidRDefault="00E07A84" w:rsidP="00DD15A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w:t>
            </w: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E07A84" w:rsidRPr="00A71D81" w:rsidRDefault="00E07A84" w:rsidP="00DD15A5">
            <w:pPr>
              <w:rPr>
                <w:rFonts w:ascii="GHEA Grapalat" w:hAnsi="GHEA Grapalat" w:cs="Tahoma"/>
                <w:color w:val="000000"/>
                <w:sz w:val="20"/>
                <w:szCs w:val="20"/>
              </w:rPr>
            </w:pPr>
          </w:p>
          <w:p w:rsidR="00E07A84" w:rsidRPr="00A71D81" w:rsidRDefault="00E07A84" w:rsidP="00DD15A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E07A84" w:rsidRPr="00A71D81" w:rsidRDefault="00E07A84" w:rsidP="00DD15A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07A84" w:rsidRPr="00A71D81" w:rsidRDefault="00E07A84" w:rsidP="00DD15A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E07A84" w:rsidRPr="00A71D81" w:rsidRDefault="00E07A84" w:rsidP="00DD15A5">
            <w:pPr>
              <w:jc w:val="right"/>
              <w:rPr>
                <w:rFonts w:ascii="GHEA Grapalat" w:hAnsi="GHEA Grapalat" w:cs="Arial"/>
                <w:sz w:val="20"/>
                <w:szCs w:val="20"/>
                <w:lang w:val="hy-AM"/>
              </w:rPr>
            </w:pPr>
          </w:p>
        </w:tc>
      </w:tr>
      <w:tr w:rsidR="00E07A84" w:rsidRPr="00A71D81" w:rsidTr="00DD15A5">
        <w:trPr>
          <w:trHeight w:val="2194"/>
        </w:trPr>
        <w:tc>
          <w:tcPr>
            <w:tcW w:w="5616" w:type="dxa"/>
            <w:tcBorders>
              <w:top w:val="nil"/>
              <w:left w:val="single" w:sz="4" w:space="0" w:color="auto"/>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lastRenderedPageBreak/>
              <w:t>24.բ.                                                       Կ.Տ.</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w:t>
            </w:r>
          </w:p>
          <w:p w:rsidR="00E07A84" w:rsidRPr="00A71D81" w:rsidRDefault="00E07A84" w:rsidP="00DD15A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23.բ.                                                                 Կ.Տ.    </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w:t>
            </w:r>
          </w:p>
          <w:p w:rsidR="00E07A84" w:rsidRPr="00A71D81" w:rsidRDefault="00E07A84" w:rsidP="00DD15A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E07A84" w:rsidRPr="00A71D81" w:rsidRDefault="00E07A84" w:rsidP="00DD15A5">
            <w:pPr>
              <w:rPr>
                <w:rFonts w:ascii="GHEA Grapalat" w:hAnsi="GHEA Grapalat" w:cs="Sylfaen"/>
                <w:color w:val="000000"/>
                <w:sz w:val="20"/>
                <w:szCs w:val="20"/>
              </w:rPr>
            </w:pPr>
          </w:p>
          <w:p w:rsidR="00E07A84" w:rsidRPr="00A71D81" w:rsidRDefault="00E07A84" w:rsidP="00DD15A5">
            <w:pPr>
              <w:rPr>
                <w:rFonts w:ascii="GHEA Grapalat" w:hAnsi="GHEA Grapalat" w:cs="Sylfaen"/>
                <w:sz w:val="20"/>
                <w:szCs w:val="20"/>
              </w:rPr>
            </w:pPr>
          </w:p>
          <w:p w:rsidR="00E07A84" w:rsidRPr="00A71D81" w:rsidRDefault="00E07A84" w:rsidP="00DD15A5">
            <w:pPr>
              <w:jc w:val="right"/>
              <w:rPr>
                <w:rFonts w:ascii="GHEA Grapalat" w:hAnsi="GHEA Grapalat" w:cs="Arial"/>
                <w:sz w:val="20"/>
                <w:szCs w:val="20"/>
              </w:rPr>
            </w:pPr>
          </w:p>
        </w:tc>
      </w:tr>
    </w:tbl>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E07A84" w:rsidRPr="00A71D81" w:rsidRDefault="00E07A84" w:rsidP="00E07A84">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E07A84" w:rsidRPr="00A71D81" w:rsidRDefault="00E07A84" w:rsidP="00E07A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Նշված դաշտի/</w:t>
            </w:r>
          </w:p>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5</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Del="0010680B" w:rsidRDefault="00E07A84" w:rsidP="00DD15A5">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E07A84" w:rsidRPr="00A71D81" w:rsidRDefault="00E07A84" w:rsidP="00DD15A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E07A84" w:rsidRPr="00A71D81" w:rsidRDefault="00E07A84" w:rsidP="00DD15A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E07A84" w:rsidRPr="00A71D81" w:rsidRDefault="00E07A84" w:rsidP="00DD15A5">
            <w:pPr>
              <w:jc w:val="center"/>
              <w:rPr>
                <w:rFonts w:ascii="GHEA Grapalat" w:hAnsi="GHEA Grapalat"/>
                <w:sz w:val="20"/>
                <w:szCs w:val="20"/>
                <w:lang w:val="hy-AM"/>
              </w:rPr>
            </w:pP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պարտադիր`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պարտադիր` </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bl>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rPr>
          <w:rFonts w:ascii="GHEA Grapalat" w:hAnsi="GHEA Grapalat"/>
        </w:rPr>
      </w:pPr>
    </w:p>
    <w:p w:rsidR="00E07A84" w:rsidRPr="00A71D81" w:rsidRDefault="00E07A84" w:rsidP="00E07A84">
      <w:pPr>
        <w:jc w:val="center"/>
        <w:rPr>
          <w:rFonts w:ascii="GHEA Grapalat" w:hAnsi="GHEA Grapalat" w:cs="GHEA Grapalat"/>
          <w:sz w:val="22"/>
          <w:szCs w:val="22"/>
          <w:lang w:val="hy-AM"/>
        </w:rPr>
      </w:pPr>
    </w:p>
    <w:p w:rsidR="00E07A84" w:rsidRPr="00A71D81" w:rsidRDefault="00E07A84" w:rsidP="00BB6368">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p>
    <w:p w:rsidR="00E07A84" w:rsidRPr="00A71D81" w:rsidRDefault="00E07A84" w:rsidP="00E07A84">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E07A84" w:rsidRPr="00A71D81" w:rsidRDefault="00BB6ABD" w:rsidP="00E07A84">
      <w:pPr>
        <w:pStyle w:val="BodyTextIndent3"/>
        <w:spacing w:line="240" w:lineRule="auto"/>
        <w:jc w:val="right"/>
        <w:rPr>
          <w:rFonts w:ascii="GHEA Grapalat" w:hAnsi="GHEA Grapalat" w:cs="Sylfaen"/>
          <w:b/>
          <w:lang w:val="hy-AM"/>
        </w:rPr>
      </w:pPr>
      <w:r w:rsidRPr="009B6C62">
        <w:rPr>
          <w:rFonts w:ascii="GHEA Grapalat" w:hAnsi="GHEA Grapalat"/>
          <w:b/>
          <w:lang w:val="hy-AM"/>
        </w:rPr>
        <w:t>«ԿՏՍ-ԳՀԱՊՁԲ-22/05»</w:t>
      </w:r>
      <w:r>
        <w:rPr>
          <w:rFonts w:ascii="GHEA Grapalat" w:hAnsi="GHEA Grapalat"/>
          <w:b/>
          <w:lang w:val="hy-AM"/>
        </w:rPr>
        <w:t xml:space="preserve"> </w:t>
      </w:r>
      <w:r w:rsidR="00E07A84" w:rsidRPr="00A71D81">
        <w:rPr>
          <w:rFonts w:ascii="GHEA Grapalat" w:hAnsi="GHEA Grapalat" w:cs="Sylfaen"/>
          <w:b/>
          <w:lang w:val="hy-AM"/>
        </w:rPr>
        <w:t>ծածկագրով</w:t>
      </w:r>
    </w:p>
    <w:p w:rsidR="00E07A84" w:rsidRPr="00A71D81" w:rsidRDefault="00111027" w:rsidP="00E07A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E07A84" w:rsidRPr="00A71D81">
        <w:rPr>
          <w:rFonts w:ascii="GHEA Grapalat" w:hAnsi="GHEA Grapalat" w:cs="Sylfaen"/>
          <w:b/>
          <w:lang w:val="hy-AM"/>
        </w:rPr>
        <w:t>ի հրավերի</w:t>
      </w:r>
    </w:p>
    <w:p w:rsidR="00E07A84" w:rsidRPr="00A71D81" w:rsidRDefault="00E07A84" w:rsidP="00E07A84">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E07A84" w:rsidRPr="00A71D81" w:rsidRDefault="00E07A84" w:rsidP="00E07A84">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E07A84" w:rsidRPr="00A71D81" w:rsidRDefault="00E07A84" w:rsidP="00E07A84">
      <w:pPr>
        <w:rPr>
          <w:rFonts w:ascii="GHEA Grapalat" w:hAnsi="GHEA Grapalat" w:cs="GHEA Grapalat"/>
          <w:b/>
          <w:sz w:val="20"/>
          <w:szCs w:val="20"/>
          <w:lang w:val="hy-AM"/>
        </w:rPr>
      </w:pPr>
    </w:p>
    <w:p w:rsidR="00E07A84" w:rsidRPr="00A71D81" w:rsidRDefault="00E07A84" w:rsidP="00E07A84">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E07A84" w:rsidRPr="00A71D81" w:rsidRDefault="00E07A84" w:rsidP="00E07A84">
      <w:pPr>
        <w:rPr>
          <w:rFonts w:ascii="GHEA Grapalat" w:hAnsi="GHEA Grapalat" w:cs="GHEA Grapalat"/>
          <w:sz w:val="20"/>
          <w:szCs w:val="20"/>
          <w:lang w:val="hy-AM"/>
        </w:rPr>
      </w:pPr>
    </w:p>
    <w:p w:rsidR="00E07A84" w:rsidRPr="00A71D81" w:rsidRDefault="00E07A84" w:rsidP="00E07A84">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E07A84" w:rsidRPr="00A71D81" w:rsidRDefault="00E07A84" w:rsidP="00E07A84">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07A84" w:rsidRPr="00A71D81" w:rsidRDefault="00E07A84" w:rsidP="00E07A84">
      <w:pPr>
        <w:ind w:firstLine="708"/>
        <w:jc w:val="both"/>
        <w:rPr>
          <w:rFonts w:ascii="GHEA Grapalat" w:hAnsi="GHEA Grapalat" w:cs="GHEA Grapalat"/>
          <w:sz w:val="20"/>
          <w:szCs w:val="20"/>
          <w:lang w:val="hy-AM"/>
        </w:rPr>
      </w:pPr>
    </w:p>
    <w:p w:rsidR="00E07A84" w:rsidRPr="00A71D81" w:rsidRDefault="00E07A84" w:rsidP="00E07A84">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E07A84" w:rsidRPr="00A71D81" w:rsidRDefault="00E07A84" w:rsidP="00E07A84">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E07A84" w:rsidRPr="00A71D81" w:rsidRDefault="00E07A84" w:rsidP="00D356E6">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D356E6" w:rsidRPr="001B1B40">
        <w:rPr>
          <w:rFonts w:ascii="GHEA Grapalat" w:hAnsi="GHEA Grapalat"/>
          <w:b/>
          <w:sz w:val="20"/>
          <w:szCs w:val="20"/>
          <w:lang w:val="hy-AM"/>
        </w:rPr>
        <w:t>«Կ</w:t>
      </w:r>
      <w:r w:rsidR="00D356E6" w:rsidRPr="001B1B40">
        <w:rPr>
          <w:rFonts w:ascii="GHEA Grapalat" w:hAnsi="GHEA Grapalat"/>
          <w:b/>
          <w:sz w:val="20"/>
          <w:szCs w:val="20"/>
          <w:lang w:val="pt-BR"/>
        </w:rPr>
        <w:t>ոմունալ տնտեսություն,</w:t>
      </w:r>
      <w:r w:rsidR="00D356E6" w:rsidRPr="001B1B40">
        <w:rPr>
          <w:rFonts w:ascii="GHEA Grapalat" w:hAnsi="GHEA Grapalat"/>
          <w:b/>
          <w:sz w:val="20"/>
          <w:szCs w:val="20"/>
          <w:lang w:val="hy-AM"/>
        </w:rPr>
        <w:t xml:space="preserve"> </w:t>
      </w:r>
      <w:r w:rsidR="00D356E6" w:rsidRPr="001B1B40">
        <w:rPr>
          <w:rFonts w:ascii="GHEA Grapalat" w:hAnsi="GHEA Grapalat"/>
          <w:b/>
          <w:sz w:val="20"/>
          <w:szCs w:val="20"/>
          <w:lang w:val="pt-BR"/>
        </w:rPr>
        <w:t>աղբահանություն</w:t>
      </w:r>
      <w:r w:rsidR="00D356E6" w:rsidRPr="001B1B40">
        <w:rPr>
          <w:rFonts w:ascii="GHEA Grapalat" w:hAnsi="GHEA Grapalat"/>
          <w:sz w:val="20"/>
          <w:szCs w:val="20"/>
          <w:lang w:val="hy-AM"/>
        </w:rPr>
        <w:t xml:space="preserve"> </w:t>
      </w:r>
      <w:r w:rsidR="00D356E6" w:rsidRPr="001B1B40">
        <w:rPr>
          <w:rFonts w:ascii="GHEA Grapalat" w:hAnsi="GHEA Grapalat"/>
          <w:b/>
          <w:sz w:val="20"/>
          <w:szCs w:val="20"/>
          <w:lang w:val="hy-AM"/>
        </w:rPr>
        <w:t>եվ</w:t>
      </w:r>
      <w:r w:rsidR="00D356E6" w:rsidRPr="001B1B40">
        <w:rPr>
          <w:rFonts w:ascii="GHEA Grapalat" w:hAnsi="GHEA Grapalat"/>
          <w:b/>
          <w:sz w:val="20"/>
          <w:szCs w:val="20"/>
          <w:lang w:val="pt-BR"/>
        </w:rPr>
        <w:t xml:space="preserve"> սանմաքրում</w:t>
      </w:r>
      <w:r w:rsidR="00D356E6" w:rsidRPr="001B1B40">
        <w:rPr>
          <w:rFonts w:ascii="GHEA Grapalat" w:hAnsi="GHEA Grapalat"/>
          <w:b/>
          <w:sz w:val="20"/>
          <w:szCs w:val="20"/>
          <w:lang w:val="hy-AM"/>
        </w:rPr>
        <w:t>»</w:t>
      </w:r>
      <w:r w:rsidR="00D356E6">
        <w:rPr>
          <w:rFonts w:ascii="GHEA Grapalat" w:hAnsi="GHEA Grapalat"/>
          <w:b/>
          <w:sz w:val="20"/>
          <w:szCs w:val="20"/>
          <w:lang w:val="pt-BR"/>
        </w:rPr>
        <w:t xml:space="preserve">  հիմնար</w:t>
      </w:r>
      <w:r w:rsidR="00D356E6">
        <w:rPr>
          <w:rFonts w:ascii="GHEA Grapalat" w:hAnsi="GHEA Grapalat"/>
          <w:b/>
          <w:sz w:val="20"/>
          <w:szCs w:val="20"/>
          <w:lang w:val="hy-AM"/>
        </w:rPr>
        <w:t>կ</w:t>
      </w:r>
      <w:r w:rsidR="00D356E6">
        <w:rPr>
          <w:rFonts w:ascii="GHEA Grapalat" w:hAnsi="GHEA Grapalat"/>
          <w:b/>
          <w:sz w:val="20"/>
          <w:szCs w:val="20"/>
          <w:lang w:val="hy-AM"/>
        </w:rPr>
        <w:t>ի</w:t>
      </w:r>
      <w:r w:rsidRPr="00A71D81">
        <w:rPr>
          <w:rFonts w:ascii="GHEA Grapalat" w:hAnsi="GHEA Grapalat" w:cs="GHEA Grapalat"/>
          <w:sz w:val="20"/>
          <w:szCs w:val="20"/>
          <w:lang w:val="pt-BR"/>
        </w:rPr>
        <w:t xml:space="preserve"> </w:t>
      </w:r>
      <w:r w:rsidR="00D356E6">
        <w:rPr>
          <w:rFonts w:ascii="GHEA Grapalat" w:hAnsi="GHEA Grapalat" w:cs="GHEA Grapalat"/>
          <w:sz w:val="20"/>
          <w:szCs w:val="20"/>
          <w:lang w:val="pt-BR"/>
        </w:rPr>
        <w:t xml:space="preserve"> (այսուհետ` Պատվիրատու) կողմից </w:t>
      </w:r>
      <w:r w:rsidRPr="00A71D81">
        <w:rPr>
          <w:rFonts w:ascii="GHEA Grapalat" w:hAnsi="GHEA Grapalat" w:cs="GHEA Grapalat"/>
          <w:sz w:val="20"/>
          <w:szCs w:val="20"/>
          <w:lang w:val="pt-BR"/>
        </w:rPr>
        <w:t>կազմակերպված</w:t>
      </w:r>
      <w:r w:rsidR="00BB6ABD">
        <w:rPr>
          <w:rFonts w:ascii="GHEA Grapalat" w:hAnsi="GHEA Grapalat" w:cs="GHEA Grapalat"/>
          <w:sz w:val="20"/>
          <w:szCs w:val="20"/>
          <w:lang w:val="hy-AM"/>
        </w:rPr>
        <w:t xml:space="preserve"> </w:t>
      </w:r>
      <w:r w:rsidR="00BB6ABD" w:rsidRPr="009B6C62">
        <w:rPr>
          <w:rFonts w:ascii="GHEA Grapalat" w:hAnsi="GHEA Grapalat"/>
          <w:b/>
          <w:sz w:val="20"/>
          <w:szCs w:val="20"/>
          <w:lang w:val="hy-AM"/>
        </w:rPr>
        <w:t>«ԿՏՍ-ԳՀԱՊՁԲ-22/05»</w:t>
      </w:r>
      <w:r w:rsidR="00BB6ABD" w:rsidRPr="00E63546">
        <w:rPr>
          <w:rFonts w:ascii="GHEA Grapalat" w:hAnsi="GHEA Grapalat"/>
          <w:b/>
          <w:lang w:val="es-ES"/>
        </w:rPr>
        <w:t xml:space="preserve"> </w:t>
      </w:r>
      <w:r w:rsidRPr="00A71D81">
        <w:rPr>
          <w:rFonts w:ascii="GHEA Grapalat" w:hAnsi="GHEA Grapalat" w:cs="GHEA Grapalat"/>
          <w:sz w:val="20"/>
          <w:szCs w:val="20"/>
          <w:lang w:val="pt-BR"/>
        </w:rPr>
        <w:t>ծածկագրով գնման ընթացակարգին:</w:t>
      </w:r>
    </w:p>
    <w:p w:rsidR="00E07A84" w:rsidRPr="00A71D81" w:rsidRDefault="00E07A84" w:rsidP="00E07A84">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E07A84" w:rsidRPr="00A71D81" w:rsidRDefault="00E07A84" w:rsidP="00E07A84">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E07A84" w:rsidRPr="00A71D81" w:rsidRDefault="00E07A84" w:rsidP="00E07A8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E07A84" w:rsidRPr="00A71D81" w:rsidRDefault="00E07A84" w:rsidP="00E07A8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E07A84" w:rsidRPr="00A71D81" w:rsidRDefault="00E07A84" w:rsidP="00E07A84">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E07A84" w:rsidRPr="00A71D81" w:rsidRDefault="00E07A84" w:rsidP="00E07A84">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E07A84" w:rsidRPr="00A71D81" w:rsidRDefault="00E07A84" w:rsidP="00E07A84">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E07A84" w:rsidRPr="00A71D81" w:rsidRDefault="00E07A84" w:rsidP="00E07A84">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E07A84" w:rsidRPr="00A71D81" w:rsidRDefault="00E07A84" w:rsidP="00E07A84">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E07A84" w:rsidRPr="00A71D81" w:rsidRDefault="00E07A84" w:rsidP="00E07A84">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E07A84" w:rsidRPr="00A71D81" w:rsidRDefault="00E07A84" w:rsidP="00E07A84">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E07A84" w:rsidRPr="00A71D81" w:rsidRDefault="00E07A84" w:rsidP="00E07A84">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E07A84" w:rsidRPr="00A71D81" w:rsidRDefault="00E07A84" w:rsidP="00E07A84">
      <w:pPr>
        <w:jc w:val="both"/>
        <w:rPr>
          <w:rFonts w:ascii="GHEA Grapalat" w:hAnsi="GHEA Grapalat" w:cs="GHEA Grapalat"/>
          <w:sz w:val="20"/>
          <w:szCs w:val="20"/>
          <w:lang w:val="hy-AM"/>
        </w:rPr>
      </w:pPr>
    </w:p>
    <w:p w:rsidR="00E07A84" w:rsidRPr="00A71D81" w:rsidRDefault="00E07A84" w:rsidP="00E07A84">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E07A84" w:rsidRPr="006D2E03"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E07A84" w:rsidRPr="00A71D81"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E07A84" w:rsidRPr="00A71D81"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E07A84" w:rsidRPr="00A71D81" w:rsidDel="00A13215"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E07A84" w:rsidRPr="00A71D81" w:rsidRDefault="00E07A84" w:rsidP="00E07A84">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7A84" w:rsidRPr="00A71D81" w:rsidRDefault="00E07A84" w:rsidP="00E07A84">
      <w:pPr>
        <w:ind w:firstLine="567"/>
        <w:jc w:val="both"/>
        <w:rPr>
          <w:rFonts w:ascii="GHEA Grapalat" w:hAnsi="GHEA Grapalat" w:cs="GHEA Grapalat"/>
          <w:sz w:val="20"/>
          <w:szCs w:val="20"/>
          <w:lang w:val="hy-AM"/>
        </w:rPr>
      </w:pPr>
    </w:p>
    <w:p w:rsidR="00E07A84" w:rsidRPr="00A71D81" w:rsidRDefault="00E07A84" w:rsidP="00E07A84">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E07A84" w:rsidRPr="00A71D81" w:rsidRDefault="00E07A84" w:rsidP="00E07A84">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E07A84" w:rsidRPr="00A71D81" w:rsidRDefault="00E07A84" w:rsidP="00E07A84">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E07A84" w:rsidRPr="00A71D81" w:rsidRDefault="00E07A84" w:rsidP="00E07A84">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E07A84" w:rsidRPr="00A71D81" w:rsidRDefault="00E07A84" w:rsidP="00E07A84">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E07A84" w:rsidRPr="00A71D81" w:rsidRDefault="00E07A84" w:rsidP="00E07A84">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E07A84" w:rsidRPr="00A71D81" w:rsidRDefault="00E07A84" w:rsidP="00E07A84">
      <w:pPr>
        <w:jc w:val="both"/>
        <w:rPr>
          <w:rFonts w:ascii="GHEA Grapalat" w:hAnsi="GHEA Grapalat"/>
          <w:sz w:val="20"/>
          <w:szCs w:val="20"/>
          <w:lang w:val="hy-AM"/>
        </w:rPr>
      </w:pPr>
      <w:r w:rsidRPr="00A71D81">
        <w:rPr>
          <w:rFonts w:ascii="GHEA Grapalat" w:hAnsi="GHEA Grapalat"/>
          <w:sz w:val="20"/>
          <w:szCs w:val="20"/>
          <w:lang w:val="hy-AM"/>
        </w:rPr>
        <w:t>Կ.Տ</w:t>
      </w:r>
    </w:p>
    <w:p w:rsidR="00E07A84" w:rsidRPr="00A71D81" w:rsidRDefault="00E07A84" w:rsidP="00E07A84">
      <w:pPr>
        <w:jc w:val="both"/>
        <w:rPr>
          <w:rFonts w:ascii="GHEA Grapalat" w:hAnsi="GHEA Grapalat"/>
          <w:sz w:val="20"/>
          <w:szCs w:val="20"/>
          <w:lang w:val="hy-AM"/>
        </w:rPr>
      </w:pPr>
    </w:p>
    <w:p w:rsidR="00E07A84" w:rsidRPr="00A71D81" w:rsidRDefault="00E07A84" w:rsidP="00E07A84">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E07A84" w:rsidRPr="00A71D81" w:rsidRDefault="00E07A84" w:rsidP="00E07A84">
      <w:pPr>
        <w:jc w:val="center"/>
        <w:rPr>
          <w:rFonts w:ascii="GHEA Grapalat" w:hAnsi="GHEA Grapalat" w:cs="GHEA Grapalat"/>
          <w:sz w:val="20"/>
          <w:szCs w:val="20"/>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E07A84" w:rsidRPr="00A71D81" w:rsidRDefault="00E07A84" w:rsidP="00E07A84">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E07A84" w:rsidRPr="00A71D81" w:rsidRDefault="00E07A84" w:rsidP="00DD15A5">
            <w:pPr>
              <w:jc w:val="center"/>
              <w:rPr>
                <w:rFonts w:ascii="GHEA Grapalat" w:hAnsi="GHEA Grapalat" w:cs="Arial"/>
                <w:bCs/>
                <w:i/>
                <w:sz w:val="20"/>
                <w:szCs w:val="20"/>
              </w:rPr>
            </w:pPr>
          </w:p>
        </w:tc>
      </w:tr>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07A84" w:rsidRPr="00A71D81" w:rsidTr="00DD15A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07A84" w:rsidRPr="00A71D81" w:rsidTr="00DD15A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07A84" w:rsidRPr="00A71D81" w:rsidTr="00DD15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07A84" w:rsidRPr="00A71D81" w:rsidTr="00DD15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BB6368" w:rsidRDefault="00E07A84" w:rsidP="00BB6ABD">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bookmarkStart w:id="9" w:name="_GoBack"/>
            <w:bookmarkEnd w:id="9"/>
            <w:r w:rsidR="00D356E6" w:rsidRPr="001B1B40">
              <w:rPr>
                <w:rFonts w:ascii="GHEA Grapalat" w:hAnsi="GHEA Grapalat"/>
                <w:b/>
                <w:sz w:val="20"/>
                <w:szCs w:val="20"/>
                <w:lang w:val="hy-AM"/>
              </w:rPr>
              <w:t>«Կ</w:t>
            </w:r>
            <w:r w:rsidR="00D356E6" w:rsidRPr="001B1B40">
              <w:rPr>
                <w:rFonts w:ascii="GHEA Grapalat" w:hAnsi="GHEA Grapalat"/>
                <w:b/>
                <w:sz w:val="20"/>
                <w:szCs w:val="20"/>
                <w:lang w:val="pt-BR"/>
              </w:rPr>
              <w:t>ոմունալ տնտեսություն,</w:t>
            </w:r>
            <w:r w:rsidR="00D356E6" w:rsidRPr="001B1B40">
              <w:rPr>
                <w:rFonts w:ascii="GHEA Grapalat" w:hAnsi="GHEA Grapalat"/>
                <w:b/>
                <w:sz w:val="20"/>
                <w:szCs w:val="20"/>
                <w:lang w:val="hy-AM"/>
              </w:rPr>
              <w:t xml:space="preserve"> </w:t>
            </w:r>
            <w:r w:rsidR="00D356E6" w:rsidRPr="001B1B40">
              <w:rPr>
                <w:rFonts w:ascii="GHEA Grapalat" w:hAnsi="GHEA Grapalat"/>
                <w:b/>
                <w:sz w:val="20"/>
                <w:szCs w:val="20"/>
                <w:lang w:val="pt-BR"/>
              </w:rPr>
              <w:t>աղբահանություն</w:t>
            </w:r>
            <w:r w:rsidR="00D356E6" w:rsidRPr="001B1B40">
              <w:rPr>
                <w:rFonts w:ascii="GHEA Grapalat" w:hAnsi="GHEA Grapalat"/>
                <w:sz w:val="20"/>
                <w:szCs w:val="20"/>
                <w:lang w:val="hy-AM"/>
              </w:rPr>
              <w:t xml:space="preserve"> </w:t>
            </w:r>
            <w:r w:rsidR="00D356E6" w:rsidRPr="001B1B40">
              <w:rPr>
                <w:rFonts w:ascii="GHEA Grapalat" w:hAnsi="GHEA Grapalat"/>
                <w:b/>
                <w:sz w:val="20"/>
                <w:szCs w:val="20"/>
                <w:lang w:val="hy-AM"/>
              </w:rPr>
              <w:t>եվ</w:t>
            </w:r>
            <w:r w:rsidR="00D356E6" w:rsidRPr="001B1B40">
              <w:rPr>
                <w:rFonts w:ascii="GHEA Grapalat" w:hAnsi="GHEA Grapalat"/>
                <w:b/>
                <w:sz w:val="20"/>
                <w:szCs w:val="20"/>
                <w:lang w:val="pt-BR"/>
              </w:rPr>
              <w:t xml:space="preserve"> սանմաքրում</w:t>
            </w:r>
            <w:r w:rsidR="00D356E6" w:rsidRPr="001B1B40">
              <w:rPr>
                <w:rFonts w:ascii="GHEA Grapalat" w:hAnsi="GHEA Grapalat"/>
                <w:b/>
                <w:sz w:val="20"/>
                <w:szCs w:val="20"/>
                <w:lang w:val="hy-AM"/>
              </w:rPr>
              <w:t>»</w:t>
            </w:r>
            <w:r w:rsidR="00D356E6">
              <w:rPr>
                <w:rFonts w:ascii="GHEA Grapalat" w:hAnsi="GHEA Grapalat"/>
                <w:b/>
                <w:sz w:val="20"/>
                <w:szCs w:val="20"/>
                <w:lang w:val="pt-BR"/>
              </w:rPr>
              <w:t xml:space="preserve">  հիմնար</w:t>
            </w:r>
            <w:r w:rsidR="00D356E6">
              <w:rPr>
                <w:rFonts w:ascii="GHEA Grapalat" w:hAnsi="GHEA Grapalat"/>
                <w:b/>
                <w:sz w:val="20"/>
                <w:szCs w:val="20"/>
                <w:lang w:val="hy-AM"/>
              </w:rPr>
              <w:t>կ</w:t>
            </w:r>
          </w:p>
        </w:tc>
      </w:tr>
      <w:tr w:rsidR="00E07A84" w:rsidRPr="00A71D81" w:rsidTr="00DD15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07A84" w:rsidRPr="00A71D81" w:rsidTr="00DD15A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BB6368" w:rsidRDefault="00E07A84" w:rsidP="00BB6ABD">
            <w:pPr>
              <w:rPr>
                <w:rFonts w:ascii="GHEA Grapalat" w:hAnsi="GHEA Grapalat"/>
                <w:sz w:val="20"/>
                <w:szCs w:val="20"/>
                <w:lang w:val="af-ZA"/>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BB6368">
              <w:rPr>
                <w:rFonts w:ascii="GHEA Grapalat" w:hAnsi="GHEA Grapalat" w:cs="Arial"/>
                <w:sz w:val="20"/>
                <w:szCs w:val="20"/>
              </w:rPr>
              <w:t xml:space="preserve"> </w:t>
            </w:r>
          </w:p>
        </w:tc>
      </w:tr>
      <w:tr w:rsidR="00E07A84" w:rsidRPr="00A71D81" w:rsidTr="00DD15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3624D5" w:rsidRDefault="00E07A84" w:rsidP="00BB6ABD">
            <w:pPr>
              <w:rPr>
                <w:rFonts w:ascii="GHEA Grapalat" w:hAnsi="GHEA Grapalat" w:cs="Sylfaen"/>
                <w:sz w:val="20"/>
                <w:szCs w:val="20"/>
                <w:lang w:val="af-ZA" w:eastAsia="ru-RU"/>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BB6368">
              <w:rPr>
                <w:rFonts w:ascii="GHEA Grapalat" w:hAnsi="GHEA Grapalat" w:cs="Arial"/>
                <w:sz w:val="20"/>
                <w:szCs w:val="20"/>
              </w:rPr>
              <w:t xml:space="preserve"> </w:t>
            </w:r>
          </w:p>
        </w:tc>
      </w:tr>
      <w:tr w:rsidR="00E07A84" w:rsidRPr="00A71D81" w:rsidTr="00DD15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BB6AB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BB6368">
              <w:rPr>
                <w:rFonts w:ascii="GHEA Grapalat" w:hAnsi="GHEA Grapalat" w:cs="Arial"/>
                <w:sz w:val="20"/>
                <w:szCs w:val="20"/>
              </w:rPr>
              <w:t xml:space="preserve"> </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07A84" w:rsidRPr="00A71D81" w:rsidTr="00DD15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07A84" w:rsidRPr="00A71D81" w:rsidTr="00DD15A5">
        <w:trPr>
          <w:trHeight w:val="424"/>
        </w:trPr>
        <w:tc>
          <w:tcPr>
            <w:tcW w:w="10980" w:type="dxa"/>
            <w:gridSpan w:val="2"/>
            <w:tcBorders>
              <w:top w:val="single" w:sz="4" w:space="0" w:color="auto"/>
              <w:left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E07A84" w:rsidRPr="00A71D81" w:rsidRDefault="00E07A84" w:rsidP="00DD15A5">
            <w:pPr>
              <w:rPr>
                <w:rFonts w:ascii="GHEA Grapalat" w:hAnsi="GHEA Grapalat" w:cs="Arial"/>
                <w:sz w:val="20"/>
                <w:szCs w:val="20"/>
              </w:rPr>
            </w:pPr>
          </w:p>
        </w:tc>
      </w:tr>
      <w:tr w:rsidR="00E07A84" w:rsidRPr="00A71D81" w:rsidTr="00DD15A5">
        <w:trPr>
          <w:trHeight w:val="704"/>
        </w:trPr>
        <w:tc>
          <w:tcPr>
            <w:tcW w:w="10980" w:type="dxa"/>
            <w:gridSpan w:val="2"/>
            <w:tcBorders>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Arial"/>
                <w:sz w:val="20"/>
                <w:szCs w:val="20"/>
                <w:lang w:val="hy-AM"/>
              </w:rPr>
            </w:pPr>
          </w:p>
        </w:tc>
      </w:tr>
      <w:tr w:rsidR="00E07A84" w:rsidRPr="00A71D81" w:rsidTr="00DD15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E07A84" w:rsidRPr="00A71D81" w:rsidRDefault="00E07A84" w:rsidP="00DD15A5">
            <w:pPr>
              <w:rPr>
                <w:rFonts w:ascii="GHEA Grapalat" w:hAnsi="GHEA Grapalat" w:cs="Sylfaen"/>
                <w:sz w:val="20"/>
                <w:szCs w:val="20"/>
                <w:lang w:val="ru-RU"/>
              </w:rPr>
            </w:pPr>
          </w:p>
        </w:tc>
      </w:tr>
      <w:tr w:rsidR="00E07A84" w:rsidRPr="00A71D81" w:rsidTr="00DD15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E07A84" w:rsidRPr="00A71D81" w:rsidRDefault="00E07A84" w:rsidP="00DD15A5">
            <w:pPr>
              <w:rPr>
                <w:rFonts w:ascii="GHEA Grapalat" w:hAnsi="GHEA Grapalat" w:cs="Sylfaen"/>
                <w:sz w:val="20"/>
                <w:szCs w:val="20"/>
                <w:lang w:val="hy-AM"/>
              </w:rPr>
            </w:pPr>
          </w:p>
        </w:tc>
      </w:tr>
      <w:tr w:rsidR="00E07A84" w:rsidRPr="00A71D81" w:rsidTr="00DD15A5">
        <w:trPr>
          <w:trHeight w:val="2194"/>
        </w:trPr>
        <w:tc>
          <w:tcPr>
            <w:tcW w:w="5616" w:type="dxa"/>
            <w:tcBorders>
              <w:top w:val="nil"/>
              <w:left w:val="single" w:sz="4" w:space="0" w:color="auto"/>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E07A84" w:rsidRPr="00A71D81" w:rsidRDefault="00E07A84" w:rsidP="00DD15A5">
            <w:pPr>
              <w:rPr>
                <w:rFonts w:ascii="GHEA Grapalat" w:hAnsi="GHEA Grapalat" w:cs="Sylfaen"/>
                <w:sz w:val="20"/>
                <w:szCs w:val="20"/>
              </w:rPr>
            </w:pPr>
          </w:p>
          <w:p w:rsidR="00E07A84" w:rsidRPr="00A71D81" w:rsidRDefault="00E07A84" w:rsidP="00DD15A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07A84" w:rsidRPr="00A71D81" w:rsidRDefault="00E07A84" w:rsidP="00DD15A5">
            <w:pPr>
              <w:rPr>
                <w:rFonts w:ascii="GHEA Grapalat" w:hAnsi="GHEA Grapalat" w:cs="Tahoma"/>
                <w:color w:val="000000"/>
                <w:sz w:val="20"/>
                <w:szCs w:val="20"/>
              </w:rPr>
            </w:pPr>
          </w:p>
          <w:p w:rsidR="00E07A84" w:rsidRPr="00A71D81" w:rsidRDefault="00E07A84" w:rsidP="00DD15A5">
            <w:pPr>
              <w:rPr>
                <w:rFonts w:ascii="GHEA Grapalat" w:hAnsi="GHEA Grapalat" w:cs="Sylfaen"/>
                <w:sz w:val="20"/>
                <w:szCs w:val="20"/>
              </w:rPr>
            </w:pPr>
          </w:p>
          <w:p w:rsidR="00E07A84" w:rsidRPr="00A71D81" w:rsidRDefault="00E07A84" w:rsidP="00DD15A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Կ.Տ.</w:t>
            </w:r>
          </w:p>
          <w:p w:rsidR="00E07A84" w:rsidRPr="00A71D81" w:rsidRDefault="00E07A84" w:rsidP="00DD15A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E07A84" w:rsidRPr="00A71D81" w:rsidRDefault="00E07A84" w:rsidP="00DD15A5">
            <w:pPr>
              <w:jc w:val="right"/>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07A84" w:rsidRPr="00A71D81" w:rsidRDefault="00E07A84" w:rsidP="00DD15A5">
            <w:pPr>
              <w:jc w:val="right"/>
              <w:rPr>
                <w:rFonts w:ascii="GHEA Grapalat" w:hAnsi="GHEA Grapalat" w:cs="Sylfaen"/>
                <w:sz w:val="20"/>
                <w:szCs w:val="20"/>
              </w:rPr>
            </w:pPr>
          </w:p>
          <w:p w:rsidR="00E07A84" w:rsidRPr="00A71D81" w:rsidRDefault="00E07A84" w:rsidP="00DD15A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E07A84" w:rsidRPr="00A71D81" w:rsidRDefault="00E07A84" w:rsidP="00DD15A5">
            <w:pPr>
              <w:jc w:val="right"/>
              <w:rPr>
                <w:rFonts w:ascii="GHEA Grapalat" w:hAnsi="GHEA Grapalat" w:cs="Sylfaen"/>
                <w:sz w:val="20"/>
                <w:szCs w:val="20"/>
              </w:rPr>
            </w:pPr>
          </w:p>
        </w:tc>
      </w:tr>
      <w:tr w:rsidR="00E07A84" w:rsidRPr="00A71D81" w:rsidTr="00DD15A5">
        <w:trPr>
          <w:trHeight w:val="2058"/>
        </w:trPr>
        <w:tc>
          <w:tcPr>
            <w:tcW w:w="5616" w:type="dxa"/>
            <w:tcBorders>
              <w:top w:val="single" w:sz="4" w:space="0" w:color="auto"/>
              <w:left w:val="single" w:sz="4" w:space="0" w:color="auto"/>
              <w:right w:val="single" w:sz="4" w:space="0" w:color="auto"/>
            </w:tcBorders>
            <w:noWrap/>
            <w:vAlign w:val="bottom"/>
          </w:tcPr>
          <w:p w:rsidR="00E07A84" w:rsidRPr="00A71D81" w:rsidRDefault="00E07A84" w:rsidP="00DD15A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E07A84" w:rsidRPr="00A71D81" w:rsidRDefault="00E07A84" w:rsidP="00DD15A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E07A84" w:rsidRPr="00A71D81" w:rsidRDefault="00E07A84" w:rsidP="00DD15A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w:t>
            </w: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E07A84" w:rsidRPr="00A71D81" w:rsidRDefault="00E07A84" w:rsidP="00DD15A5">
            <w:pPr>
              <w:rPr>
                <w:rFonts w:ascii="GHEA Grapalat" w:hAnsi="GHEA Grapalat" w:cs="Tahoma"/>
                <w:color w:val="000000"/>
                <w:sz w:val="20"/>
                <w:szCs w:val="20"/>
              </w:rPr>
            </w:pPr>
          </w:p>
          <w:p w:rsidR="00E07A84" w:rsidRPr="00A71D81" w:rsidRDefault="00E07A84" w:rsidP="00DD15A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E07A84" w:rsidRPr="00A71D81" w:rsidRDefault="00E07A84" w:rsidP="00DD15A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Tahoma"/>
                <w:color w:val="000000"/>
                <w:sz w:val="20"/>
                <w:szCs w:val="20"/>
              </w:rPr>
            </w:pPr>
          </w:p>
          <w:p w:rsidR="00E07A84" w:rsidRPr="00A71D81" w:rsidRDefault="00E07A84" w:rsidP="00DD15A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07A84" w:rsidRPr="00A71D81" w:rsidRDefault="00E07A84" w:rsidP="00DD15A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E07A84" w:rsidRPr="00A71D81" w:rsidRDefault="00E07A84" w:rsidP="00DD15A5">
            <w:pPr>
              <w:jc w:val="right"/>
              <w:rPr>
                <w:rFonts w:ascii="GHEA Grapalat" w:hAnsi="GHEA Grapalat" w:cs="Arial"/>
                <w:sz w:val="20"/>
                <w:szCs w:val="20"/>
                <w:lang w:val="hy-AM"/>
              </w:rPr>
            </w:pPr>
          </w:p>
        </w:tc>
      </w:tr>
      <w:tr w:rsidR="00E07A84" w:rsidRPr="00A71D81" w:rsidTr="00DD15A5">
        <w:trPr>
          <w:trHeight w:val="2194"/>
        </w:trPr>
        <w:tc>
          <w:tcPr>
            <w:tcW w:w="5616" w:type="dxa"/>
            <w:tcBorders>
              <w:top w:val="nil"/>
              <w:left w:val="single" w:sz="4" w:space="0" w:color="auto"/>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lastRenderedPageBreak/>
              <w:t>24.բ.                                                       Կ.Տ.</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w:t>
            </w:r>
          </w:p>
          <w:p w:rsidR="00E07A84" w:rsidRPr="00A71D81" w:rsidRDefault="00E07A84" w:rsidP="00DD15A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23.բ.                                                                 Կ.Տ.    </w:t>
            </w:r>
          </w:p>
          <w:p w:rsidR="00E07A84" w:rsidRPr="00A71D81" w:rsidRDefault="00E07A84" w:rsidP="00DD15A5">
            <w:pPr>
              <w:rPr>
                <w:rFonts w:ascii="GHEA Grapalat" w:hAnsi="GHEA Grapalat" w:cs="Sylfaen"/>
                <w:sz w:val="20"/>
                <w:szCs w:val="20"/>
              </w:rPr>
            </w:pPr>
          </w:p>
          <w:p w:rsidR="00E07A84" w:rsidRPr="00A71D81" w:rsidRDefault="00E07A84" w:rsidP="00DD15A5">
            <w:pPr>
              <w:rPr>
                <w:rFonts w:ascii="GHEA Grapalat" w:hAnsi="GHEA Grapalat" w:cs="Sylfaen"/>
                <w:sz w:val="20"/>
                <w:szCs w:val="20"/>
              </w:rPr>
            </w:pPr>
            <w:r w:rsidRPr="00A71D81">
              <w:rPr>
                <w:rFonts w:ascii="GHEA Grapalat" w:hAnsi="GHEA Grapalat" w:cs="Sylfaen"/>
                <w:sz w:val="20"/>
                <w:szCs w:val="20"/>
              </w:rPr>
              <w:t xml:space="preserve">                     </w:t>
            </w:r>
          </w:p>
          <w:p w:rsidR="00E07A84" w:rsidRPr="00A71D81" w:rsidRDefault="00E07A84" w:rsidP="00DD15A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E07A84" w:rsidRPr="00A71D81" w:rsidRDefault="00E07A84" w:rsidP="00DD15A5">
            <w:pPr>
              <w:rPr>
                <w:rFonts w:ascii="GHEA Grapalat" w:hAnsi="GHEA Grapalat" w:cs="Sylfaen"/>
                <w:color w:val="000000"/>
                <w:sz w:val="20"/>
                <w:szCs w:val="20"/>
              </w:rPr>
            </w:pPr>
          </w:p>
          <w:p w:rsidR="00E07A84" w:rsidRPr="00A71D81" w:rsidRDefault="00E07A84" w:rsidP="00DD15A5">
            <w:pPr>
              <w:rPr>
                <w:rFonts w:ascii="GHEA Grapalat" w:hAnsi="GHEA Grapalat" w:cs="Sylfaen"/>
                <w:sz w:val="20"/>
                <w:szCs w:val="20"/>
              </w:rPr>
            </w:pPr>
          </w:p>
          <w:p w:rsidR="00E07A84" w:rsidRPr="00A71D81" w:rsidRDefault="00E07A84" w:rsidP="00DD15A5">
            <w:pPr>
              <w:jc w:val="right"/>
              <w:rPr>
                <w:rFonts w:ascii="GHEA Grapalat" w:hAnsi="GHEA Grapalat" w:cs="Arial"/>
                <w:sz w:val="20"/>
                <w:szCs w:val="20"/>
              </w:rPr>
            </w:pPr>
          </w:p>
        </w:tc>
      </w:tr>
    </w:tbl>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07A84" w:rsidRPr="00A71D81" w:rsidRDefault="00E07A84" w:rsidP="00E07A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E07A84" w:rsidRPr="00A71D81" w:rsidRDefault="00E07A84" w:rsidP="00E07A84">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E07A84" w:rsidRPr="00A71D81" w:rsidRDefault="00E07A84" w:rsidP="00E07A8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Նշված դաշտի/</w:t>
            </w:r>
          </w:p>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E07A84" w:rsidRPr="00A71D81" w:rsidRDefault="00E07A84" w:rsidP="00DD15A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b/>
                <w:sz w:val="20"/>
                <w:szCs w:val="20"/>
              </w:rPr>
            </w:pPr>
            <w:r w:rsidRPr="00A71D81">
              <w:rPr>
                <w:rFonts w:ascii="GHEA Grapalat" w:hAnsi="GHEA Grapalat"/>
                <w:b/>
                <w:sz w:val="20"/>
                <w:szCs w:val="20"/>
              </w:rPr>
              <w:t>5</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Del="0010680B" w:rsidRDefault="00E07A84" w:rsidP="00DD15A5">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E07A84" w:rsidRPr="00A71D81" w:rsidRDefault="00E07A84" w:rsidP="00DD15A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E07A84" w:rsidRPr="00A71D81" w:rsidRDefault="00E07A84" w:rsidP="00DD15A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E07A84" w:rsidRPr="00A71D81" w:rsidRDefault="00E07A84" w:rsidP="00DD15A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E07A84" w:rsidRPr="00A71D81" w:rsidRDefault="00E07A84" w:rsidP="00DD15A5">
            <w:pPr>
              <w:jc w:val="center"/>
              <w:rPr>
                <w:rFonts w:ascii="GHEA Grapalat" w:hAnsi="GHEA Grapalat"/>
                <w:sz w:val="20"/>
                <w:szCs w:val="20"/>
                <w:lang w:val="hy-AM"/>
              </w:rPr>
            </w:pPr>
          </w:p>
        </w:tc>
      </w:tr>
      <w:tr w:rsidR="00E07A84" w:rsidRPr="00C408B4" w:rsidTr="00DD15A5">
        <w:tc>
          <w:tcPr>
            <w:tcW w:w="720"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պարտադիր`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պարտադիր` </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vAlign w:val="center"/>
          </w:tcPr>
          <w:p w:rsidR="00E07A84" w:rsidRPr="00A71D81" w:rsidRDefault="00E07A84" w:rsidP="00DD15A5">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ոչ 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r w:rsidR="00E07A84" w:rsidRPr="00A71D81" w:rsidTr="00DD15A5">
        <w:tc>
          <w:tcPr>
            <w:tcW w:w="72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E07A84" w:rsidRPr="00A71D81" w:rsidRDefault="00E07A84" w:rsidP="00DD15A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07A84" w:rsidRPr="00A71D81" w:rsidRDefault="00E07A84" w:rsidP="00DD15A5">
            <w:pPr>
              <w:jc w:val="center"/>
              <w:rPr>
                <w:rFonts w:ascii="GHEA Grapalat" w:hAnsi="GHEA Grapalat"/>
                <w:sz w:val="20"/>
                <w:szCs w:val="20"/>
              </w:rPr>
            </w:pPr>
          </w:p>
        </w:tc>
      </w:tr>
    </w:tbl>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E07A84">
      <w:pPr>
        <w:pStyle w:val="BodyTextIndent"/>
        <w:jc w:val="right"/>
        <w:rPr>
          <w:rFonts w:ascii="GHEA Grapalat" w:hAnsi="GHEA Grapalat" w:cs="Sylfaen"/>
          <w:i w:val="0"/>
          <w:lang w:val="en-US"/>
        </w:rPr>
      </w:pPr>
    </w:p>
    <w:p w:rsidR="00E07A84" w:rsidRPr="00A71D81" w:rsidRDefault="00E07A84" w:rsidP="003624D5">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E07A84" w:rsidRPr="00A71D81" w:rsidRDefault="00E07A84" w:rsidP="00E07A84">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rsidR="00E07A84" w:rsidRPr="00A71D81" w:rsidRDefault="00BB6ABD" w:rsidP="00E07A84">
      <w:pPr>
        <w:pStyle w:val="BodyTextIndent3"/>
        <w:spacing w:line="240" w:lineRule="auto"/>
        <w:jc w:val="right"/>
        <w:rPr>
          <w:rFonts w:ascii="GHEA Grapalat" w:hAnsi="GHEA Grapalat" w:cs="Sylfaen"/>
          <w:b/>
          <w:lang w:val="hy-AM"/>
        </w:rPr>
      </w:pPr>
      <w:r w:rsidRPr="009B6C62">
        <w:rPr>
          <w:rFonts w:ascii="GHEA Grapalat" w:hAnsi="GHEA Grapalat"/>
          <w:b/>
          <w:lang w:val="hy-AM"/>
        </w:rPr>
        <w:t>«ԿՏՍ-ԳՀԱՊՁԲ-22/05»</w:t>
      </w:r>
      <w:r w:rsidRPr="00E63546">
        <w:rPr>
          <w:rFonts w:ascii="GHEA Grapalat" w:hAnsi="GHEA Grapalat"/>
          <w:b/>
          <w:lang w:val="es-ES"/>
        </w:rPr>
        <w:t xml:space="preserve"> </w:t>
      </w:r>
      <w:r w:rsidR="00E07A84" w:rsidRPr="00A71D81">
        <w:rPr>
          <w:rFonts w:ascii="GHEA Grapalat" w:hAnsi="GHEA Grapalat" w:cs="Sylfaen"/>
          <w:b/>
          <w:lang w:val="hy-AM"/>
        </w:rPr>
        <w:t>ծածկագրով</w:t>
      </w:r>
    </w:p>
    <w:p w:rsidR="00E07A84" w:rsidRPr="00A71D81" w:rsidRDefault="00111027" w:rsidP="00E07A8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E07A84" w:rsidRPr="00A71D81">
        <w:rPr>
          <w:rFonts w:ascii="GHEA Grapalat" w:hAnsi="GHEA Grapalat" w:cs="Sylfaen"/>
          <w:b/>
          <w:lang w:val="hy-AM"/>
        </w:rPr>
        <w:t>ի հրավերի</w:t>
      </w:r>
    </w:p>
    <w:p w:rsidR="00E07A84" w:rsidRPr="00A71D81" w:rsidRDefault="00E07A84" w:rsidP="00E07A84">
      <w:pPr>
        <w:jc w:val="right"/>
        <w:rPr>
          <w:rFonts w:ascii="GHEA Grapalat" w:hAnsi="GHEA Grapalat"/>
          <w:i/>
          <w:sz w:val="20"/>
          <w:lang w:val="hy-AM"/>
        </w:rPr>
      </w:pPr>
    </w:p>
    <w:p w:rsidR="00E07A84" w:rsidRPr="00A71D81" w:rsidRDefault="00E07A84" w:rsidP="00E07A84">
      <w:pPr>
        <w:tabs>
          <w:tab w:val="left" w:pos="2268"/>
        </w:tabs>
        <w:ind w:left="-284" w:firstLine="284"/>
        <w:jc w:val="right"/>
        <w:rPr>
          <w:rFonts w:ascii="GHEA Grapalat" w:hAnsi="GHEA Grapalat"/>
          <w:lang w:val="hy-AM"/>
        </w:rPr>
      </w:pPr>
    </w:p>
    <w:p w:rsidR="00E07A84" w:rsidRPr="00A71D81" w:rsidRDefault="00E07A84" w:rsidP="00E07A84">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E07A84" w:rsidRPr="00A71D81" w:rsidRDefault="00E07A84" w:rsidP="00E07A84">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E07A84" w:rsidRPr="00A71D81" w:rsidRDefault="00E07A84" w:rsidP="00E07A84">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E07A84" w:rsidRPr="00A71D81" w:rsidRDefault="00E07A84" w:rsidP="00E07A84">
      <w:pPr>
        <w:jc w:val="center"/>
        <w:rPr>
          <w:rFonts w:ascii="GHEA Grapalat" w:hAnsi="GHEA Grapalat" w:cs="Sylfaen"/>
          <w:sz w:val="20"/>
          <w:lang w:val="hy-AM"/>
        </w:rPr>
      </w:pPr>
    </w:p>
    <w:p w:rsidR="00E07A84" w:rsidRPr="00A71D81" w:rsidRDefault="00E07A84" w:rsidP="00E07A84">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E07A84" w:rsidRPr="00A71D81" w:rsidRDefault="00E07A84" w:rsidP="00E07A84">
      <w:pPr>
        <w:tabs>
          <w:tab w:val="left" w:pos="720"/>
          <w:tab w:val="left" w:pos="1440"/>
          <w:tab w:val="left" w:pos="8865"/>
        </w:tabs>
        <w:jc w:val="both"/>
        <w:rPr>
          <w:rFonts w:ascii="GHEA Grapalat" w:hAnsi="GHEA Grapalat" w:cs="Sylfaen"/>
          <w:sz w:val="20"/>
          <w:lang w:val="hy-AM"/>
        </w:rPr>
      </w:pPr>
    </w:p>
    <w:p w:rsidR="00E07A84" w:rsidRPr="00A71D81" w:rsidRDefault="00E07A84" w:rsidP="00E07A84">
      <w:pPr>
        <w:ind w:firstLine="720"/>
        <w:jc w:val="both"/>
        <w:rPr>
          <w:rFonts w:ascii="GHEA Grapalat" w:hAnsi="GHEA Grapalat"/>
          <w:sz w:val="20"/>
          <w:lang w:val="hy-AM"/>
        </w:rPr>
      </w:pPr>
      <w:r w:rsidRPr="00A71D81">
        <w:rPr>
          <w:rFonts w:ascii="GHEA Grapalat" w:hAnsi="GHEA Grapalat"/>
          <w:u w:val="single"/>
          <w:lang w:val="hy-AM"/>
        </w:rPr>
        <w:t xml:space="preserve">______                         </w:t>
      </w:r>
      <w:r w:rsidRPr="00A71D81">
        <w:rPr>
          <w:rFonts w:ascii="GHEA Grapalat" w:hAnsi="GHEA Grapalat"/>
          <w:sz w:val="20"/>
          <w:lang w:val="hy-AM"/>
        </w:rPr>
        <w:t>-ը ի դեմս _____</w:t>
      </w:r>
      <w:r w:rsidRPr="00A71D81">
        <w:rPr>
          <w:rFonts w:ascii="GHEA Grapalat" w:hAnsi="GHEA Grapalat"/>
          <w:sz w:val="20"/>
          <w:u w:val="single"/>
          <w:lang w:val="hy-AM"/>
        </w:rPr>
        <w:t xml:space="preserve">                     </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E07A84" w:rsidRPr="00A71D81" w:rsidRDefault="00E07A84" w:rsidP="00E07A84">
      <w:pPr>
        <w:ind w:firstLine="709"/>
        <w:jc w:val="both"/>
        <w:rPr>
          <w:rFonts w:ascii="GHEA Grapalat" w:hAnsi="GHEA Grapalat"/>
          <w:b/>
          <w:sz w:val="20"/>
          <w:lang w:val="hy-AM"/>
        </w:rPr>
      </w:pPr>
    </w:p>
    <w:p w:rsidR="00E07A84" w:rsidRPr="00A71D81" w:rsidRDefault="00E07A84" w:rsidP="00E07A84">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E07A84" w:rsidRPr="00A71D81" w:rsidRDefault="00E07A84" w:rsidP="00E07A84">
      <w:pPr>
        <w:ind w:firstLine="709"/>
        <w:jc w:val="center"/>
        <w:rPr>
          <w:rFonts w:ascii="GHEA Grapalat" w:hAnsi="GHEA Grapalat" w:cs="Times Armenian"/>
          <w:b/>
          <w:sz w:val="20"/>
          <w:lang w:val="hy-AM"/>
        </w:rPr>
      </w:pPr>
    </w:p>
    <w:p w:rsidR="00E07A84" w:rsidRPr="00A71D81" w:rsidRDefault="00E07A84" w:rsidP="00E07A84">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E07A84" w:rsidRPr="00A71D81" w:rsidRDefault="00E07A84" w:rsidP="00E07A84">
      <w:pPr>
        <w:ind w:firstLine="709"/>
        <w:jc w:val="both"/>
        <w:rPr>
          <w:rFonts w:ascii="GHEA Grapalat" w:hAnsi="GHEA Grapalat" w:cs="Times Armenian"/>
          <w:sz w:val="20"/>
          <w:lang w:val="hy-AM"/>
        </w:rPr>
      </w:pPr>
    </w:p>
    <w:p w:rsidR="00E07A84" w:rsidRPr="00A71D81" w:rsidRDefault="00E07A84" w:rsidP="00E07A84">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624D5" w:rsidRPr="003624D5">
        <w:rPr>
          <w:rFonts w:ascii="GHEA Grapalat" w:hAnsi="GHEA Grapalat"/>
          <w:sz w:val="20"/>
          <w:u w:val="single"/>
          <w:lang w:val="hy-AM"/>
        </w:rPr>
        <w:t>5</w:t>
      </w:r>
      <w:r w:rsidRPr="00A71D81">
        <w:rPr>
          <w:rFonts w:ascii="GHEA Grapalat" w:hAnsi="GHEA Grapalat"/>
          <w:sz w:val="20"/>
          <w:lang w:val="hy-AM"/>
        </w:rPr>
        <w:t xml:space="preserve"> օրից ավելի:</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7A84" w:rsidRPr="00A71D81" w:rsidRDefault="00E07A84" w:rsidP="00E07A84">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E07A84" w:rsidRPr="00A71D81" w:rsidRDefault="00E07A84" w:rsidP="00E07A84">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E07A84" w:rsidRPr="00A71D81" w:rsidRDefault="00E07A84" w:rsidP="00E07A84">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E07A84" w:rsidRPr="00A71D81" w:rsidRDefault="00E07A84" w:rsidP="00E07A84">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3624D5" w:rsidRPr="003624D5">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rsidR="00E07A84" w:rsidRPr="00A71D81" w:rsidRDefault="00E07A84" w:rsidP="00E07A84">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E07A84" w:rsidRPr="00A71D81" w:rsidRDefault="00E07A84" w:rsidP="00E07A84">
      <w:pPr>
        <w:tabs>
          <w:tab w:val="left" w:pos="720"/>
        </w:tabs>
        <w:ind w:firstLine="709"/>
        <w:jc w:val="both"/>
        <w:rPr>
          <w:rFonts w:ascii="GHEA Grapalat" w:hAnsi="GHEA Grapalat"/>
          <w:sz w:val="12"/>
          <w:szCs w:val="12"/>
          <w:lang w:val="hy-AM"/>
        </w:rPr>
      </w:pPr>
    </w:p>
    <w:p w:rsidR="00E07A84" w:rsidRPr="00A71D81" w:rsidRDefault="00E07A84" w:rsidP="00E07A84">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2.3.3 Միակողմանի լուծել պայմանագիրը (լրիվ կամ մասնակի), եթե Գնորդն էականորեն խախտել է պայմանագիրը: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2.3.4 Գնորդի համաձայնությամբ վաղաժամկետ մատակարարել ապրանքը։ </w:t>
      </w: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7A84" w:rsidRPr="00A71D81" w:rsidRDefault="00E07A84" w:rsidP="00E07A84">
      <w:pPr>
        <w:ind w:firstLine="709"/>
        <w:jc w:val="both"/>
        <w:rPr>
          <w:rFonts w:ascii="GHEA Grapalat" w:hAnsi="GHEA Grapalat"/>
          <w:lang w:val="hy-AM"/>
        </w:rPr>
      </w:pPr>
    </w:p>
    <w:p w:rsidR="00E07A84" w:rsidRPr="00A71D81" w:rsidRDefault="00E07A84" w:rsidP="00E07A84">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Pr="00A71D81">
        <w:rPr>
          <w:rFonts w:ascii="GHEA Grapalat" w:hAnsi="GHEA Grapalat"/>
          <w:sz w:val="20"/>
          <w:vertAlign w:val="superscript"/>
          <w:lang w:val="hy-AM"/>
        </w:rPr>
        <w:t>17</w:t>
      </w:r>
      <w:r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12"/>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7A84" w:rsidRPr="00A71D81" w:rsidRDefault="00E07A84" w:rsidP="00E07A84">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cs="Sylfaen"/>
          <w:sz w:val="20"/>
          <w:lang w:val="hy-AM"/>
        </w:rPr>
        <w:t>3.2:</w:t>
      </w:r>
      <w:r w:rsidRPr="00A71D81">
        <w:rPr>
          <w:rFonts w:ascii="GHEA Grapalat" w:hAnsi="GHEA Grapalat" w:cs="Sylfaen"/>
          <w:sz w:val="20"/>
          <w:vertAlign w:val="superscript"/>
          <w:lang w:val="hy-AM"/>
        </w:rPr>
        <w:t>18</w:t>
      </w:r>
      <w:r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13"/>
      </w:r>
      <w:r w:rsidRPr="00A71D81">
        <w:rPr>
          <w:rFonts w:ascii="GHEA Grapalat" w:hAnsi="GHEA Grapalat"/>
          <w:sz w:val="20"/>
          <w:lang w:val="hy-AM"/>
        </w:rPr>
        <w:t xml:space="preserve"> </w:t>
      </w:r>
    </w:p>
    <w:p w:rsidR="00E07A84"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3624D5" w:rsidRPr="003624D5">
        <w:rPr>
          <w:rFonts w:ascii="GHEA Grapalat" w:hAnsi="GHEA Grapalat"/>
          <w:sz w:val="20"/>
          <w:lang w:val="hy-AM"/>
        </w:rPr>
        <w:t>31</w:t>
      </w:r>
      <w:r w:rsidRPr="00A71D81">
        <w:rPr>
          <w:rFonts w:ascii="GHEA Grapalat" w:hAnsi="GHEA Grapalat"/>
          <w:sz w:val="20"/>
          <w:lang w:val="hy-AM"/>
        </w:rPr>
        <w:t xml:space="preserve">-ը: </w:t>
      </w:r>
    </w:p>
    <w:p w:rsidR="00E07A84" w:rsidRDefault="00E07A84" w:rsidP="00E07A84">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E07A84" w:rsidRPr="00A71D81" w:rsidRDefault="00E07A84" w:rsidP="00E07A84">
      <w:pPr>
        <w:ind w:firstLine="720"/>
        <w:jc w:val="both"/>
        <w:rPr>
          <w:rFonts w:ascii="GHEA Grapalat" w:hAnsi="GHEA Grapalat" w:cs="Sylfaen"/>
          <w:i/>
          <w:sz w:val="20"/>
          <w:u w:val="single"/>
          <w:lang w:val="hy-AM"/>
        </w:rPr>
      </w:pPr>
    </w:p>
    <w:p w:rsidR="00E07A84" w:rsidRPr="00A71D81" w:rsidRDefault="00E07A84" w:rsidP="00E07A84">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E07A84" w:rsidRPr="00A71D81" w:rsidRDefault="00E07A84" w:rsidP="00E07A84">
      <w:pPr>
        <w:ind w:firstLine="702"/>
        <w:jc w:val="both"/>
        <w:rPr>
          <w:rFonts w:ascii="GHEA Grapalat" w:hAnsi="GHEA Grapalat" w:cs="Sylfaen"/>
          <w:sz w:val="20"/>
          <w:lang w:val="pt-BR"/>
        </w:rPr>
      </w:pPr>
      <w:r w:rsidRPr="00A71D81">
        <w:rPr>
          <w:rFonts w:ascii="GHEA Grapalat" w:hAnsi="GHEA Grapalat" w:cs="Times Armenian"/>
          <w:sz w:val="20"/>
          <w:lang w:val="pt-BR"/>
        </w:rPr>
        <w:t>4.2</w:t>
      </w:r>
      <w:r w:rsidRPr="00A71D81">
        <w:rPr>
          <w:rFonts w:ascii="GHEA Grapalat" w:hAnsi="GHEA Grapalat" w:cs="Sylfaen"/>
          <w:sz w:val="20"/>
          <w:lang w:val="pt-BR"/>
        </w:rPr>
        <w:t>:</w:t>
      </w:r>
      <w:r w:rsidRPr="00A71D81">
        <w:rPr>
          <w:rFonts w:ascii="GHEA Grapalat" w:hAnsi="GHEA Grapalat" w:cs="Sylfaen"/>
          <w:sz w:val="20"/>
          <w:vertAlign w:val="superscript"/>
          <w:lang w:val="pt-BR"/>
        </w:rPr>
        <w:t>19</w:t>
      </w:r>
      <w:r w:rsidRPr="00A71D81">
        <w:rPr>
          <w:rFonts w:ascii="GHEA Grapalat" w:hAnsi="GHEA Grapalat" w:cs="Sylfaen"/>
          <w:color w:val="FFFFFF"/>
          <w:sz w:val="20"/>
          <w:vertAlign w:val="superscript"/>
          <w:lang w:val="pt-BR"/>
        </w:rPr>
        <w:t>31</w:t>
      </w:r>
      <w:r w:rsidRPr="00A71D81">
        <w:rPr>
          <w:rStyle w:val="FootnoteReference"/>
          <w:rFonts w:ascii="GHEA Grapalat" w:hAnsi="GHEA Grapalat" w:cs="Sylfaen"/>
          <w:color w:val="FFFFFF"/>
          <w:sz w:val="20"/>
          <w:lang w:val="pt-BR"/>
        </w:rPr>
        <w:footnoteReference w:id="14"/>
      </w:r>
    </w:p>
    <w:p w:rsidR="00E07A84" w:rsidRPr="00A71D81" w:rsidRDefault="00E07A84" w:rsidP="00E07A84">
      <w:pPr>
        <w:ind w:firstLine="709"/>
        <w:jc w:val="center"/>
        <w:rPr>
          <w:rFonts w:ascii="GHEA Grapalat" w:hAnsi="GHEA Grapalat"/>
          <w:b/>
          <w:sz w:val="20"/>
          <w:lang w:val="hy-AM"/>
        </w:rPr>
      </w:pPr>
    </w:p>
    <w:p w:rsidR="00E07A84" w:rsidRPr="00A71D81" w:rsidRDefault="00E07A84" w:rsidP="00E07A84">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E07A84" w:rsidRPr="00A71D81" w:rsidRDefault="00E07A84" w:rsidP="00E07A84">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7A84" w:rsidRPr="00A71D81" w:rsidRDefault="00E07A84" w:rsidP="00E07A84">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3624D5" w:rsidRPr="003624D5">
        <w:rPr>
          <w:rFonts w:ascii="GHEA Grapalat" w:hAnsi="GHEA Grapalat" w:cs="Sylfaen"/>
          <w:sz w:val="20"/>
          <w:szCs w:val="20"/>
          <w:u w:val="single"/>
          <w:lang w:val="hy-AM"/>
        </w:rPr>
        <w:t>2</w:t>
      </w:r>
      <w:r w:rsidRPr="00A71D81">
        <w:rPr>
          <w:rFonts w:ascii="GHEA Grapalat" w:hAnsi="GHEA Grapalat" w:cs="Sylfaen"/>
          <w:sz w:val="20"/>
          <w:szCs w:val="20"/>
          <w:lang w:val="hy-AM"/>
        </w:rPr>
        <w:t xml:space="preserve"> օրինակ (հավելված N 3): </w:t>
      </w:r>
    </w:p>
    <w:p w:rsidR="00E07A84" w:rsidRPr="00A71D81" w:rsidRDefault="00E07A84" w:rsidP="00E07A84">
      <w:pPr>
        <w:ind w:firstLine="720"/>
        <w:jc w:val="both"/>
        <w:rPr>
          <w:rFonts w:ascii="GHEA Grapalat" w:hAnsi="GHEA Grapalat" w:cs="Sylfaen"/>
          <w:sz w:val="20"/>
          <w:lang w:val="hy-AM"/>
        </w:rPr>
      </w:pPr>
      <w:r w:rsidRPr="00A71D81">
        <w:rPr>
          <w:rFonts w:ascii="GHEA Grapalat" w:hAnsi="GHEA Grapalat" w:cs="Sylfaen"/>
          <w:sz w:val="20"/>
          <w:lang w:val="hy-AM"/>
        </w:rPr>
        <w:t xml:space="preserve">5.2 Հանձնման-ընդունման արձանագրությունը ստորագրվում է, եթե </w:t>
      </w:r>
      <w:r w:rsidRPr="00A71D81">
        <w:rPr>
          <w:rFonts w:ascii="GHEA Grapalat" w:hAnsi="GHEA Grapalat"/>
          <w:sz w:val="20"/>
          <w:lang w:val="pt-BR"/>
        </w:rPr>
        <w:t xml:space="preserve">մատակարարված ապրանքը </w:t>
      </w:r>
      <w:r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E07A84" w:rsidRPr="00A71D81" w:rsidRDefault="00E07A84" w:rsidP="00E07A84">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07A84" w:rsidRPr="00A71D81" w:rsidRDefault="00E07A84" w:rsidP="00E07A84">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5.3 Գնորդը հանձնման-ընդունման արձանագրությունը ստանալու </w:t>
      </w:r>
      <w:r w:rsidRPr="00A71D81">
        <w:rPr>
          <w:rFonts w:ascii="GHEA Grapalat" w:hAnsi="GHEA Grapalat" w:cs="Sylfaen"/>
          <w:sz w:val="20"/>
          <w:szCs w:val="20"/>
          <w:lang w:val="hy-AM"/>
        </w:rPr>
        <w:t xml:space="preserve">օրվան հաջորդող աշխատանքային օրվանից հաշված </w:t>
      </w:r>
      <w:r w:rsidR="003624D5" w:rsidRPr="003624D5">
        <w:rPr>
          <w:rFonts w:ascii="GHEA Grapalat" w:hAnsi="GHEA Grapalat" w:cs="Sylfaen"/>
          <w:sz w:val="20"/>
          <w:szCs w:val="20"/>
          <w:u w:val="single"/>
          <w:lang w:val="hy-AM"/>
        </w:rPr>
        <w:t>5</w:t>
      </w:r>
      <w:r w:rsidRPr="00A71D81">
        <w:rPr>
          <w:rFonts w:ascii="GHEA Grapalat" w:hAnsi="GHEA Grapalat" w:cs="Sylfaen"/>
          <w:sz w:val="20"/>
          <w:szCs w:val="20"/>
          <w:lang w:val="hy-AM"/>
        </w:rPr>
        <w:t xml:space="preserve"> աշխատանքային օրվա ընթացքում </w:t>
      </w:r>
      <w:r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E07A84" w:rsidRPr="00A71D81" w:rsidRDefault="00E07A84" w:rsidP="00E07A84">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E07A84" w:rsidRPr="00A71D81" w:rsidRDefault="00E07A84" w:rsidP="00E07A84">
      <w:pPr>
        <w:ind w:firstLine="720"/>
        <w:jc w:val="both"/>
        <w:rPr>
          <w:rFonts w:ascii="GHEA Grapalat" w:hAnsi="GHEA Grapalat" w:cs="Sylfaen"/>
          <w:sz w:val="20"/>
          <w:lang w:val="hy-AM"/>
        </w:rPr>
      </w:pPr>
    </w:p>
    <w:p w:rsidR="00E07A84" w:rsidRPr="00A71D81" w:rsidRDefault="00E07A84" w:rsidP="00E07A84">
      <w:pPr>
        <w:ind w:firstLine="709"/>
        <w:jc w:val="center"/>
        <w:rPr>
          <w:rFonts w:ascii="GHEA Grapalat" w:hAnsi="GHEA Grapalat"/>
          <w:b/>
          <w:sz w:val="20"/>
          <w:lang w:val="hy-AM"/>
        </w:rPr>
      </w:pPr>
    </w:p>
    <w:p w:rsidR="00E07A84" w:rsidRPr="00A71D81" w:rsidRDefault="00E07A84" w:rsidP="00E07A84">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Pr="00A71D81">
        <w:rPr>
          <w:rFonts w:ascii="GHEA Grapalat" w:hAnsi="GHEA Grapalat"/>
          <w:sz w:val="20"/>
          <w:vertAlign w:val="superscript"/>
          <w:lang w:val="hy-AM"/>
        </w:rPr>
        <w:t>20</w:t>
      </w:r>
      <w:r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15"/>
      </w:r>
      <w:r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E07A84" w:rsidRPr="00A71D81" w:rsidRDefault="00E07A84" w:rsidP="00E07A84">
      <w:pPr>
        <w:ind w:firstLine="709"/>
        <w:jc w:val="center"/>
        <w:rPr>
          <w:rFonts w:ascii="GHEA Grapalat" w:hAnsi="GHEA Grapalat"/>
          <w:b/>
          <w:sz w:val="20"/>
          <w:lang w:val="hy-AM"/>
        </w:rPr>
      </w:pPr>
    </w:p>
    <w:p w:rsidR="00E07A84" w:rsidRPr="00A71D81" w:rsidRDefault="00E07A84" w:rsidP="00E07A84">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E07A84" w:rsidRPr="00A71D81" w:rsidRDefault="00E07A84" w:rsidP="00E07A84">
      <w:pPr>
        <w:ind w:firstLine="709"/>
        <w:jc w:val="center"/>
        <w:rPr>
          <w:rFonts w:ascii="GHEA Grapalat" w:hAnsi="GHEA Grapalat"/>
          <w:b/>
          <w:sz w:val="20"/>
          <w:lang w:val="hy-AM"/>
        </w:rPr>
      </w:pP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E07A84" w:rsidRPr="00A71D81" w:rsidRDefault="00E07A84" w:rsidP="00E07A84">
      <w:pPr>
        <w:ind w:firstLine="709"/>
        <w:jc w:val="center"/>
        <w:rPr>
          <w:rFonts w:ascii="GHEA Grapalat" w:hAnsi="GHEA Grapalat"/>
          <w:b/>
          <w:sz w:val="20"/>
          <w:lang w:val="hy-AM"/>
        </w:rPr>
      </w:pPr>
    </w:p>
    <w:p w:rsidR="00E07A84" w:rsidRPr="00A71D81" w:rsidRDefault="00E07A84" w:rsidP="00E07A84">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E07A84" w:rsidRPr="00A71D81" w:rsidRDefault="00E07A84" w:rsidP="00E07A8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A71D81">
        <w:rPr>
          <w:rFonts w:ascii="GHEA Grapalat" w:hAnsi="GHEA Grapalat" w:cs="Sylfaen"/>
          <w:sz w:val="20"/>
          <w:vertAlign w:val="superscript"/>
          <w:lang w:val="hy-AM"/>
        </w:rPr>
        <w:t>21</w:t>
      </w:r>
      <w:r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16"/>
      </w:r>
    </w:p>
    <w:p w:rsidR="00E07A84" w:rsidRPr="00A71D81" w:rsidRDefault="00E07A84" w:rsidP="00E07A8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E07A84" w:rsidRPr="00A71D81" w:rsidRDefault="00E07A84" w:rsidP="00E07A84">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rsidR="00E07A84" w:rsidRPr="00A71D81" w:rsidRDefault="00E07A84" w:rsidP="00E07A8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E07A84" w:rsidRPr="00A71D81" w:rsidRDefault="00E07A84" w:rsidP="00E07A8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7A84" w:rsidRPr="00A71D81" w:rsidRDefault="00E07A84" w:rsidP="00E07A8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07A84" w:rsidRPr="00A71D81" w:rsidRDefault="00E07A84" w:rsidP="00E07A84">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7A84" w:rsidRPr="00A71D81" w:rsidRDefault="00E07A84" w:rsidP="00E07A84">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E07A84" w:rsidRPr="00A71D81" w:rsidRDefault="00E07A84" w:rsidP="00E07A84">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E07A84" w:rsidRPr="00A71D81" w:rsidRDefault="00E07A84" w:rsidP="00E07A84">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7"/>
      </w:r>
    </w:p>
    <w:p w:rsidR="00E07A84" w:rsidRPr="00A71D81" w:rsidRDefault="00E07A84" w:rsidP="00E07A84">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8"/>
      </w:r>
    </w:p>
    <w:p w:rsidR="00E07A84" w:rsidRPr="00A71D81" w:rsidRDefault="00E07A84" w:rsidP="00E07A84">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r w:rsidRPr="00A71D81">
        <w:rPr>
          <w:rFonts w:ascii="GHEA Grapalat" w:hAnsi="GHEA Grapalat" w:cs="Sylfaen"/>
          <w:sz w:val="20"/>
        </w:rPr>
        <w:t>իսկ</w:t>
      </w:r>
      <w:r w:rsidRPr="00A71D81">
        <w:rPr>
          <w:rFonts w:ascii="GHEA Grapalat" w:hAnsi="GHEA Grapalat" w:cs="Sylfaen"/>
          <w:sz w:val="20"/>
          <w:lang w:val="pt-BR"/>
        </w:rPr>
        <w:t xml:space="preserve"> </w:t>
      </w:r>
      <w:r w:rsidRPr="00A71D81">
        <w:rPr>
          <w:rFonts w:ascii="GHEA Grapalat" w:hAnsi="GHEA Grapalat" w:cs="Sylfaen"/>
          <w:sz w:val="20"/>
        </w:rPr>
        <w:t>Վաճառողի</w:t>
      </w:r>
      <w:r w:rsidRPr="00A71D81">
        <w:rPr>
          <w:rFonts w:ascii="GHEA Grapalat" w:hAnsi="GHEA Grapalat" w:cs="Sylfaen"/>
          <w:sz w:val="20"/>
          <w:lang w:val="pt-BR"/>
        </w:rPr>
        <w:t xml:space="preserve"> </w:t>
      </w:r>
      <w:r w:rsidRPr="00A71D81">
        <w:rPr>
          <w:rFonts w:ascii="GHEA Grapalat" w:hAnsi="GHEA Grapalat" w:cs="Sylfaen"/>
          <w:sz w:val="20"/>
        </w:rPr>
        <w:t>առաջարկությունը</w:t>
      </w:r>
      <w:r w:rsidRPr="00A71D81">
        <w:rPr>
          <w:rFonts w:ascii="GHEA Grapalat" w:hAnsi="GHEA Grapalat" w:cs="Sylfaen"/>
          <w:sz w:val="20"/>
          <w:lang w:val="pt-BR"/>
        </w:rPr>
        <w:t xml:space="preserve"> </w:t>
      </w:r>
      <w:r w:rsidRPr="00A71D81">
        <w:rPr>
          <w:rFonts w:ascii="GHEA Grapalat" w:hAnsi="GHEA Grapalat" w:cs="Sylfaen"/>
          <w:sz w:val="20"/>
        </w:rPr>
        <w:t>ներկայացվել</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ուշ</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r w:rsidRPr="00A71D81">
        <w:rPr>
          <w:rFonts w:ascii="GHEA Grapalat" w:hAnsi="GHEA Grapalat" w:cs="Sylfaen"/>
          <w:sz w:val="20"/>
        </w:rPr>
        <w:t>սկզբանե</w:t>
      </w:r>
      <w:r w:rsidRPr="00A71D81">
        <w:rPr>
          <w:rFonts w:ascii="GHEA Grapalat" w:hAnsi="GHEA Grapalat" w:cs="Sylfaen"/>
          <w:sz w:val="20"/>
          <w:lang w:val="pt-BR"/>
        </w:rPr>
        <w:t xml:space="preserve"> </w:t>
      </w:r>
      <w:r w:rsidRPr="00A71D81">
        <w:rPr>
          <w:rFonts w:ascii="GHEA Grapalat" w:hAnsi="GHEA Grapalat" w:cs="Sylfaen"/>
          <w:sz w:val="20"/>
        </w:rPr>
        <w:t>մատակարարման</w:t>
      </w:r>
      <w:r w:rsidRPr="00A71D81">
        <w:rPr>
          <w:rFonts w:ascii="GHEA Grapalat" w:hAnsi="GHEA Grapalat" w:cs="Sylfaen"/>
          <w:sz w:val="20"/>
          <w:lang w:val="pt-BR"/>
        </w:rPr>
        <w:t xml:space="preserve"> </w:t>
      </w:r>
      <w:r w:rsidRPr="00A71D81">
        <w:rPr>
          <w:rFonts w:ascii="GHEA Grapalat" w:hAnsi="GHEA Grapalat" w:cs="Sylfaen"/>
          <w:sz w:val="20"/>
        </w:rPr>
        <w:t>համար</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ժամկետը</w:t>
      </w:r>
      <w:r w:rsidRPr="00A71D81">
        <w:rPr>
          <w:rFonts w:ascii="GHEA Grapalat" w:hAnsi="GHEA Grapalat" w:cs="Sylfaen"/>
          <w:sz w:val="20"/>
          <w:lang w:val="pt-BR"/>
        </w:rPr>
        <w:t xml:space="preserve"> </w:t>
      </w:r>
      <w:r w:rsidRPr="00A71D81">
        <w:rPr>
          <w:rFonts w:ascii="GHEA Grapalat" w:hAnsi="GHEA Grapalat" w:cs="Sylfaen"/>
          <w:sz w:val="20"/>
        </w:rPr>
        <w:t>լրանալուց</w:t>
      </w:r>
      <w:r w:rsidRPr="00A71D81">
        <w:rPr>
          <w:rFonts w:ascii="GHEA Grapalat" w:hAnsi="GHEA Grapalat" w:cs="Sylfaen"/>
          <w:sz w:val="20"/>
          <w:lang w:val="pt-BR"/>
        </w:rPr>
        <w:t xml:space="preserve"> </w:t>
      </w:r>
      <w:r w:rsidRPr="00A71D81">
        <w:rPr>
          <w:rFonts w:ascii="GHEA Grapalat" w:hAnsi="GHEA Grapalat" w:cs="Sylfaen"/>
          <w:sz w:val="20"/>
        </w:rPr>
        <w:t>առնվազն</w:t>
      </w:r>
      <w:r w:rsidRPr="00A71D81">
        <w:rPr>
          <w:rFonts w:ascii="GHEA Grapalat" w:hAnsi="GHEA Grapalat" w:cs="Sylfaen"/>
          <w:sz w:val="20"/>
          <w:lang w:val="pt-BR"/>
        </w:rPr>
        <w:t xml:space="preserve"> 5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w:t>
      </w:r>
      <w:r w:rsidRPr="00A71D81">
        <w:rPr>
          <w:rFonts w:ascii="GHEA Grapalat" w:hAnsi="GHEA Grapalat" w:cs="Sylfaen"/>
          <w:sz w:val="20"/>
          <w:lang w:val="pt-BR"/>
        </w:rPr>
        <w:t xml:space="preserve"> </w:t>
      </w:r>
      <w:r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E07A84" w:rsidRPr="00A71D81" w:rsidRDefault="00E07A84" w:rsidP="00E07A84">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7A84" w:rsidRPr="00A71D81" w:rsidRDefault="00E07A84" w:rsidP="00E07A84">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w:t>
      </w:r>
      <w:r w:rsidRPr="00A71D81">
        <w:rPr>
          <w:rFonts w:ascii="GHEA Grapalat" w:hAnsi="GHEA Grapalat"/>
          <w:sz w:val="20"/>
          <w:lang w:val="hy-AM"/>
        </w:rPr>
        <w:lastRenderedPageBreak/>
        <w:t>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7A84" w:rsidRPr="00A71D81" w:rsidRDefault="00E07A84" w:rsidP="00E07A84">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7A84" w:rsidRPr="00A71D81" w:rsidRDefault="00E07A84" w:rsidP="00E07A8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6"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6"/>
      <w:r w:rsidRPr="00A71D81">
        <w:rPr>
          <w:rFonts w:ascii="GHEA Grapalat" w:hAnsi="GHEA Grapalat"/>
          <w:sz w:val="20"/>
          <w:szCs w:val="20"/>
          <w:lang w:val="hy-AM" w:eastAsia="ru-RU"/>
        </w:rPr>
        <w:t xml:space="preserve">   </w:t>
      </w:r>
    </w:p>
    <w:p w:rsidR="00E07A84" w:rsidRPr="00A71D81" w:rsidRDefault="00E07A84" w:rsidP="00E07A8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7A84" w:rsidRPr="00A71D81" w:rsidRDefault="00E07A84" w:rsidP="00E07A8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E07A84" w:rsidRPr="00A71D81" w:rsidRDefault="00E07A84" w:rsidP="00E07A8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E07A84" w:rsidRPr="00A71D81" w:rsidRDefault="00E07A84" w:rsidP="00E07A8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8.15:</w:t>
      </w:r>
      <w:r w:rsidRPr="00A71D81">
        <w:rPr>
          <w:rFonts w:ascii="GHEA Grapalat" w:hAnsi="GHEA Grapalat"/>
          <w:sz w:val="20"/>
          <w:szCs w:val="20"/>
          <w:vertAlign w:val="superscript"/>
          <w:lang w:val="hy-AM" w:eastAsia="ru-RU"/>
        </w:rPr>
        <w:t>24</w:t>
      </w:r>
      <w:r w:rsidRPr="00A71D81">
        <w:rPr>
          <w:rStyle w:val="FootnoteReference"/>
          <w:rFonts w:ascii="GHEA Grapalat" w:hAnsi="GHEA Grapalat"/>
          <w:color w:val="FFFFFF"/>
          <w:sz w:val="20"/>
          <w:szCs w:val="20"/>
          <w:lang w:val="hy-AM" w:eastAsia="ru-RU"/>
        </w:rPr>
        <w:footnoteReference w:id="19"/>
      </w:r>
    </w:p>
    <w:p w:rsidR="00E07A84" w:rsidRPr="00A71D81" w:rsidRDefault="00E07A84" w:rsidP="00E07A84">
      <w:pPr>
        <w:tabs>
          <w:tab w:val="left" w:pos="1276"/>
        </w:tabs>
        <w:ind w:firstLine="720"/>
        <w:jc w:val="both"/>
        <w:rPr>
          <w:rFonts w:ascii="GHEA Grapalat" w:hAnsi="GHEA Grapalat" w:cs="Sylfaen"/>
          <w:sz w:val="20"/>
          <w:u w:val="single"/>
          <w:lang w:val="hy-AM"/>
        </w:rPr>
      </w:pPr>
    </w:p>
    <w:p w:rsidR="00E07A84" w:rsidRPr="00A71D81" w:rsidRDefault="00E07A84" w:rsidP="00E07A84">
      <w:pPr>
        <w:ind w:firstLine="709"/>
        <w:jc w:val="both"/>
        <w:rPr>
          <w:rFonts w:ascii="GHEA Grapalat" w:hAnsi="GHEA Grapalat"/>
          <w:b/>
          <w:sz w:val="20"/>
          <w:lang w:val="hy-AM"/>
        </w:rPr>
      </w:pPr>
      <w:r w:rsidRPr="00A71D81">
        <w:rPr>
          <w:rFonts w:ascii="GHEA Grapalat" w:hAnsi="GHEA Grapalat"/>
          <w:b/>
          <w:sz w:val="20"/>
          <w:lang w:val="hy-AM"/>
        </w:rPr>
        <w:t>9. Կողմերի հասցեները, բանկային վավերապայմանները և ստորագրությունները</w:t>
      </w:r>
    </w:p>
    <w:p w:rsidR="00E07A84" w:rsidRPr="00A71D81" w:rsidRDefault="00E07A84" w:rsidP="00E07A84">
      <w:pPr>
        <w:ind w:firstLine="709"/>
        <w:jc w:val="both"/>
        <w:rPr>
          <w:rFonts w:ascii="GHEA Grapalat" w:hAnsi="GHEA Grapalat"/>
          <w:sz w:val="20"/>
          <w:lang w:val="hy-AM"/>
        </w:rPr>
      </w:pPr>
      <w:r w:rsidRPr="00A71D81">
        <w:rPr>
          <w:rFonts w:ascii="GHEA Grapalat" w:hAnsi="GHEA Grapalat"/>
          <w:sz w:val="20"/>
          <w:lang w:val="hy-AM"/>
        </w:rPr>
        <w:t xml:space="preserve"> </w:t>
      </w:r>
    </w:p>
    <w:p w:rsidR="00E07A84" w:rsidRPr="00A71D81" w:rsidRDefault="00E07A84" w:rsidP="00E07A84">
      <w:pPr>
        <w:ind w:firstLine="709"/>
        <w:jc w:val="both"/>
        <w:rPr>
          <w:rFonts w:ascii="GHEA Grapalat" w:hAnsi="GHEA Grapalat"/>
          <w:sz w:val="20"/>
          <w:lang w:val="hy-AM"/>
        </w:rPr>
      </w:pPr>
    </w:p>
    <w:p w:rsidR="00E07A84" w:rsidRPr="00A71D81" w:rsidRDefault="00E07A84" w:rsidP="00E07A84">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E07A84" w:rsidRPr="00A71D81" w:rsidTr="00DD15A5">
        <w:tc>
          <w:tcPr>
            <w:tcW w:w="4536" w:type="dxa"/>
          </w:tcPr>
          <w:p w:rsidR="00E07A84" w:rsidRPr="00A71D81" w:rsidRDefault="00E07A84" w:rsidP="00DD15A5">
            <w:pPr>
              <w:jc w:val="center"/>
              <w:rPr>
                <w:rFonts w:ascii="GHEA Grapalat" w:hAnsi="GHEA Grapalat" w:cs="Sylfaen"/>
                <w:b/>
                <w:bCs/>
                <w:lang w:val="nb-NO"/>
              </w:rPr>
            </w:pPr>
            <w:r w:rsidRPr="00A71D81">
              <w:rPr>
                <w:rFonts w:ascii="GHEA Grapalat" w:hAnsi="GHEA Grapalat" w:cs="Sylfaen"/>
                <w:b/>
                <w:bCs/>
                <w:lang w:val="nb-NO"/>
              </w:rPr>
              <w:t>ԳՆՈՐԴ</w:t>
            </w:r>
          </w:p>
          <w:p w:rsidR="00E07A84" w:rsidRPr="00A71D81" w:rsidRDefault="00E07A84" w:rsidP="00DD15A5">
            <w:pPr>
              <w:jc w:val="center"/>
              <w:rPr>
                <w:rFonts w:ascii="GHEA Grapalat" w:hAnsi="GHEA Grapalat"/>
                <w:sz w:val="22"/>
                <w:szCs w:val="22"/>
                <w:u w:val="single"/>
              </w:rPr>
            </w:pPr>
            <w:r w:rsidRPr="00A71D81">
              <w:rPr>
                <w:rFonts w:ascii="GHEA Grapalat" w:hAnsi="GHEA Grapalat"/>
                <w:sz w:val="22"/>
                <w:szCs w:val="22"/>
                <w:u w:val="single"/>
              </w:rPr>
              <w:t xml:space="preserve"> </w:t>
            </w:r>
          </w:p>
          <w:p w:rsidR="00E07A84" w:rsidRPr="00A71D81" w:rsidRDefault="00E07A84" w:rsidP="00DD15A5">
            <w:pPr>
              <w:rPr>
                <w:rFonts w:ascii="GHEA Grapalat" w:hAnsi="GHEA Grapalat"/>
                <w:lang w:val="hy-AM"/>
              </w:rPr>
            </w:pPr>
          </w:p>
          <w:p w:rsidR="00E07A84" w:rsidRPr="00A71D81" w:rsidRDefault="00E07A84" w:rsidP="00DD15A5">
            <w:pPr>
              <w:jc w:val="center"/>
              <w:rPr>
                <w:rFonts w:ascii="GHEA Grapalat" w:hAnsi="GHEA Grapalat"/>
                <w:lang w:val="hy-AM"/>
              </w:rPr>
            </w:pPr>
            <w:r w:rsidRPr="00A71D81">
              <w:rPr>
                <w:rFonts w:ascii="GHEA Grapalat" w:hAnsi="GHEA Grapalat"/>
                <w:lang w:val="hy-AM"/>
              </w:rPr>
              <w:t>---------------------------------</w:t>
            </w:r>
          </w:p>
          <w:p w:rsidR="00E07A84" w:rsidRPr="00A71D81" w:rsidRDefault="00E07A84" w:rsidP="00DD15A5">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E07A84" w:rsidRPr="00A71D81" w:rsidRDefault="00E07A84" w:rsidP="00DD15A5">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E07A84" w:rsidRPr="00A71D81" w:rsidRDefault="00E07A84" w:rsidP="00DD15A5">
            <w:pPr>
              <w:jc w:val="center"/>
              <w:rPr>
                <w:rFonts w:ascii="GHEA Grapalat" w:hAnsi="GHEA Grapalat"/>
                <w:lang w:val="hy-AM"/>
              </w:rPr>
            </w:pPr>
          </w:p>
        </w:tc>
        <w:tc>
          <w:tcPr>
            <w:tcW w:w="4343" w:type="dxa"/>
          </w:tcPr>
          <w:p w:rsidR="00E07A84" w:rsidRPr="00A71D81" w:rsidRDefault="00E07A84" w:rsidP="00DD15A5">
            <w:pPr>
              <w:jc w:val="center"/>
              <w:rPr>
                <w:rFonts w:ascii="GHEA Grapalat" w:hAnsi="GHEA Grapalat" w:cs="Sylfaen"/>
                <w:b/>
                <w:bCs/>
                <w:lang w:val="hy-AM"/>
              </w:rPr>
            </w:pPr>
            <w:r w:rsidRPr="00A71D81">
              <w:rPr>
                <w:rFonts w:ascii="GHEA Grapalat" w:hAnsi="GHEA Grapalat" w:cs="Sylfaen"/>
                <w:b/>
                <w:bCs/>
                <w:lang w:val="hy-AM"/>
              </w:rPr>
              <w:t>ՎԱՃԱՌՈՂ</w:t>
            </w:r>
          </w:p>
          <w:p w:rsidR="00E07A84" w:rsidRPr="00A71D81" w:rsidRDefault="00E07A84" w:rsidP="00DD15A5">
            <w:pPr>
              <w:jc w:val="center"/>
              <w:rPr>
                <w:rFonts w:ascii="GHEA Grapalat" w:hAnsi="GHEA Grapalat"/>
                <w:lang w:val="hy-AM"/>
              </w:rPr>
            </w:pPr>
          </w:p>
          <w:p w:rsidR="00E07A84" w:rsidRPr="00A71D81" w:rsidRDefault="00E07A84" w:rsidP="00DD15A5">
            <w:pPr>
              <w:jc w:val="center"/>
              <w:rPr>
                <w:rFonts w:ascii="GHEA Grapalat" w:hAnsi="GHEA Grapalat"/>
                <w:lang w:val="hy-AM"/>
              </w:rPr>
            </w:pPr>
          </w:p>
          <w:p w:rsidR="00E07A84" w:rsidRPr="00A71D81" w:rsidRDefault="00E07A84" w:rsidP="00DD15A5">
            <w:pPr>
              <w:jc w:val="center"/>
              <w:rPr>
                <w:rFonts w:ascii="GHEA Grapalat" w:hAnsi="GHEA Grapalat"/>
                <w:lang w:val="hy-AM"/>
              </w:rPr>
            </w:pPr>
            <w:r w:rsidRPr="00A71D81">
              <w:rPr>
                <w:rFonts w:ascii="GHEA Grapalat" w:hAnsi="GHEA Grapalat"/>
                <w:lang w:val="hy-AM"/>
              </w:rPr>
              <w:t>---------------------------------</w:t>
            </w:r>
          </w:p>
          <w:p w:rsidR="00E07A84" w:rsidRPr="00A71D81" w:rsidRDefault="00E07A84" w:rsidP="00DD15A5">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E07A84" w:rsidRPr="00A71D81" w:rsidRDefault="00E07A84" w:rsidP="00DD15A5">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E07A84" w:rsidRPr="00A71D81" w:rsidRDefault="00E07A84" w:rsidP="00E07A84">
      <w:pPr>
        <w:rPr>
          <w:rFonts w:ascii="GHEA Grapalat" w:hAnsi="GHEA Grapalat"/>
          <w:sz w:val="20"/>
          <w:lang w:val="hy-AM"/>
        </w:rPr>
      </w:pPr>
    </w:p>
    <w:p w:rsidR="00E07A84" w:rsidRPr="00A71D81" w:rsidRDefault="00E07A84" w:rsidP="00E07A84">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E07A84" w:rsidRPr="00A71D81" w:rsidRDefault="00E07A84" w:rsidP="00E07A84">
      <w:pPr>
        <w:tabs>
          <w:tab w:val="left" w:pos="1276"/>
        </w:tabs>
        <w:ind w:firstLine="720"/>
        <w:jc w:val="both"/>
        <w:rPr>
          <w:rFonts w:ascii="GHEA Grapalat" w:hAnsi="GHEA Grapalat" w:cs="Sylfaen"/>
          <w:sz w:val="20"/>
          <w:u w:val="single"/>
          <w:lang w:val="hy-AM"/>
        </w:rPr>
      </w:pPr>
    </w:p>
    <w:p w:rsidR="00E07A84" w:rsidRPr="00A71D81" w:rsidRDefault="00E07A84" w:rsidP="00E07A84">
      <w:pPr>
        <w:jc w:val="right"/>
        <w:rPr>
          <w:rFonts w:ascii="GHEA Grapalat" w:hAnsi="GHEA Grapalat"/>
          <w:sz w:val="20"/>
          <w:lang w:val="hy-AM"/>
        </w:rPr>
        <w:sectPr w:rsidR="00E07A84" w:rsidRPr="00A71D81" w:rsidSect="00DD15A5">
          <w:pgSz w:w="11906" w:h="16838" w:code="9"/>
          <w:pgMar w:top="720" w:right="662" w:bottom="426" w:left="1138" w:header="562" w:footer="562" w:gutter="0"/>
          <w:cols w:space="720"/>
        </w:sectPr>
      </w:pP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t xml:space="preserve">«         »              20  թ. կնքված </w:t>
      </w: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E07A84" w:rsidRPr="00A71D81" w:rsidRDefault="00E07A84" w:rsidP="00E07A84">
      <w:pPr>
        <w:jc w:val="center"/>
        <w:rPr>
          <w:rFonts w:ascii="GHEA Grapalat" w:hAnsi="GHEA Grapalat"/>
          <w:sz w:val="18"/>
          <w:lang w:val="hy-AM"/>
        </w:rPr>
      </w:pPr>
    </w:p>
    <w:p w:rsidR="00E07A84" w:rsidRPr="00A71D81" w:rsidRDefault="00E07A84" w:rsidP="00E07A84">
      <w:pPr>
        <w:jc w:val="center"/>
        <w:rPr>
          <w:rFonts w:ascii="GHEA Grapalat" w:hAnsi="GHEA Grapalat"/>
          <w:sz w:val="20"/>
          <w:lang w:val="hy-AM"/>
        </w:rPr>
      </w:pPr>
    </w:p>
    <w:p w:rsidR="00E07A84" w:rsidRPr="00A71D81" w:rsidRDefault="00E07A84" w:rsidP="00E07A84">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E07A84" w:rsidRPr="00A71D81" w:rsidRDefault="00E07A84" w:rsidP="00E07A84">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134"/>
        <w:gridCol w:w="1276"/>
        <w:gridCol w:w="1701"/>
        <w:gridCol w:w="3969"/>
        <w:gridCol w:w="708"/>
        <w:gridCol w:w="851"/>
        <w:gridCol w:w="1134"/>
        <w:gridCol w:w="709"/>
        <w:gridCol w:w="1275"/>
        <w:gridCol w:w="708"/>
        <w:gridCol w:w="1377"/>
      </w:tblGrid>
      <w:tr w:rsidR="00E07A84" w:rsidRPr="00A71D81" w:rsidTr="00133112">
        <w:tc>
          <w:tcPr>
            <w:tcW w:w="15423" w:type="dxa"/>
            <w:gridSpan w:val="12"/>
          </w:tcPr>
          <w:p w:rsidR="00E07A84" w:rsidRPr="00A71D81" w:rsidRDefault="00E07A84" w:rsidP="00DD15A5">
            <w:pPr>
              <w:jc w:val="center"/>
              <w:rPr>
                <w:rFonts w:ascii="GHEA Grapalat" w:hAnsi="GHEA Grapalat"/>
                <w:sz w:val="18"/>
              </w:rPr>
            </w:pPr>
            <w:r w:rsidRPr="00A71D81">
              <w:rPr>
                <w:rFonts w:ascii="GHEA Grapalat" w:hAnsi="GHEA Grapalat"/>
                <w:sz w:val="18"/>
              </w:rPr>
              <w:t>Ապրանքի</w:t>
            </w:r>
          </w:p>
        </w:tc>
      </w:tr>
      <w:tr w:rsidR="00E07A84" w:rsidRPr="00A71D81" w:rsidTr="00133112">
        <w:trPr>
          <w:trHeight w:val="219"/>
        </w:trPr>
        <w:tc>
          <w:tcPr>
            <w:tcW w:w="581"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34"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 xml:space="preserve">անվանումը </w:t>
            </w:r>
          </w:p>
        </w:tc>
        <w:tc>
          <w:tcPr>
            <w:tcW w:w="1701"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ապրանքային նշանը, մակիշը և արտադրողի անվանումը **</w:t>
            </w:r>
          </w:p>
        </w:tc>
        <w:tc>
          <w:tcPr>
            <w:tcW w:w="3969"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տեխնիկական բնութագիրը</w:t>
            </w:r>
          </w:p>
        </w:tc>
        <w:tc>
          <w:tcPr>
            <w:tcW w:w="708"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չափման միավորը</w:t>
            </w:r>
          </w:p>
        </w:tc>
        <w:tc>
          <w:tcPr>
            <w:tcW w:w="851"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միավոր գինը/ՀՀ դրամ</w:t>
            </w:r>
          </w:p>
        </w:tc>
        <w:tc>
          <w:tcPr>
            <w:tcW w:w="1134"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ընդհանուր գինը/ՀՀ դրամ</w:t>
            </w:r>
          </w:p>
        </w:tc>
        <w:tc>
          <w:tcPr>
            <w:tcW w:w="709" w:type="dxa"/>
            <w:vMerge w:val="restart"/>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ընդհանուր քանակը</w:t>
            </w:r>
          </w:p>
        </w:tc>
        <w:tc>
          <w:tcPr>
            <w:tcW w:w="3360" w:type="dxa"/>
            <w:gridSpan w:val="3"/>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մատակարարման</w:t>
            </w:r>
          </w:p>
        </w:tc>
      </w:tr>
      <w:tr w:rsidR="00133112" w:rsidRPr="00A71D81" w:rsidTr="00133112">
        <w:trPr>
          <w:trHeight w:val="445"/>
        </w:trPr>
        <w:tc>
          <w:tcPr>
            <w:tcW w:w="581" w:type="dxa"/>
            <w:vMerge/>
            <w:vAlign w:val="center"/>
          </w:tcPr>
          <w:p w:rsidR="00E07A84" w:rsidRPr="00A71D81" w:rsidRDefault="00E07A84" w:rsidP="00DD15A5">
            <w:pPr>
              <w:jc w:val="center"/>
              <w:rPr>
                <w:rFonts w:ascii="GHEA Grapalat" w:hAnsi="GHEA Grapalat"/>
                <w:sz w:val="18"/>
              </w:rPr>
            </w:pPr>
          </w:p>
        </w:tc>
        <w:tc>
          <w:tcPr>
            <w:tcW w:w="1134" w:type="dxa"/>
            <w:vMerge/>
            <w:vAlign w:val="center"/>
          </w:tcPr>
          <w:p w:rsidR="00E07A84" w:rsidRPr="00A71D81" w:rsidRDefault="00E07A84" w:rsidP="00DD15A5">
            <w:pPr>
              <w:jc w:val="center"/>
              <w:rPr>
                <w:rFonts w:ascii="GHEA Grapalat" w:hAnsi="GHEA Grapalat"/>
                <w:sz w:val="18"/>
              </w:rPr>
            </w:pPr>
          </w:p>
        </w:tc>
        <w:tc>
          <w:tcPr>
            <w:tcW w:w="1276" w:type="dxa"/>
            <w:vMerge/>
            <w:vAlign w:val="center"/>
          </w:tcPr>
          <w:p w:rsidR="00E07A84" w:rsidRPr="00A71D81" w:rsidRDefault="00E07A84" w:rsidP="00DD15A5">
            <w:pPr>
              <w:jc w:val="center"/>
              <w:rPr>
                <w:rFonts w:ascii="GHEA Grapalat" w:hAnsi="GHEA Grapalat"/>
                <w:sz w:val="18"/>
              </w:rPr>
            </w:pPr>
          </w:p>
        </w:tc>
        <w:tc>
          <w:tcPr>
            <w:tcW w:w="1701" w:type="dxa"/>
            <w:vMerge/>
            <w:vAlign w:val="center"/>
          </w:tcPr>
          <w:p w:rsidR="00E07A84" w:rsidRPr="00A71D81" w:rsidRDefault="00E07A84" w:rsidP="00DD15A5">
            <w:pPr>
              <w:jc w:val="center"/>
              <w:rPr>
                <w:rFonts w:ascii="GHEA Grapalat" w:hAnsi="GHEA Grapalat"/>
                <w:sz w:val="18"/>
              </w:rPr>
            </w:pPr>
          </w:p>
        </w:tc>
        <w:tc>
          <w:tcPr>
            <w:tcW w:w="3969" w:type="dxa"/>
            <w:vMerge/>
            <w:vAlign w:val="center"/>
          </w:tcPr>
          <w:p w:rsidR="00E07A84" w:rsidRPr="00A71D81" w:rsidRDefault="00E07A84" w:rsidP="00DD15A5">
            <w:pPr>
              <w:jc w:val="center"/>
              <w:rPr>
                <w:rFonts w:ascii="GHEA Grapalat" w:hAnsi="GHEA Grapalat"/>
                <w:sz w:val="18"/>
              </w:rPr>
            </w:pPr>
          </w:p>
        </w:tc>
        <w:tc>
          <w:tcPr>
            <w:tcW w:w="708" w:type="dxa"/>
            <w:vMerge/>
            <w:vAlign w:val="center"/>
          </w:tcPr>
          <w:p w:rsidR="00E07A84" w:rsidRPr="00A71D81" w:rsidRDefault="00E07A84" w:rsidP="00DD15A5">
            <w:pPr>
              <w:jc w:val="center"/>
              <w:rPr>
                <w:rFonts w:ascii="GHEA Grapalat" w:hAnsi="GHEA Grapalat"/>
                <w:sz w:val="18"/>
              </w:rPr>
            </w:pPr>
          </w:p>
        </w:tc>
        <w:tc>
          <w:tcPr>
            <w:tcW w:w="851" w:type="dxa"/>
            <w:vMerge/>
            <w:vAlign w:val="center"/>
          </w:tcPr>
          <w:p w:rsidR="00E07A84" w:rsidRPr="00A71D81" w:rsidRDefault="00E07A84" w:rsidP="00DD15A5">
            <w:pPr>
              <w:jc w:val="center"/>
              <w:rPr>
                <w:rFonts w:ascii="GHEA Grapalat" w:hAnsi="GHEA Grapalat"/>
                <w:sz w:val="18"/>
              </w:rPr>
            </w:pPr>
          </w:p>
        </w:tc>
        <w:tc>
          <w:tcPr>
            <w:tcW w:w="1134" w:type="dxa"/>
            <w:vMerge/>
            <w:vAlign w:val="center"/>
          </w:tcPr>
          <w:p w:rsidR="00E07A84" w:rsidRPr="00A71D81" w:rsidRDefault="00E07A84" w:rsidP="00DD15A5">
            <w:pPr>
              <w:jc w:val="center"/>
              <w:rPr>
                <w:rFonts w:ascii="GHEA Grapalat" w:hAnsi="GHEA Grapalat"/>
                <w:sz w:val="18"/>
              </w:rPr>
            </w:pPr>
          </w:p>
        </w:tc>
        <w:tc>
          <w:tcPr>
            <w:tcW w:w="709" w:type="dxa"/>
            <w:vMerge/>
            <w:vAlign w:val="center"/>
          </w:tcPr>
          <w:p w:rsidR="00E07A84" w:rsidRPr="00A71D81" w:rsidRDefault="00E07A84" w:rsidP="00DD15A5">
            <w:pPr>
              <w:jc w:val="center"/>
              <w:rPr>
                <w:rFonts w:ascii="GHEA Grapalat" w:hAnsi="GHEA Grapalat"/>
                <w:sz w:val="18"/>
              </w:rPr>
            </w:pPr>
          </w:p>
        </w:tc>
        <w:tc>
          <w:tcPr>
            <w:tcW w:w="1275" w:type="dxa"/>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հասցեն</w:t>
            </w:r>
          </w:p>
        </w:tc>
        <w:tc>
          <w:tcPr>
            <w:tcW w:w="708" w:type="dxa"/>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ենթակա քանակը</w:t>
            </w:r>
          </w:p>
        </w:tc>
        <w:tc>
          <w:tcPr>
            <w:tcW w:w="1377" w:type="dxa"/>
            <w:vAlign w:val="center"/>
          </w:tcPr>
          <w:p w:rsidR="00E07A84" w:rsidRPr="00A71D81" w:rsidRDefault="00E07A84" w:rsidP="00DD15A5">
            <w:pPr>
              <w:jc w:val="center"/>
              <w:rPr>
                <w:rFonts w:ascii="GHEA Grapalat" w:hAnsi="GHEA Grapalat"/>
                <w:sz w:val="18"/>
              </w:rPr>
            </w:pPr>
            <w:r w:rsidRPr="00A71D81">
              <w:rPr>
                <w:rFonts w:ascii="GHEA Grapalat" w:hAnsi="GHEA Grapalat"/>
                <w:sz w:val="18"/>
              </w:rPr>
              <w:t>Ժամկետը***</w:t>
            </w:r>
          </w:p>
          <w:p w:rsidR="00E07A84" w:rsidRPr="00A71D81" w:rsidRDefault="00E07A84" w:rsidP="00DD15A5">
            <w:pPr>
              <w:jc w:val="center"/>
              <w:rPr>
                <w:rFonts w:ascii="GHEA Grapalat" w:hAnsi="GHEA Grapalat"/>
                <w:sz w:val="18"/>
              </w:rPr>
            </w:pPr>
          </w:p>
        </w:tc>
      </w:tr>
      <w:tr w:rsidR="00133112" w:rsidRPr="00133112" w:rsidTr="00133112">
        <w:trPr>
          <w:trHeight w:val="246"/>
        </w:trPr>
        <w:tc>
          <w:tcPr>
            <w:tcW w:w="581" w:type="dxa"/>
          </w:tcPr>
          <w:p w:rsidR="00133112" w:rsidRPr="00133112" w:rsidRDefault="00133112" w:rsidP="00133112">
            <w:pPr>
              <w:jc w:val="center"/>
              <w:rPr>
                <w:rFonts w:ascii="GHEA Grapalat" w:hAnsi="GHEA Grapalat"/>
                <w:sz w:val="18"/>
              </w:rPr>
            </w:pPr>
          </w:p>
        </w:tc>
        <w:tc>
          <w:tcPr>
            <w:tcW w:w="1134" w:type="dxa"/>
            <w:vAlign w:val="center"/>
          </w:tcPr>
          <w:p w:rsidR="00133112" w:rsidRPr="00133112" w:rsidRDefault="00133112" w:rsidP="00133112">
            <w:pPr>
              <w:jc w:val="center"/>
              <w:rPr>
                <w:rFonts w:ascii="GHEA Grapalat" w:hAnsi="GHEA Grapalat"/>
                <w:sz w:val="18"/>
              </w:rPr>
            </w:pPr>
          </w:p>
        </w:tc>
        <w:tc>
          <w:tcPr>
            <w:tcW w:w="1276" w:type="dxa"/>
            <w:vAlign w:val="center"/>
          </w:tcPr>
          <w:p w:rsidR="00133112" w:rsidRPr="00133112" w:rsidRDefault="00133112" w:rsidP="00133112">
            <w:pPr>
              <w:jc w:val="center"/>
              <w:rPr>
                <w:rFonts w:ascii="GHEA Grapalat" w:hAnsi="GHEA Grapalat"/>
                <w:sz w:val="18"/>
              </w:rPr>
            </w:pPr>
          </w:p>
        </w:tc>
        <w:tc>
          <w:tcPr>
            <w:tcW w:w="1701" w:type="dxa"/>
            <w:vAlign w:val="center"/>
          </w:tcPr>
          <w:p w:rsidR="00133112" w:rsidRPr="00133112" w:rsidRDefault="00133112" w:rsidP="00133112">
            <w:pPr>
              <w:jc w:val="center"/>
              <w:rPr>
                <w:rFonts w:ascii="GHEA Grapalat" w:hAnsi="GHEA Grapalat"/>
                <w:sz w:val="18"/>
              </w:rPr>
            </w:pPr>
          </w:p>
        </w:tc>
        <w:tc>
          <w:tcPr>
            <w:tcW w:w="3969" w:type="dxa"/>
            <w:vAlign w:val="center"/>
          </w:tcPr>
          <w:p w:rsidR="00133112" w:rsidRPr="00133112" w:rsidRDefault="00133112" w:rsidP="00133112">
            <w:pPr>
              <w:jc w:val="center"/>
              <w:rPr>
                <w:rFonts w:ascii="GHEA Grapalat" w:hAnsi="GHEA Grapalat"/>
                <w:sz w:val="18"/>
              </w:rPr>
            </w:pPr>
          </w:p>
        </w:tc>
        <w:tc>
          <w:tcPr>
            <w:tcW w:w="708" w:type="dxa"/>
            <w:vAlign w:val="center"/>
          </w:tcPr>
          <w:p w:rsidR="00133112" w:rsidRPr="00133112" w:rsidRDefault="00133112" w:rsidP="00133112">
            <w:pPr>
              <w:jc w:val="center"/>
              <w:rPr>
                <w:rFonts w:ascii="GHEA Grapalat" w:hAnsi="GHEA Grapalat"/>
                <w:sz w:val="18"/>
              </w:rPr>
            </w:pPr>
          </w:p>
        </w:tc>
        <w:tc>
          <w:tcPr>
            <w:tcW w:w="851" w:type="dxa"/>
            <w:vAlign w:val="center"/>
          </w:tcPr>
          <w:p w:rsidR="00133112" w:rsidRPr="00133112" w:rsidRDefault="00133112" w:rsidP="00133112">
            <w:pPr>
              <w:jc w:val="center"/>
              <w:rPr>
                <w:rFonts w:ascii="GHEA Grapalat" w:hAnsi="GHEA Grapalat"/>
                <w:sz w:val="18"/>
              </w:rPr>
            </w:pPr>
          </w:p>
        </w:tc>
        <w:tc>
          <w:tcPr>
            <w:tcW w:w="1134" w:type="dxa"/>
            <w:vAlign w:val="center"/>
          </w:tcPr>
          <w:p w:rsidR="00133112" w:rsidRPr="00133112" w:rsidRDefault="00133112" w:rsidP="00133112">
            <w:pPr>
              <w:jc w:val="center"/>
              <w:rPr>
                <w:rFonts w:ascii="GHEA Grapalat" w:hAnsi="GHEA Grapalat"/>
                <w:sz w:val="18"/>
              </w:rPr>
            </w:pPr>
          </w:p>
        </w:tc>
        <w:tc>
          <w:tcPr>
            <w:tcW w:w="709" w:type="dxa"/>
            <w:vAlign w:val="center"/>
          </w:tcPr>
          <w:p w:rsidR="00133112" w:rsidRPr="00133112" w:rsidRDefault="00133112" w:rsidP="00133112">
            <w:pPr>
              <w:jc w:val="center"/>
              <w:rPr>
                <w:rFonts w:ascii="GHEA Grapalat" w:hAnsi="GHEA Grapalat"/>
                <w:sz w:val="18"/>
              </w:rPr>
            </w:pPr>
          </w:p>
        </w:tc>
        <w:tc>
          <w:tcPr>
            <w:tcW w:w="1275" w:type="dxa"/>
            <w:vAlign w:val="center"/>
          </w:tcPr>
          <w:p w:rsidR="00133112" w:rsidRPr="00133112" w:rsidRDefault="00133112" w:rsidP="00344154">
            <w:pPr>
              <w:jc w:val="center"/>
              <w:rPr>
                <w:rFonts w:ascii="GHEA Grapalat" w:hAnsi="GHEA Grapalat"/>
                <w:sz w:val="18"/>
              </w:rPr>
            </w:pPr>
          </w:p>
        </w:tc>
        <w:tc>
          <w:tcPr>
            <w:tcW w:w="708" w:type="dxa"/>
            <w:vAlign w:val="center"/>
          </w:tcPr>
          <w:p w:rsidR="00133112" w:rsidRPr="00133112" w:rsidRDefault="00133112" w:rsidP="00133112">
            <w:pPr>
              <w:jc w:val="center"/>
              <w:rPr>
                <w:rFonts w:ascii="GHEA Grapalat" w:hAnsi="GHEA Grapalat"/>
                <w:sz w:val="18"/>
              </w:rPr>
            </w:pPr>
          </w:p>
        </w:tc>
        <w:tc>
          <w:tcPr>
            <w:tcW w:w="1377" w:type="dxa"/>
            <w:vAlign w:val="center"/>
          </w:tcPr>
          <w:p w:rsidR="00133112" w:rsidRPr="006A2C60" w:rsidRDefault="00133112" w:rsidP="00133112">
            <w:pPr>
              <w:jc w:val="center"/>
              <w:rPr>
                <w:rFonts w:ascii="GHEA Grapalat" w:hAnsi="GHEA Grapalat"/>
                <w:color w:val="FF0000"/>
                <w:sz w:val="18"/>
              </w:rPr>
            </w:pPr>
          </w:p>
        </w:tc>
      </w:tr>
    </w:tbl>
    <w:p w:rsidR="00E07A84" w:rsidRPr="00133112" w:rsidRDefault="00E07A84" w:rsidP="00133112">
      <w:pPr>
        <w:jc w:val="center"/>
        <w:rPr>
          <w:rFonts w:ascii="GHEA Grapalat" w:hAnsi="GHEA Grapalat"/>
          <w:sz w:val="18"/>
        </w:rPr>
      </w:pPr>
    </w:p>
    <w:p w:rsidR="00E07A84" w:rsidRPr="00133112" w:rsidRDefault="00E07A84" w:rsidP="00133112">
      <w:pPr>
        <w:jc w:val="center"/>
        <w:rPr>
          <w:rFonts w:ascii="GHEA Grapalat" w:hAnsi="GHEA Grapalat"/>
          <w:sz w:val="18"/>
        </w:rPr>
      </w:pPr>
    </w:p>
    <w:p w:rsidR="00E07A84" w:rsidRPr="00A71D81" w:rsidRDefault="00E07A84" w:rsidP="00E07A84">
      <w:pPr>
        <w:pStyle w:val="Heading3"/>
        <w:spacing w:line="240" w:lineRule="auto"/>
        <w:ind w:firstLine="567"/>
        <w:jc w:val="left"/>
        <w:rPr>
          <w:rFonts w:ascii="GHEA Grapalat" w:hAnsi="GHEA Grapalat"/>
          <w:b/>
          <w:lang w:val="en-US"/>
        </w:rPr>
      </w:pPr>
    </w:p>
    <w:p w:rsidR="00E07A84" w:rsidRPr="00A71D81" w:rsidRDefault="00E07A84" w:rsidP="00E07A84">
      <w:pPr>
        <w:jc w:val="both"/>
        <w:rPr>
          <w:rFonts w:ascii="GHEA Grapalat" w:hAnsi="GHEA Grapalat"/>
          <w:sz w:val="20"/>
        </w:rPr>
      </w:pPr>
    </w:p>
    <w:p w:rsidR="00E07A84" w:rsidRPr="00A71D81" w:rsidRDefault="00E07A84" w:rsidP="00E07A84">
      <w:pPr>
        <w:pStyle w:val="FootnoteText"/>
        <w:jc w:val="both"/>
        <w:rPr>
          <w:lang w:val="pt-BR"/>
        </w:rPr>
      </w:pPr>
      <w:r w:rsidRPr="00A71D81">
        <w:rPr>
          <w:rFonts w:ascii="GHEA Grapalat" w:hAnsi="GHEA Grapalat"/>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A71D81" w:rsidDel="00EB35E7">
        <w:rPr>
          <w:rFonts w:ascii="GHEA Grapalat" w:hAnsi="GHEA Grapalat" w:cs="Sylfaen"/>
          <w:i/>
          <w:sz w:val="18"/>
          <w:szCs w:val="18"/>
          <w:lang w:val="pt-BR" w:eastAsia="en-US"/>
        </w:rPr>
        <w:t xml:space="preserve"> </w:t>
      </w:r>
      <w:r w:rsidRPr="00A71D81">
        <w:rPr>
          <w:rFonts w:ascii="GHEA Grapalat" w:hAnsi="GHEA Grapalat" w:cs="Sylfaen"/>
          <w:i/>
          <w:sz w:val="18"/>
          <w:szCs w:val="18"/>
          <w:lang w:val="pt-BR" w:eastAsia="en-US"/>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E07A84" w:rsidRPr="00A71D81" w:rsidRDefault="00E07A84" w:rsidP="00E07A84">
      <w:pPr>
        <w:jc w:val="both"/>
        <w:rPr>
          <w:rFonts w:ascii="GHEA Grapalat" w:hAnsi="GHEA Grapalat"/>
          <w:sz w:val="12"/>
          <w:szCs w:val="12"/>
          <w:lang w:val="pt-BR"/>
        </w:rPr>
      </w:pPr>
    </w:p>
    <w:p w:rsidR="00E07A84" w:rsidRPr="00A71D81" w:rsidRDefault="00E07A84" w:rsidP="00E07A84">
      <w:pPr>
        <w:jc w:val="both"/>
        <w:rPr>
          <w:rFonts w:ascii="GHEA Grapalat" w:hAnsi="GHEA Grapalat"/>
          <w:sz w:val="20"/>
          <w:lang w:val="pt-BR"/>
        </w:rPr>
      </w:pPr>
      <w:r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E07A84" w:rsidRPr="00A71D81" w:rsidRDefault="00E07A84" w:rsidP="00E07A84">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E07A84" w:rsidRPr="00A71D81" w:rsidTr="00DD15A5">
        <w:trPr>
          <w:jc w:val="center"/>
        </w:trPr>
        <w:tc>
          <w:tcPr>
            <w:tcW w:w="4536" w:type="dxa"/>
          </w:tcPr>
          <w:p w:rsidR="00E07A84" w:rsidRPr="00A71D81" w:rsidRDefault="00E07A84" w:rsidP="00DD15A5">
            <w:pPr>
              <w:jc w:val="center"/>
              <w:rPr>
                <w:rFonts w:ascii="GHEA Grapalat" w:hAnsi="GHEA Grapalat" w:cs="Sylfaen"/>
                <w:b/>
                <w:bCs/>
                <w:lang w:val="nb-NO"/>
              </w:rPr>
            </w:pPr>
            <w:r w:rsidRPr="00A71D81">
              <w:rPr>
                <w:rFonts w:ascii="GHEA Grapalat" w:hAnsi="GHEA Grapalat" w:cs="Sylfaen"/>
                <w:b/>
                <w:bCs/>
                <w:lang w:val="nb-NO"/>
              </w:rPr>
              <w:t>ԳՆՈՐԴ</w:t>
            </w:r>
          </w:p>
          <w:p w:rsidR="00E07A84" w:rsidRPr="00A71D81" w:rsidRDefault="00E07A84" w:rsidP="00DD15A5">
            <w:pPr>
              <w:rPr>
                <w:rFonts w:ascii="GHEA Grapalat" w:hAnsi="GHEA Grapalat"/>
                <w:sz w:val="22"/>
                <w:szCs w:val="22"/>
                <w:lang w:val="ru-RU"/>
              </w:rPr>
            </w:pPr>
          </w:p>
          <w:p w:rsidR="00E07A84" w:rsidRPr="00A71D81" w:rsidRDefault="00E07A84" w:rsidP="00DD15A5">
            <w:pPr>
              <w:rPr>
                <w:rFonts w:ascii="GHEA Grapalat" w:hAnsi="GHEA Grapalat"/>
                <w:lang w:val="ru-RU"/>
              </w:rPr>
            </w:pPr>
          </w:p>
          <w:p w:rsidR="00E07A84" w:rsidRPr="00A71D81" w:rsidRDefault="00E07A84" w:rsidP="00DD15A5">
            <w:pPr>
              <w:jc w:val="center"/>
              <w:rPr>
                <w:rFonts w:ascii="GHEA Grapalat" w:hAnsi="GHEA Grapalat"/>
                <w:lang w:val="ru-RU"/>
              </w:rPr>
            </w:pPr>
            <w:r w:rsidRPr="00A71D81">
              <w:rPr>
                <w:rFonts w:ascii="GHEA Grapalat" w:hAnsi="GHEA Grapalat"/>
                <w:lang w:val="ru-RU"/>
              </w:rPr>
              <w:t>---------------------------------</w:t>
            </w:r>
          </w:p>
          <w:p w:rsidR="00E07A84" w:rsidRPr="00A71D81" w:rsidRDefault="00E07A84" w:rsidP="00DD15A5">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E07A84" w:rsidRPr="00A71D81" w:rsidRDefault="00E07A84" w:rsidP="00DD15A5">
            <w:pPr>
              <w:jc w:val="center"/>
              <w:rPr>
                <w:rFonts w:ascii="GHEA Grapalat" w:hAnsi="GHEA Grapalat"/>
                <w:sz w:val="18"/>
                <w:szCs w:val="18"/>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E07A84" w:rsidRPr="00A71D81" w:rsidRDefault="00E07A84" w:rsidP="00DD15A5">
            <w:pPr>
              <w:jc w:val="center"/>
              <w:rPr>
                <w:rFonts w:ascii="GHEA Grapalat" w:hAnsi="GHEA Grapalat"/>
                <w:lang w:val="ru-RU"/>
              </w:rPr>
            </w:pPr>
          </w:p>
        </w:tc>
        <w:tc>
          <w:tcPr>
            <w:tcW w:w="4343" w:type="dxa"/>
          </w:tcPr>
          <w:p w:rsidR="00E07A84" w:rsidRPr="00A71D81" w:rsidRDefault="00E07A84" w:rsidP="00DD15A5">
            <w:pPr>
              <w:jc w:val="center"/>
              <w:rPr>
                <w:rFonts w:ascii="GHEA Grapalat" w:hAnsi="GHEA Grapalat" w:cs="Sylfaen"/>
                <w:b/>
                <w:bCs/>
                <w:lang w:val="ru-RU"/>
              </w:rPr>
            </w:pPr>
            <w:r w:rsidRPr="00A71D81">
              <w:rPr>
                <w:rFonts w:ascii="GHEA Grapalat" w:hAnsi="GHEA Grapalat" w:cs="Sylfaen"/>
                <w:b/>
                <w:bCs/>
                <w:lang w:val="pt-BR"/>
              </w:rPr>
              <w:t>ՎԱՃԱՌՈՂ</w:t>
            </w:r>
          </w:p>
          <w:p w:rsidR="00E07A84" w:rsidRPr="00A71D81" w:rsidRDefault="00E07A84" w:rsidP="00DD15A5">
            <w:pPr>
              <w:jc w:val="center"/>
              <w:rPr>
                <w:rFonts w:ascii="GHEA Grapalat" w:hAnsi="GHEA Grapalat"/>
                <w:lang w:val="ru-RU"/>
              </w:rPr>
            </w:pPr>
          </w:p>
          <w:p w:rsidR="00E07A84" w:rsidRPr="00A71D81" w:rsidRDefault="00E07A84" w:rsidP="00DD15A5">
            <w:pPr>
              <w:jc w:val="center"/>
              <w:rPr>
                <w:rFonts w:ascii="GHEA Grapalat" w:hAnsi="GHEA Grapalat"/>
                <w:lang w:val="ru-RU"/>
              </w:rPr>
            </w:pPr>
          </w:p>
          <w:p w:rsidR="00E07A84" w:rsidRPr="00A71D81" w:rsidRDefault="00E07A84" w:rsidP="00DD15A5">
            <w:pPr>
              <w:jc w:val="center"/>
              <w:rPr>
                <w:rFonts w:ascii="GHEA Grapalat" w:hAnsi="GHEA Grapalat"/>
                <w:lang w:val="ru-RU"/>
              </w:rPr>
            </w:pPr>
            <w:r w:rsidRPr="00A71D81">
              <w:rPr>
                <w:rFonts w:ascii="GHEA Grapalat" w:hAnsi="GHEA Grapalat"/>
                <w:lang w:val="ru-RU"/>
              </w:rPr>
              <w:t>---------------------------------</w:t>
            </w:r>
          </w:p>
          <w:p w:rsidR="00E07A84" w:rsidRPr="00A71D81" w:rsidRDefault="00E07A84" w:rsidP="00DD15A5">
            <w:pPr>
              <w:jc w:val="center"/>
              <w:rPr>
                <w:rFonts w:ascii="GHEA Grapalat" w:hAnsi="GHEA Grapalat"/>
                <w:sz w:val="18"/>
                <w:szCs w:val="18"/>
              </w:rPr>
            </w:pPr>
            <w:r w:rsidRPr="00A71D81">
              <w:rPr>
                <w:rFonts w:ascii="GHEA Grapalat" w:hAnsi="GHEA Grapalat"/>
                <w:sz w:val="18"/>
                <w:szCs w:val="18"/>
              </w:rPr>
              <w:lastRenderedPageBreak/>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E07A84" w:rsidRPr="00A71D81" w:rsidRDefault="00E07A84" w:rsidP="00DD15A5">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E07A84" w:rsidRPr="00A71D81" w:rsidRDefault="00E07A84" w:rsidP="00E07A84">
      <w:pPr>
        <w:jc w:val="center"/>
        <w:rPr>
          <w:rFonts w:ascii="GHEA Grapalat" w:hAnsi="GHEA Grapalat"/>
          <w:sz w:val="20"/>
        </w:rPr>
      </w:pPr>
      <w:r w:rsidRPr="00A71D81">
        <w:rPr>
          <w:rFonts w:ascii="GHEA Grapalat" w:hAnsi="GHEA Grapalat"/>
          <w:sz w:val="20"/>
        </w:rPr>
        <w:lastRenderedPageBreak/>
        <w:br w:type="page"/>
      </w:r>
    </w:p>
    <w:p w:rsidR="00E07A84" w:rsidRPr="00A71D81" w:rsidRDefault="00E07A84" w:rsidP="00E07A84">
      <w:pPr>
        <w:jc w:val="right"/>
        <w:rPr>
          <w:rFonts w:ascii="GHEA Grapalat" w:hAnsi="GHEA Grapalat"/>
          <w:sz w:val="20"/>
        </w:rPr>
      </w:pP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t>Հավելված N 2</w:t>
      </w: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t xml:space="preserve">«         »              20  թ. կնքված </w:t>
      </w: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E07A84" w:rsidRPr="00A71D81" w:rsidRDefault="00E07A84" w:rsidP="00E07A84">
      <w:pPr>
        <w:tabs>
          <w:tab w:val="left" w:pos="9540"/>
        </w:tabs>
        <w:rPr>
          <w:rFonts w:ascii="GHEA Grapalat" w:hAnsi="GHEA Grapalat"/>
          <w:sz w:val="20"/>
        </w:rPr>
      </w:pPr>
    </w:p>
    <w:p w:rsidR="00E07A84" w:rsidRPr="00A71D81" w:rsidRDefault="00E07A84" w:rsidP="00E07A84">
      <w:pPr>
        <w:tabs>
          <w:tab w:val="left" w:pos="9540"/>
        </w:tabs>
        <w:rPr>
          <w:rFonts w:ascii="GHEA Grapalat" w:hAnsi="GHEA Grapalat"/>
          <w:sz w:val="20"/>
        </w:rPr>
      </w:pPr>
    </w:p>
    <w:p w:rsidR="00E07A84" w:rsidRPr="00A71D81" w:rsidRDefault="00E07A84" w:rsidP="00E07A84">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E07A84" w:rsidRPr="00A71D81" w:rsidRDefault="00E07A84" w:rsidP="00E07A84">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2656"/>
        <w:gridCol w:w="3390"/>
        <w:gridCol w:w="474"/>
        <w:gridCol w:w="474"/>
        <w:gridCol w:w="474"/>
        <w:gridCol w:w="474"/>
        <w:gridCol w:w="474"/>
        <w:gridCol w:w="474"/>
        <w:gridCol w:w="474"/>
        <w:gridCol w:w="474"/>
        <w:gridCol w:w="474"/>
        <w:gridCol w:w="474"/>
        <w:gridCol w:w="474"/>
        <w:gridCol w:w="544"/>
        <w:gridCol w:w="1931"/>
      </w:tblGrid>
      <w:tr w:rsidR="00E07A84" w:rsidRPr="00A71D81" w:rsidTr="00005700">
        <w:tc>
          <w:tcPr>
            <w:tcW w:w="15693" w:type="dxa"/>
            <w:gridSpan w:val="16"/>
          </w:tcPr>
          <w:p w:rsidR="00E07A84" w:rsidRPr="00A71D81" w:rsidRDefault="00E07A84" w:rsidP="00DD15A5">
            <w:pPr>
              <w:jc w:val="center"/>
              <w:rPr>
                <w:rFonts w:ascii="GHEA Grapalat" w:hAnsi="GHEA Grapalat"/>
                <w:sz w:val="18"/>
                <w:lang w:val="es-ES"/>
              </w:rPr>
            </w:pPr>
            <w:r w:rsidRPr="00A71D81">
              <w:rPr>
                <w:rFonts w:ascii="GHEA Grapalat" w:hAnsi="GHEA Grapalat"/>
                <w:sz w:val="18"/>
                <w:lang w:val="es-ES"/>
              </w:rPr>
              <w:t>Ապրանքի</w:t>
            </w:r>
          </w:p>
        </w:tc>
      </w:tr>
      <w:tr w:rsidR="00E07A84" w:rsidRPr="00C408B4" w:rsidTr="00005700">
        <w:tc>
          <w:tcPr>
            <w:tcW w:w="1958" w:type="dxa"/>
            <w:vAlign w:val="center"/>
          </w:tcPr>
          <w:p w:rsidR="00E07A84" w:rsidRPr="00A71D81" w:rsidRDefault="00E07A84" w:rsidP="00DD15A5">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656" w:type="dxa"/>
            <w:vAlign w:val="center"/>
          </w:tcPr>
          <w:p w:rsidR="00E07A84" w:rsidRPr="00A71D81" w:rsidRDefault="00E07A84" w:rsidP="00DD15A5">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3390" w:type="dxa"/>
            <w:vAlign w:val="center"/>
          </w:tcPr>
          <w:p w:rsidR="00E07A84" w:rsidRPr="00A71D81" w:rsidRDefault="00E07A84" w:rsidP="00DD15A5">
            <w:pPr>
              <w:jc w:val="center"/>
              <w:rPr>
                <w:rFonts w:ascii="GHEA Grapalat" w:hAnsi="GHEA Grapalat"/>
                <w:sz w:val="18"/>
                <w:lang w:val="es-ES"/>
              </w:rPr>
            </w:pPr>
            <w:r w:rsidRPr="00A71D81">
              <w:rPr>
                <w:rFonts w:ascii="GHEA Grapalat" w:hAnsi="GHEA Grapalat"/>
                <w:sz w:val="18"/>
              </w:rPr>
              <w:t>անվանումը</w:t>
            </w:r>
          </w:p>
        </w:tc>
        <w:tc>
          <w:tcPr>
            <w:tcW w:w="7689" w:type="dxa"/>
            <w:gridSpan w:val="13"/>
            <w:vAlign w:val="center"/>
          </w:tcPr>
          <w:p w:rsidR="00E07A84" w:rsidRPr="00A71D81" w:rsidRDefault="00E07A84" w:rsidP="0000570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005700">
              <w:rPr>
                <w:rFonts w:ascii="GHEA Grapalat" w:hAnsi="GHEA Grapalat"/>
                <w:sz w:val="18"/>
                <w:lang w:val="es-ES"/>
              </w:rPr>
              <w:t>22</w:t>
            </w:r>
            <w:r w:rsidRPr="00A71D81">
              <w:rPr>
                <w:rFonts w:ascii="GHEA Grapalat" w:hAnsi="GHEA Grapalat"/>
                <w:sz w:val="18"/>
                <w:lang w:val="es-ES"/>
              </w:rPr>
              <w:t xml:space="preserve"> թ-ին` ըստ ամիսների, այդ թվում**</w:t>
            </w:r>
          </w:p>
        </w:tc>
      </w:tr>
      <w:tr w:rsidR="00E07A84" w:rsidRPr="00A71D81" w:rsidTr="00005700">
        <w:trPr>
          <w:trHeight w:val="1538"/>
        </w:trPr>
        <w:tc>
          <w:tcPr>
            <w:tcW w:w="1958" w:type="dxa"/>
          </w:tcPr>
          <w:p w:rsidR="00E07A84" w:rsidRPr="00A71D81" w:rsidRDefault="00E07A84" w:rsidP="00DD15A5">
            <w:pPr>
              <w:jc w:val="center"/>
              <w:rPr>
                <w:rFonts w:ascii="GHEA Grapalat" w:hAnsi="GHEA Grapalat"/>
                <w:sz w:val="20"/>
                <w:lang w:val="es-ES"/>
              </w:rPr>
            </w:pPr>
          </w:p>
        </w:tc>
        <w:tc>
          <w:tcPr>
            <w:tcW w:w="2656" w:type="dxa"/>
          </w:tcPr>
          <w:p w:rsidR="00E07A84" w:rsidRPr="00A71D81" w:rsidRDefault="00E07A84" w:rsidP="00DD15A5">
            <w:pPr>
              <w:jc w:val="center"/>
              <w:rPr>
                <w:rFonts w:ascii="GHEA Grapalat" w:hAnsi="GHEA Grapalat"/>
                <w:sz w:val="20"/>
                <w:lang w:val="es-ES"/>
              </w:rPr>
            </w:pPr>
          </w:p>
        </w:tc>
        <w:tc>
          <w:tcPr>
            <w:tcW w:w="3390" w:type="dxa"/>
          </w:tcPr>
          <w:p w:rsidR="00E07A84" w:rsidRPr="00A71D81" w:rsidRDefault="00E07A84" w:rsidP="00DD15A5">
            <w:pPr>
              <w:jc w:val="center"/>
              <w:rPr>
                <w:rFonts w:ascii="GHEA Grapalat" w:hAnsi="GHEA Grapalat"/>
                <w:sz w:val="20"/>
                <w:lang w:val="es-ES"/>
              </w:rPr>
            </w:pP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rsidR="00E07A84" w:rsidRPr="00A71D81" w:rsidRDefault="00E07A84" w:rsidP="00DD15A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rsidR="00E07A84" w:rsidRPr="00A71D81" w:rsidRDefault="00E07A84" w:rsidP="00DD15A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44" w:type="dxa"/>
            <w:textDirection w:val="btLr"/>
            <w:vAlign w:val="center"/>
          </w:tcPr>
          <w:p w:rsidR="00E07A84" w:rsidRPr="00A71D81" w:rsidRDefault="00E07A84" w:rsidP="00DD15A5">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31" w:type="dxa"/>
            <w:vAlign w:val="center"/>
          </w:tcPr>
          <w:p w:rsidR="00E07A84" w:rsidRPr="00A71D81" w:rsidRDefault="00E07A84" w:rsidP="00DD15A5">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E07A84" w:rsidRPr="00A71D81" w:rsidRDefault="00E07A84" w:rsidP="00DD15A5">
            <w:pPr>
              <w:jc w:val="center"/>
              <w:rPr>
                <w:rFonts w:ascii="GHEA Grapalat" w:hAnsi="GHEA Grapalat"/>
                <w:sz w:val="18"/>
                <w:lang w:val="es-ES"/>
              </w:rPr>
            </w:pPr>
          </w:p>
        </w:tc>
      </w:tr>
      <w:tr w:rsidR="00005700" w:rsidRPr="00A71D81" w:rsidTr="00005700">
        <w:trPr>
          <w:trHeight w:val="1538"/>
        </w:trPr>
        <w:tc>
          <w:tcPr>
            <w:tcW w:w="1958" w:type="dxa"/>
          </w:tcPr>
          <w:p w:rsidR="00005700" w:rsidRPr="00133112" w:rsidRDefault="00005700" w:rsidP="009A61C0">
            <w:pPr>
              <w:jc w:val="center"/>
              <w:rPr>
                <w:rFonts w:ascii="GHEA Grapalat" w:hAnsi="GHEA Grapalat"/>
                <w:sz w:val="18"/>
              </w:rPr>
            </w:pPr>
            <w:r w:rsidRPr="00133112">
              <w:rPr>
                <w:rFonts w:ascii="GHEA Grapalat" w:hAnsi="GHEA Grapalat"/>
                <w:sz w:val="18"/>
              </w:rPr>
              <w:t>1</w:t>
            </w:r>
          </w:p>
        </w:tc>
        <w:tc>
          <w:tcPr>
            <w:tcW w:w="2656" w:type="dxa"/>
            <w:vAlign w:val="center"/>
          </w:tcPr>
          <w:p w:rsidR="00005700" w:rsidRPr="00C65687" w:rsidRDefault="00C65687" w:rsidP="00C65687">
            <w:pPr>
              <w:jc w:val="center"/>
              <w:rPr>
                <w:rFonts w:ascii="GHEA Grapalat" w:hAnsi="GHEA Grapalat"/>
                <w:sz w:val="18"/>
                <w:lang w:val="hy-AM"/>
              </w:rPr>
            </w:pPr>
            <w:r w:rsidRPr="00C65687">
              <w:rPr>
                <w:rFonts w:ascii="GHEA Grapalat" w:hAnsi="GHEA Grapalat"/>
                <w:sz w:val="18"/>
                <w:lang w:val="hy-AM"/>
              </w:rPr>
              <w:t>34911150</w:t>
            </w:r>
          </w:p>
        </w:tc>
        <w:tc>
          <w:tcPr>
            <w:tcW w:w="3390" w:type="dxa"/>
            <w:vAlign w:val="center"/>
          </w:tcPr>
          <w:p w:rsidR="00005700" w:rsidRPr="00133112" w:rsidRDefault="00C65687" w:rsidP="00C65687">
            <w:pPr>
              <w:jc w:val="center"/>
              <w:rPr>
                <w:rFonts w:ascii="GHEA Grapalat" w:hAnsi="GHEA Grapalat"/>
                <w:sz w:val="18"/>
              </w:rPr>
            </w:pPr>
            <w:r>
              <w:rPr>
                <w:rFonts w:ascii="GHEA Grapalat" w:hAnsi="GHEA Grapalat"/>
                <w:sz w:val="18"/>
                <w:lang w:val="hy-AM"/>
              </w:rPr>
              <w:t>Զանազան ավտոպահեստամասեր</w:t>
            </w:r>
          </w:p>
        </w:tc>
        <w:tc>
          <w:tcPr>
            <w:tcW w:w="474" w:type="dxa"/>
          </w:tcPr>
          <w:p w:rsidR="00005700" w:rsidRPr="00A71D81" w:rsidRDefault="00005700" w:rsidP="00DD15A5">
            <w:pPr>
              <w:jc w:val="center"/>
              <w:rPr>
                <w:rFonts w:ascii="GHEA Grapalat" w:hAnsi="GHEA Grapalat"/>
                <w:sz w:val="20"/>
                <w:lang w:val="pt-BR"/>
              </w:rPr>
            </w:pPr>
          </w:p>
          <w:p w:rsidR="00005700" w:rsidRPr="00A71D81" w:rsidRDefault="00005700" w:rsidP="00DD15A5">
            <w:pPr>
              <w:jc w:val="center"/>
              <w:rPr>
                <w:rFonts w:ascii="GHEA Grapalat" w:hAnsi="GHEA Grapalat"/>
                <w:sz w:val="20"/>
                <w:lang w:val="pt-BR"/>
              </w:rPr>
            </w:pPr>
          </w:p>
          <w:p w:rsidR="00005700" w:rsidRPr="00A71D81" w:rsidRDefault="00005700" w:rsidP="00DD15A5">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Pr>
                <w:rFonts w:ascii="GHEA Grapalat" w:hAnsi="GHEA Grapalat"/>
                <w:sz w:val="20"/>
                <w:lang w:val="pt-BR"/>
              </w:rPr>
              <w:t>0</w:t>
            </w:r>
            <w:r w:rsidRPr="00A71D81">
              <w:rPr>
                <w:rFonts w:ascii="GHEA Grapalat" w:hAnsi="GHEA Grapalat"/>
                <w:sz w:val="20"/>
                <w:lang w:val="pt-BR"/>
              </w:rPr>
              <w:t xml:space="preserve"> %</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005700">
            <w:pPr>
              <w:jc w:val="center"/>
              <w:rPr>
                <w:rFonts w:ascii="GHEA Grapalat" w:hAnsi="GHEA Grapalat"/>
                <w:lang w:val="pt-BR"/>
              </w:rPr>
            </w:pPr>
            <w:r w:rsidRPr="00A71D81">
              <w:rPr>
                <w:rFonts w:ascii="GHEA Grapalat" w:hAnsi="GHEA Grapalat"/>
                <w:sz w:val="20"/>
                <w:lang w:val="pt-BR"/>
              </w:rPr>
              <w:t>%</w:t>
            </w:r>
          </w:p>
        </w:tc>
        <w:tc>
          <w:tcPr>
            <w:tcW w:w="47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sidRPr="00A71D81">
              <w:rPr>
                <w:rFonts w:ascii="GHEA Grapalat" w:hAnsi="GHEA Grapalat"/>
                <w:sz w:val="20"/>
                <w:lang w:val="pt-BR"/>
              </w:rPr>
              <w:t>%</w:t>
            </w:r>
          </w:p>
        </w:tc>
        <w:tc>
          <w:tcPr>
            <w:tcW w:w="544"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sidRPr="00A71D81">
              <w:rPr>
                <w:rFonts w:ascii="GHEA Grapalat" w:hAnsi="GHEA Grapalat"/>
                <w:sz w:val="20"/>
                <w:lang w:val="pt-BR"/>
              </w:rPr>
              <w:t>%</w:t>
            </w:r>
          </w:p>
        </w:tc>
        <w:tc>
          <w:tcPr>
            <w:tcW w:w="1931" w:type="dxa"/>
          </w:tcPr>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sz w:val="20"/>
                <w:lang w:val="pt-BR"/>
              </w:rPr>
            </w:pPr>
          </w:p>
          <w:p w:rsidR="00005700" w:rsidRPr="00A71D81" w:rsidRDefault="00005700" w:rsidP="009A61C0">
            <w:pPr>
              <w:jc w:val="center"/>
              <w:rPr>
                <w:rFonts w:ascii="GHEA Grapalat" w:hAnsi="GHEA Grapalat"/>
                <w:lang w:val="pt-BR"/>
              </w:rPr>
            </w:pPr>
            <w:r w:rsidRPr="00A71D81">
              <w:rPr>
                <w:rFonts w:ascii="GHEA Grapalat" w:hAnsi="GHEA Grapalat"/>
                <w:sz w:val="20"/>
                <w:lang w:val="pt-BR"/>
              </w:rPr>
              <w:t>%</w:t>
            </w:r>
          </w:p>
        </w:tc>
      </w:tr>
    </w:tbl>
    <w:p w:rsidR="00E07A84" w:rsidRPr="00A71D81" w:rsidRDefault="00E07A84" w:rsidP="00E07A84">
      <w:pPr>
        <w:rPr>
          <w:rFonts w:ascii="GHEA Grapalat" w:hAnsi="GHEA Grapalat"/>
          <w:i/>
          <w:sz w:val="18"/>
          <w:szCs w:val="18"/>
        </w:rPr>
      </w:pPr>
    </w:p>
    <w:p w:rsidR="00E07A84" w:rsidRPr="00A71D81" w:rsidRDefault="00E07A84" w:rsidP="00E07A8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7A84" w:rsidRPr="00A71D81" w:rsidRDefault="00E07A84" w:rsidP="00E07A84">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E07A84" w:rsidRPr="00A71D81" w:rsidRDefault="00E07A84" w:rsidP="00E07A84">
      <w:pPr>
        <w:jc w:val="center"/>
        <w:rPr>
          <w:rFonts w:ascii="GHEA Grapalat" w:hAnsi="GHEA Grapalat"/>
          <w:sz w:val="20"/>
          <w:lang w:val="es-ES"/>
        </w:rPr>
      </w:pPr>
    </w:p>
    <w:p w:rsidR="00E07A84" w:rsidRPr="00A71D81" w:rsidRDefault="00E07A84" w:rsidP="00E07A8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E07A84" w:rsidRPr="00A71D81" w:rsidTr="00DD15A5">
        <w:trPr>
          <w:jc w:val="center"/>
        </w:trPr>
        <w:tc>
          <w:tcPr>
            <w:tcW w:w="4536" w:type="dxa"/>
          </w:tcPr>
          <w:p w:rsidR="00E07A84" w:rsidRPr="00A71D81" w:rsidRDefault="00E07A84" w:rsidP="00DD15A5">
            <w:pPr>
              <w:jc w:val="center"/>
              <w:rPr>
                <w:rFonts w:ascii="GHEA Grapalat" w:hAnsi="GHEA Grapalat" w:cs="Sylfaen"/>
                <w:b/>
                <w:bCs/>
                <w:lang w:val="nb-NO"/>
              </w:rPr>
            </w:pPr>
            <w:r w:rsidRPr="00A71D81">
              <w:rPr>
                <w:rFonts w:ascii="GHEA Grapalat" w:hAnsi="GHEA Grapalat" w:cs="Sylfaen"/>
                <w:b/>
                <w:bCs/>
                <w:lang w:val="nb-NO"/>
              </w:rPr>
              <w:t>ԳՆՈՐԴ</w:t>
            </w:r>
          </w:p>
          <w:p w:rsidR="00E07A84" w:rsidRPr="00A71D81" w:rsidRDefault="00E07A84" w:rsidP="00DD15A5">
            <w:pPr>
              <w:rPr>
                <w:rFonts w:ascii="GHEA Grapalat" w:hAnsi="GHEA Grapalat"/>
                <w:sz w:val="22"/>
                <w:szCs w:val="22"/>
                <w:lang w:val="ru-RU"/>
              </w:rPr>
            </w:pPr>
          </w:p>
          <w:p w:rsidR="00E07A84" w:rsidRPr="00A71D81" w:rsidRDefault="00E07A84" w:rsidP="00DD15A5">
            <w:pPr>
              <w:rPr>
                <w:rFonts w:ascii="GHEA Grapalat" w:hAnsi="GHEA Grapalat"/>
                <w:lang w:val="ru-RU"/>
              </w:rPr>
            </w:pPr>
          </w:p>
          <w:p w:rsidR="00E07A84" w:rsidRPr="00A71D81" w:rsidRDefault="00E07A84" w:rsidP="00DD15A5">
            <w:pPr>
              <w:jc w:val="center"/>
              <w:rPr>
                <w:rFonts w:ascii="GHEA Grapalat" w:hAnsi="GHEA Grapalat"/>
                <w:lang w:val="ru-RU"/>
              </w:rPr>
            </w:pPr>
            <w:r w:rsidRPr="00A71D81">
              <w:rPr>
                <w:rFonts w:ascii="GHEA Grapalat" w:hAnsi="GHEA Grapalat"/>
                <w:lang w:val="ru-RU"/>
              </w:rPr>
              <w:t>---------------------------------</w:t>
            </w:r>
          </w:p>
          <w:p w:rsidR="00E07A84" w:rsidRPr="00A71D81" w:rsidRDefault="00E07A84" w:rsidP="00DD15A5">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E07A84" w:rsidRPr="00A71D81" w:rsidRDefault="00E07A84" w:rsidP="00DD15A5">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E07A84" w:rsidRPr="00A71D81" w:rsidRDefault="00E07A84" w:rsidP="00DD15A5">
            <w:pPr>
              <w:jc w:val="center"/>
              <w:rPr>
                <w:rFonts w:ascii="GHEA Grapalat" w:hAnsi="GHEA Grapalat"/>
                <w:lang w:val="ru-RU"/>
              </w:rPr>
            </w:pPr>
          </w:p>
        </w:tc>
        <w:tc>
          <w:tcPr>
            <w:tcW w:w="4343" w:type="dxa"/>
          </w:tcPr>
          <w:p w:rsidR="00E07A84" w:rsidRPr="00A71D81" w:rsidRDefault="00E07A84" w:rsidP="00DD15A5">
            <w:pPr>
              <w:jc w:val="center"/>
              <w:rPr>
                <w:rFonts w:ascii="GHEA Grapalat" w:hAnsi="GHEA Grapalat" w:cs="Sylfaen"/>
                <w:b/>
                <w:bCs/>
                <w:lang w:val="ru-RU"/>
              </w:rPr>
            </w:pPr>
            <w:r w:rsidRPr="00A71D81">
              <w:rPr>
                <w:rFonts w:ascii="GHEA Grapalat" w:hAnsi="GHEA Grapalat" w:cs="Sylfaen"/>
                <w:b/>
                <w:bCs/>
                <w:lang w:val="pt-BR"/>
              </w:rPr>
              <w:t>ՎԱՃԱՌՈՂ</w:t>
            </w:r>
          </w:p>
          <w:p w:rsidR="00E07A84" w:rsidRPr="00A71D81" w:rsidRDefault="00E07A84" w:rsidP="00DD15A5">
            <w:pPr>
              <w:jc w:val="center"/>
              <w:rPr>
                <w:rFonts w:ascii="GHEA Grapalat" w:hAnsi="GHEA Grapalat"/>
                <w:lang w:val="ru-RU"/>
              </w:rPr>
            </w:pPr>
          </w:p>
          <w:p w:rsidR="00E07A84" w:rsidRPr="00A71D81" w:rsidRDefault="00E07A84" w:rsidP="00DD15A5">
            <w:pPr>
              <w:jc w:val="center"/>
              <w:rPr>
                <w:rFonts w:ascii="GHEA Grapalat" w:hAnsi="GHEA Grapalat"/>
                <w:lang w:val="ru-RU"/>
              </w:rPr>
            </w:pPr>
          </w:p>
          <w:p w:rsidR="00E07A84" w:rsidRPr="00A71D81" w:rsidRDefault="00E07A84" w:rsidP="00DD15A5">
            <w:pPr>
              <w:jc w:val="center"/>
              <w:rPr>
                <w:rFonts w:ascii="GHEA Grapalat" w:hAnsi="GHEA Grapalat"/>
                <w:lang w:val="ru-RU"/>
              </w:rPr>
            </w:pPr>
            <w:r w:rsidRPr="00A71D81">
              <w:rPr>
                <w:rFonts w:ascii="GHEA Grapalat" w:hAnsi="GHEA Grapalat"/>
                <w:lang w:val="ru-RU"/>
              </w:rPr>
              <w:t>---------------------------------</w:t>
            </w:r>
          </w:p>
          <w:p w:rsidR="00E07A84" w:rsidRPr="00A71D81" w:rsidRDefault="00E07A84" w:rsidP="00DD15A5">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E07A84" w:rsidRPr="00A71D81" w:rsidRDefault="00E07A84" w:rsidP="00DD15A5">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E07A84" w:rsidRPr="00A71D81" w:rsidRDefault="00E07A84" w:rsidP="00E07A84">
      <w:pPr>
        <w:rPr>
          <w:rFonts w:ascii="GHEA Grapalat" w:hAnsi="GHEA Grapalat"/>
          <w:sz w:val="20"/>
          <w:lang w:val="ru-RU"/>
        </w:rPr>
        <w:sectPr w:rsidR="00E07A84" w:rsidRPr="00A71D81" w:rsidSect="00DD15A5">
          <w:footnotePr>
            <w:pos w:val="beneathText"/>
          </w:footnotePr>
          <w:pgSz w:w="16838" w:h="11906" w:orient="landscape" w:code="9"/>
          <w:pgMar w:top="662" w:right="533" w:bottom="1138" w:left="720" w:header="562" w:footer="562" w:gutter="0"/>
          <w:cols w:space="720"/>
        </w:sectPr>
      </w:pPr>
    </w:p>
    <w:p w:rsidR="00E07A84" w:rsidRPr="00A71D81" w:rsidRDefault="00E07A84" w:rsidP="00E07A84">
      <w:pPr>
        <w:rPr>
          <w:rFonts w:ascii="GHEA Grapalat" w:hAnsi="GHEA Grapalat"/>
          <w:sz w:val="20"/>
          <w:lang w:val="ru-RU"/>
        </w:rPr>
      </w:pPr>
    </w:p>
    <w:p w:rsidR="00E07A84" w:rsidRPr="00A71D81" w:rsidRDefault="00E07A84" w:rsidP="00E07A84">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t xml:space="preserve">«         »              20  թ. կնքված </w:t>
      </w:r>
    </w:p>
    <w:p w:rsidR="00E07A84" w:rsidRPr="00A71D81" w:rsidRDefault="00E07A84" w:rsidP="00E07A84">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E07A84" w:rsidRPr="00A71D81" w:rsidRDefault="00E07A84" w:rsidP="00E07A84">
      <w:pPr>
        <w:ind w:left="-142" w:firstLine="142"/>
        <w:jc w:val="center"/>
        <w:rPr>
          <w:rFonts w:ascii="GHEA Grapalat" w:hAnsi="GHEA Grapalat" w:cs="Sylfaen"/>
          <w:b/>
        </w:rPr>
      </w:pPr>
    </w:p>
    <w:p w:rsidR="00E07A84" w:rsidRPr="00A71D81" w:rsidRDefault="00E07A84" w:rsidP="00E07A84">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07A84" w:rsidRPr="00C408B4" w:rsidTr="00DD15A5">
        <w:trPr>
          <w:tblCellSpacing w:w="7" w:type="dxa"/>
          <w:jc w:val="center"/>
        </w:trPr>
        <w:tc>
          <w:tcPr>
            <w:tcW w:w="0" w:type="auto"/>
            <w:vAlign w:val="center"/>
          </w:tcPr>
          <w:p w:rsidR="00E07A84" w:rsidRPr="00A71D81" w:rsidRDefault="00E07A84" w:rsidP="00DD15A5">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58DD8D65" wp14:editId="468630A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5AAE1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E07A84" w:rsidRPr="00A71D81" w:rsidRDefault="00E07A84" w:rsidP="00DD15A5">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E07A84" w:rsidRPr="00A71D81" w:rsidRDefault="00E07A84" w:rsidP="00E07A84">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E07A84" w:rsidRPr="00A71D81" w:rsidRDefault="00E07A84" w:rsidP="00E07A84">
      <w:pPr>
        <w:ind w:firstLine="375"/>
        <w:rPr>
          <w:rFonts w:ascii="GHEA Grapalat" w:hAnsi="GHEA Grapalat"/>
          <w:iCs/>
          <w:color w:val="000000"/>
          <w:sz w:val="15"/>
          <w:szCs w:val="21"/>
          <w:lang w:val="pt-BR"/>
        </w:rPr>
      </w:pPr>
    </w:p>
    <w:p w:rsidR="00E07A84" w:rsidRPr="00A71D81" w:rsidRDefault="00E07A84" w:rsidP="00E07A84">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E07A84" w:rsidRPr="00A71D81" w:rsidRDefault="00E07A84" w:rsidP="00E07A84">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E07A84" w:rsidRPr="00A71D81" w:rsidRDefault="00E07A84" w:rsidP="00E07A84">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E07A84" w:rsidRPr="00A71D81" w:rsidRDefault="00E07A84" w:rsidP="00E07A84">
      <w:pPr>
        <w:pStyle w:val="BodyTextIndent"/>
        <w:spacing w:line="240" w:lineRule="auto"/>
        <w:ind w:firstLine="0"/>
        <w:jc w:val="center"/>
        <w:rPr>
          <w:b/>
          <w:bCs/>
          <w:iCs/>
          <w:lang w:val="es-ES"/>
        </w:rPr>
      </w:pPr>
    </w:p>
    <w:p w:rsidR="00E07A84" w:rsidRPr="00A71D81" w:rsidRDefault="00E07A84" w:rsidP="00E07A84">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E07A84" w:rsidRPr="00A71D81" w:rsidRDefault="00E07A84" w:rsidP="00E07A84">
      <w:pPr>
        <w:pStyle w:val="BodyTextIndent"/>
        <w:spacing w:line="240" w:lineRule="auto"/>
        <w:ind w:firstLine="0"/>
        <w:rPr>
          <w:iCs/>
          <w:lang w:val="es-ES"/>
        </w:rPr>
      </w:pPr>
    </w:p>
    <w:p w:rsidR="00E07A84" w:rsidRPr="00A71D81" w:rsidRDefault="00E07A84" w:rsidP="00E07A84">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E07A84" w:rsidRPr="00A71D81" w:rsidRDefault="00E07A84" w:rsidP="00E07A84">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E07A84" w:rsidRPr="00A71D81" w:rsidRDefault="00E07A84" w:rsidP="00E07A84">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E07A84" w:rsidRPr="00A71D81" w:rsidRDefault="00E07A84" w:rsidP="00E07A84">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E07A84" w:rsidRPr="00A71D81" w:rsidRDefault="00E07A84" w:rsidP="00E07A84">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E07A84" w:rsidRPr="00A71D81" w:rsidRDefault="00E07A84" w:rsidP="00E07A84">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07A84" w:rsidRPr="00A71D81" w:rsidTr="00DD15A5">
        <w:trPr>
          <w:jc w:val="right"/>
        </w:trPr>
        <w:tc>
          <w:tcPr>
            <w:tcW w:w="357" w:type="dxa"/>
            <w:vMerge w:val="restart"/>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E07A84" w:rsidRPr="00A71D81" w:rsidRDefault="00E07A84" w:rsidP="00DD1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E07A84" w:rsidRPr="00A71D81" w:rsidTr="00DD15A5">
        <w:trPr>
          <w:jc w:val="right"/>
        </w:trPr>
        <w:tc>
          <w:tcPr>
            <w:tcW w:w="357" w:type="dxa"/>
            <w:vMerge/>
            <w:shd w:val="clear" w:color="auto" w:fill="auto"/>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E07A84" w:rsidRPr="00A71D81" w:rsidTr="00DD15A5">
        <w:trPr>
          <w:trHeight w:val="1105"/>
          <w:jc w:val="right"/>
        </w:trPr>
        <w:tc>
          <w:tcPr>
            <w:tcW w:w="357" w:type="dxa"/>
            <w:vMerge/>
            <w:tcBorders>
              <w:bottom w:val="single" w:sz="4" w:space="0" w:color="auto"/>
            </w:tcBorders>
            <w:shd w:val="clear" w:color="auto" w:fill="auto"/>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r>
      <w:tr w:rsidR="00E07A84" w:rsidRPr="00A71D81" w:rsidTr="00DD15A5">
        <w:trPr>
          <w:jc w:val="right"/>
        </w:trPr>
        <w:tc>
          <w:tcPr>
            <w:tcW w:w="357"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E07A84" w:rsidRPr="00A71D81" w:rsidRDefault="00E07A84" w:rsidP="00DD15A5">
            <w:pPr>
              <w:pStyle w:val="NormalWeb"/>
              <w:spacing w:before="0" w:beforeAutospacing="0" w:after="0" w:afterAutospacing="0"/>
              <w:jc w:val="center"/>
              <w:rPr>
                <w:rFonts w:ascii="GHEA Grapalat" w:hAnsi="GHEA Grapalat"/>
                <w:sz w:val="18"/>
                <w:szCs w:val="18"/>
              </w:rPr>
            </w:pPr>
          </w:p>
        </w:tc>
      </w:tr>
      <w:tr w:rsidR="00E07A84" w:rsidRPr="00A71D81" w:rsidTr="00DD15A5">
        <w:trPr>
          <w:jc w:val="right"/>
        </w:trPr>
        <w:tc>
          <w:tcPr>
            <w:tcW w:w="357"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1173"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1440"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1800"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1116"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1842"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1134"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1168"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c>
          <w:tcPr>
            <w:tcW w:w="675" w:type="dxa"/>
            <w:shd w:val="clear" w:color="auto" w:fill="auto"/>
          </w:tcPr>
          <w:p w:rsidR="00E07A84" w:rsidRPr="00A71D81" w:rsidRDefault="00E07A84" w:rsidP="00DD15A5">
            <w:pPr>
              <w:pStyle w:val="NormalWeb"/>
              <w:spacing w:before="0" w:beforeAutospacing="0" w:after="0" w:afterAutospacing="0"/>
              <w:jc w:val="center"/>
              <w:rPr>
                <w:rFonts w:ascii="GHEA Grapalat" w:hAnsi="GHEA Grapalat"/>
              </w:rPr>
            </w:pPr>
          </w:p>
        </w:tc>
      </w:tr>
    </w:tbl>
    <w:p w:rsidR="00E07A84" w:rsidRPr="00A71D81" w:rsidRDefault="00E07A84" w:rsidP="00E07A84">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E07A84" w:rsidRPr="00A71D81" w:rsidRDefault="00E07A84" w:rsidP="00E07A84">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E07A84" w:rsidRPr="00A71D81" w:rsidRDefault="00E07A84" w:rsidP="00E07A84">
      <w:pPr>
        <w:ind w:firstLine="375"/>
        <w:jc w:val="both"/>
        <w:rPr>
          <w:rFonts w:ascii="GHEA Grapalat" w:hAnsi="GHEA Grapalat"/>
          <w:iCs/>
          <w:snapToGrid w:val="0"/>
          <w:color w:val="000000"/>
          <w:sz w:val="21"/>
          <w:szCs w:val="21"/>
          <w:lang w:val="es-ES"/>
        </w:rPr>
      </w:pPr>
    </w:p>
    <w:p w:rsidR="00E07A84" w:rsidRPr="00A71D81" w:rsidRDefault="00E07A84" w:rsidP="00E07A84">
      <w:pPr>
        <w:ind w:firstLine="375"/>
        <w:jc w:val="both"/>
        <w:rPr>
          <w:rFonts w:ascii="GHEA Grapalat" w:hAnsi="GHEA Grapalat"/>
          <w:iCs/>
          <w:snapToGrid w:val="0"/>
          <w:color w:val="000000"/>
          <w:sz w:val="2"/>
          <w:szCs w:val="21"/>
          <w:lang w:val="es-ES"/>
        </w:rPr>
      </w:pPr>
    </w:p>
    <w:p w:rsidR="00E07A84" w:rsidRPr="00A71D81" w:rsidRDefault="00E07A84" w:rsidP="00E07A84">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07A84" w:rsidRPr="00A71D81" w:rsidTr="00DD15A5">
        <w:trPr>
          <w:trHeight w:val="266"/>
          <w:tblCellSpacing w:w="7" w:type="dxa"/>
          <w:jc w:val="center"/>
        </w:trPr>
        <w:tc>
          <w:tcPr>
            <w:tcW w:w="0" w:type="auto"/>
            <w:vAlign w:val="center"/>
          </w:tcPr>
          <w:p w:rsidR="00E07A84" w:rsidRPr="00A71D81" w:rsidRDefault="00E07A84" w:rsidP="00DD15A5">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E07A84" w:rsidRPr="00A71D81" w:rsidRDefault="00E07A84" w:rsidP="00DD15A5">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E07A84" w:rsidRPr="00A71D81" w:rsidTr="00DD15A5">
        <w:trPr>
          <w:trHeight w:val="473"/>
          <w:tblCellSpacing w:w="7" w:type="dxa"/>
          <w:jc w:val="center"/>
        </w:trPr>
        <w:tc>
          <w:tcPr>
            <w:tcW w:w="0" w:type="auto"/>
            <w:vAlign w:val="center"/>
          </w:tcPr>
          <w:p w:rsidR="00E07A84" w:rsidRPr="00A71D81" w:rsidRDefault="00E07A84" w:rsidP="00DD15A5">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E07A84" w:rsidRPr="00A71D81" w:rsidRDefault="00E07A84" w:rsidP="00DD15A5">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E07A84" w:rsidRPr="00A71D81" w:rsidRDefault="00E07A84" w:rsidP="00DD15A5">
            <w:pPr>
              <w:jc w:val="center"/>
              <w:rPr>
                <w:rFonts w:ascii="GHEA Grapalat" w:hAnsi="GHEA Grapalat"/>
                <w:iCs/>
                <w:sz w:val="21"/>
                <w:szCs w:val="21"/>
              </w:rPr>
            </w:pPr>
            <w:r w:rsidRPr="00A71D81">
              <w:rPr>
                <w:rFonts w:ascii="GHEA Grapalat" w:hAnsi="GHEA Grapalat"/>
                <w:iCs/>
                <w:sz w:val="21"/>
                <w:szCs w:val="21"/>
              </w:rPr>
              <w:t>___________________________</w:t>
            </w:r>
          </w:p>
          <w:p w:rsidR="00E07A84" w:rsidRPr="00A71D81" w:rsidRDefault="00E07A84" w:rsidP="00DD15A5">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E07A84" w:rsidRPr="00A71D81" w:rsidTr="00DD15A5">
        <w:trPr>
          <w:trHeight w:val="503"/>
          <w:tblCellSpacing w:w="7" w:type="dxa"/>
          <w:jc w:val="center"/>
        </w:trPr>
        <w:tc>
          <w:tcPr>
            <w:tcW w:w="0" w:type="auto"/>
            <w:vAlign w:val="center"/>
          </w:tcPr>
          <w:p w:rsidR="00E07A84" w:rsidRPr="00A71D81" w:rsidRDefault="00E07A84" w:rsidP="00DD15A5">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E07A84" w:rsidRPr="00A71D81" w:rsidRDefault="00E07A84" w:rsidP="00DD15A5">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E07A84" w:rsidRPr="00A71D81" w:rsidRDefault="00E07A84" w:rsidP="00DD15A5">
            <w:pPr>
              <w:jc w:val="center"/>
              <w:rPr>
                <w:rFonts w:ascii="GHEA Grapalat" w:hAnsi="GHEA Grapalat"/>
                <w:iCs/>
                <w:sz w:val="21"/>
                <w:szCs w:val="21"/>
              </w:rPr>
            </w:pPr>
            <w:r w:rsidRPr="00A71D81">
              <w:rPr>
                <w:rFonts w:ascii="GHEA Grapalat" w:hAnsi="GHEA Grapalat"/>
                <w:iCs/>
                <w:sz w:val="21"/>
                <w:szCs w:val="21"/>
              </w:rPr>
              <w:t>___________________________</w:t>
            </w:r>
          </w:p>
          <w:p w:rsidR="00E07A84" w:rsidRPr="00A71D81" w:rsidRDefault="00E07A84" w:rsidP="00DD15A5">
            <w:pPr>
              <w:jc w:val="center"/>
              <w:rPr>
                <w:rFonts w:ascii="GHEA Grapalat" w:hAnsi="GHEA Grapalat"/>
                <w:iCs/>
                <w:sz w:val="21"/>
                <w:szCs w:val="21"/>
              </w:rPr>
            </w:pPr>
            <w:r w:rsidRPr="00A71D81">
              <w:rPr>
                <w:rFonts w:ascii="GHEA Grapalat" w:hAnsi="GHEA Grapalat"/>
                <w:iCs/>
                <w:sz w:val="15"/>
                <w:szCs w:val="15"/>
              </w:rPr>
              <w:t>ազգանուն, անուն</w:t>
            </w:r>
          </w:p>
        </w:tc>
      </w:tr>
      <w:tr w:rsidR="00E07A84" w:rsidRPr="00A71D81" w:rsidTr="00DD15A5">
        <w:trPr>
          <w:trHeight w:val="281"/>
          <w:tblCellSpacing w:w="7" w:type="dxa"/>
          <w:jc w:val="center"/>
        </w:trPr>
        <w:tc>
          <w:tcPr>
            <w:tcW w:w="0" w:type="auto"/>
            <w:vAlign w:val="center"/>
          </w:tcPr>
          <w:p w:rsidR="00E07A84" w:rsidRPr="00A71D81" w:rsidRDefault="00E07A84" w:rsidP="00DD15A5">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E07A84" w:rsidRPr="00A71D81" w:rsidRDefault="00E07A84" w:rsidP="00DD15A5">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E07A84" w:rsidRPr="00A71D81" w:rsidRDefault="00E07A84" w:rsidP="00E07A84">
      <w:pPr>
        <w:ind w:left="-142" w:firstLine="142"/>
        <w:jc w:val="center"/>
        <w:rPr>
          <w:rFonts w:ascii="GHEA Grapalat" w:hAnsi="GHEA Grapalat" w:cs="Sylfaen"/>
          <w:b/>
        </w:rPr>
      </w:pPr>
    </w:p>
    <w:p w:rsidR="00E07A84" w:rsidRPr="00A71D81" w:rsidRDefault="00E07A84" w:rsidP="00E07A84">
      <w:pPr>
        <w:ind w:left="-142" w:firstLine="142"/>
        <w:jc w:val="center"/>
        <w:rPr>
          <w:rFonts w:ascii="GHEA Grapalat" w:hAnsi="GHEA Grapalat" w:cs="Sylfaen"/>
          <w:b/>
        </w:rPr>
      </w:pPr>
    </w:p>
    <w:p w:rsidR="00E07A84" w:rsidRPr="00A71D81" w:rsidRDefault="00E07A84" w:rsidP="00E07A84">
      <w:pPr>
        <w:ind w:left="-142" w:firstLine="142"/>
        <w:jc w:val="center"/>
        <w:rPr>
          <w:rFonts w:ascii="GHEA Grapalat" w:hAnsi="GHEA Grapalat" w:cs="Sylfaen"/>
          <w:b/>
        </w:rPr>
      </w:pPr>
    </w:p>
    <w:p w:rsidR="00E07A84" w:rsidRPr="00A71D81" w:rsidRDefault="00E07A84" w:rsidP="00E07A84">
      <w:pPr>
        <w:jc w:val="right"/>
        <w:rPr>
          <w:rFonts w:ascii="GHEA Grapalat" w:hAnsi="GHEA Grapalat" w:cs="Sylfaen"/>
          <w:i/>
          <w:sz w:val="20"/>
          <w:lang w:val="pt-BR"/>
        </w:rPr>
      </w:pPr>
    </w:p>
    <w:p w:rsidR="00E07A84" w:rsidRPr="00A71D81" w:rsidRDefault="00E07A84" w:rsidP="00E07A84">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3.1</w:t>
      </w:r>
    </w:p>
    <w:p w:rsidR="00E07A84" w:rsidRPr="00A71D81" w:rsidRDefault="00E07A84" w:rsidP="00E07A84">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E07A84" w:rsidRPr="00A71D81" w:rsidRDefault="00E07A84" w:rsidP="00E07A84">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E07A84" w:rsidRPr="00A71D81" w:rsidRDefault="00E07A84" w:rsidP="00E07A84">
      <w:pPr>
        <w:tabs>
          <w:tab w:val="left" w:pos="360"/>
          <w:tab w:val="left" w:pos="540"/>
        </w:tabs>
        <w:jc w:val="center"/>
        <w:rPr>
          <w:rFonts w:ascii="Sylfaen" w:hAnsi="Sylfaen" w:cs="Sylfaen"/>
          <w:b/>
          <w:bCs/>
        </w:rPr>
      </w:pPr>
    </w:p>
    <w:p w:rsidR="00E07A84" w:rsidRPr="00A71D81" w:rsidRDefault="00E07A84" w:rsidP="00E07A84">
      <w:pPr>
        <w:tabs>
          <w:tab w:val="left" w:pos="360"/>
          <w:tab w:val="left" w:pos="540"/>
        </w:tabs>
        <w:jc w:val="center"/>
        <w:rPr>
          <w:rFonts w:ascii="Sylfaen" w:hAnsi="Sylfaen" w:cs="Sylfaen"/>
          <w:b/>
          <w:bCs/>
        </w:rPr>
      </w:pPr>
    </w:p>
    <w:p w:rsidR="00E07A84" w:rsidRPr="00A71D81" w:rsidRDefault="00E07A84" w:rsidP="00E07A84">
      <w:pPr>
        <w:ind w:left="-142" w:firstLine="142"/>
        <w:jc w:val="center"/>
        <w:rPr>
          <w:rFonts w:ascii="GHEA Grapalat" w:hAnsi="GHEA Grapalat" w:cs="Sylfaen"/>
        </w:rPr>
      </w:pPr>
    </w:p>
    <w:p w:rsidR="00E07A84" w:rsidRPr="00A71D81" w:rsidRDefault="00E07A84" w:rsidP="00E07A84">
      <w:pPr>
        <w:jc w:val="center"/>
        <w:rPr>
          <w:rFonts w:ascii="GHEA Grapalat" w:hAnsi="GHEA Grapalat" w:cs="Sylfaen"/>
          <w:bCs/>
          <w:sz w:val="18"/>
          <w:szCs w:val="18"/>
        </w:rPr>
      </w:pPr>
      <w:r w:rsidRPr="00A71D81">
        <w:rPr>
          <w:rFonts w:ascii="GHEA Grapalat" w:hAnsi="GHEA Grapalat" w:cs="Sylfaen"/>
          <w:bCs/>
          <w:sz w:val="18"/>
          <w:szCs w:val="18"/>
        </w:rPr>
        <w:t xml:space="preserve">ԱԿՏ    N </w:t>
      </w:r>
      <w:r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E07A84" w:rsidRPr="00A71D81" w:rsidRDefault="00E07A84" w:rsidP="00E07A84">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E07A84" w:rsidRPr="00A71D81" w:rsidRDefault="00E07A84" w:rsidP="00E07A84">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E07A84" w:rsidRPr="00A71D81" w:rsidRDefault="00E07A84" w:rsidP="00E07A84">
      <w:pPr>
        <w:tabs>
          <w:tab w:val="left" w:pos="360"/>
          <w:tab w:val="left" w:pos="540"/>
        </w:tabs>
        <w:rPr>
          <w:rFonts w:ascii="GHEA Grapalat" w:hAnsi="GHEA Grapalat" w:cs="Sylfaen"/>
          <w:sz w:val="18"/>
          <w:szCs w:val="22"/>
        </w:rPr>
      </w:pPr>
    </w:p>
    <w:p w:rsidR="00E07A84" w:rsidRPr="00A71D81" w:rsidRDefault="00E07A84" w:rsidP="00E07A84">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Pr="00A71D81">
        <w:rPr>
          <w:rFonts w:ascii="GHEA Grapalat" w:hAnsi="GHEA Grapalat" w:cs="Sylfaen"/>
          <w:sz w:val="20"/>
          <w:u w:val="single"/>
        </w:rPr>
        <w:tab/>
      </w:r>
      <w:r w:rsidRPr="00A71D81">
        <w:rPr>
          <w:rFonts w:ascii="GHEA Grapalat" w:hAnsi="GHEA Grapalat" w:cs="Sylfaen"/>
          <w:sz w:val="20"/>
          <w:u w:val="single"/>
        </w:rPr>
        <w:tab/>
        <w:t xml:space="preserve">        </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Pr="00A71D81">
        <w:rPr>
          <w:rFonts w:ascii="GHEA Grapalat" w:hAnsi="GHEA Grapalat" w:cs="Sylfaen"/>
          <w:sz w:val="20"/>
        </w:rPr>
        <w:t xml:space="preserve">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p>
    <w:p w:rsidR="00E07A84" w:rsidRPr="00A71D81" w:rsidRDefault="00E07A84" w:rsidP="00E07A84">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Pr="00A71D81">
        <w:rPr>
          <w:rFonts w:ascii="GHEA Grapalat" w:hAnsi="GHEA Grapalat" w:cs="Sylfaen"/>
          <w:sz w:val="12"/>
          <w:szCs w:val="16"/>
        </w:rPr>
        <w:t xml:space="preserve">Գնորդի անվանումը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E07A84" w:rsidRPr="00A71D81" w:rsidRDefault="00E07A84" w:rsidP="00E07A84">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u w:val="single"/>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rsidR="00E07A84" w:rsidRPr="00A71D81" w:rsidRDefault="00E07A84" w:rsidP="00E07A84">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E07A84" w:rsidRPr="00A71D81" w:rsidRDefault="00E07A84" w:rsidP="00E07A84">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E07A84" w:rsidRPr="00A71D81" w:rsidRDefault="00E07A84" w:rsidP="00E07A84">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07A84" w:rsidRPr="00A71D81" w:rsidTr="00DD15A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E07A84" w:rsidRPr="00A71D81" w:rsidRDefault="00E07A84" w:rsidP="00DD15A5">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E07A84" w:rsidRPr="00A71D81" w:rsidTr="00DD15A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E07A84" w:rsidRPr="00A71D81" w:rsidRDefault="00E07A84" w:rsidP="00DD15A5">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E07A84" w:rsidRPr="00A71D81" w:rsidRDefault="00E07A84" w:rsidP="00DD15A5">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E07A84" w:rsidRPr="00A71D81" w:rsidRDefault="00E07A84" w:rsidP="00DD15A5">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E07A84" w:rsidRPr="00A71D81" w:rsidTr="00DD15A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E07A84" w:rsidRPr="00A71D81" w:rsidRDefault="00E07A84" w:rsidP="00DD15A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07A84" w:rsidRPr="00A71D81" w:rsidRDefault="00E07A84" w:rsidP="00DD15A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07A84" w:rsidRPr="00A71D81" w:rsidRDefault="00E07A84" w:rsidP="00DD15A5">
            <w:pPr>
              <w:jc w:val="center"/>
              <w:rPr>
                <w:rFonts w:ascii="GHEA Grapalat" w:hAnsi="GHEA Grapalat" w:cs="Sylfaen"/>
                <w:sz w:val="18"/>
                <w:szCs w:val="18"/>
                <w:lang w:val="ru-RU" w:eastAsia="ru-RU"/>
              </w:rPr>
            </w:pPr>
          </w:p>
        </w:tc>
      </w:tr>
      <w:tr w:rsidR="00E07A84" w:rsidRPr="00A71D81" w:rsidTr="00DD15A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E07A84" w:rsidRPr="00A71D81" w:rsidRDefault="00E07A84" w:rsidP="00DD15A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07A84" w:rsidRPr="00A71D81" w:rsidRDefault="00E07A84" w:rsidP="00DD15A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07A84" w:rsidRPr="00A71D81" w:rsidRDefault="00E07A84" w:rsidP="00DD15A5">
            <w:pPr>
              <w:jc w:val="center"/>
              <w:rPr>
                <w:rFonts w:ascii="GHEA Grapalat" w:hAnsi="GHEA Grapalat" w:cs="Sylfaen"/>
                <w:sz w:val="18"/>
                <w:szCs w:val="18"/>
                <w:lang w:val="ru-RU" w:eastAsia="ru-RU"/>
              </w:rPr>
            </w:pPr>
          </w:p>
        </w:tc>
      </w:tr>
    </w:tbl>
    <w:p w:rsidR="00E07A84" w:rsidRPr="00A71D81" w:rsidRDefault="00E07A84" w:rsidP="00E07A84">
      <w:pPr>
        <w:tabs>
          <w:tab w:val="left" w:pos="360"/>
          <w:tab w:val="left" w:pos="540"/>
        </w:tabs>
        <w:jc w:val="both"/>
        <w:rPr>
          <w:rFonts w:ascii="GHEA Grapalat" w:hAnsi="GHEA Grapalat" w:cs="Sylfaen"/>
          <w:lang w:eastAsia="ru-RU"/>
        </w:rPr>
      </w:pPr>
    </w:p>
    <w:p w:rsidR="00E07A84" w:rsidRPr="00A71D81" w:rsidRDefault="00E07A84" w:rsidP="00E07A84">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E07A84" w:rsidRPr="00A71D81" w:rsidRDefault="00E07A84" w:rsidP="00E07A84">
      <w:pPr>
        <w:tabs>
          <w:tab w:val="left" w:pos="360"/>
          <w:tab w:val="left" w:pos="540"/>
        </w:tabs>
        <w:rPr>
          <w:rFonts w:ascii="GHEA Grapalat" w:hAnsi="GHEA Grapalat" w:cs="Sylfaen"/>
          <w:sz w:val="22"/>
          <w:szCs w:val="22"/>
          <w:lang w:val="hy-AM"/>
        </w:rPr>
      </w:pPr>
    </w:p>
    <w:p w:rsidR="00E07A84" w:rsidRPr="00A71D81" w:rsidRDefault="00E07A84" w:rsidP="00E07A84">
      <w:pPr>
        <w:jc w:val="center"/>
        <w:rPr>
          <w:rFonts w:ascii="GHEA Grapalat" w:hAnsi="GHEA Grapalat" w:cs="Sylfaen"/>
          <w:sz w:val="22"/>
          <w:szCs w:val="22"/>
          <w:lang w:val="hy-AM"/>
        </w:rPr>
      </w:pPr>
    </w:p>
    <w:p w:rsidR="00E07A84" w:rsidRPr="00A71D81" w:rsidRDefault="00E07A84" w:rsidP="00E07A84">
      <w:pPr>
        <w:jc w:val="center"/>
        <w:rPr>
          <w:rFonts w:ascii="GHEA Grapalat" w:hAnsi="GHEA Grapalat" w:cs="Sylfaen"/>
          <w:sz w:val="14"/>
          <w:szCs w:val="14"/>
          <w:lang w:val="hy-AM"/>
        </w:rPr>
      </w:pPr>
    </w:p>
    <w:p w:rsidR="00E07A84" w:rsidRPr="00A71D81" w:rsidRDefault="00E07A84" w:rsidP="00E07A84">
      <w:pPr>
        <w:jc w:val="center"/>
        <w:rPr>
          <w:rFonts w:ascii="GHEA Grapalat" w:hAnsi="GHEA Grapalat" w:cs="Sylfaen"/>
          <w:sz w:val="22"/>
          <w:szCs w:val="22"/>
          <w:lang w:val="hy-AM"/>
        </w:rPr>
      </w:pPr>
    </w:p>
    <w:p w:rsidR="00E07A84" w:rsidRPr="00A71D81" w:rsidRDefault="00E07A84" w:rsidP="00E07A84">
      <w:pPr>
        <w:jc w:val="center"/>
        <w:rPr>
          <w:rFonts w:ascii="GHEA Grapalat" w:hAnsi="GHEA Grapalat" w:cs="Sylfaen"/>
          <w:sz w:val="22"/>
          <w:szCs w:val="22"/>
        </w:rPr>
      </w:pPr>
      <w:r w:rsidRPr="00A71D81">
        <w:rPr>
          <w:rFonts w:ascii="GHEA Grapalat" w:hAnsi="GHEA Grapalat" w:cs="Sylfaen"/>
          <w:sz w:val="22"/>
          <w:szCs w:val="22"/>
        </w:rPr>
        <w:t>ԿՈՂՄԵՐԸ</w:t>
      </w:r>
    </w:p>
    <w:p w:rsidR="00E07A84" w:rsidRPr="00A71D81" w:rsidRDefault="00E07A84" w:rsidP="00E07A84">
      <w:pPr>
        <w:jc w:val="center"/>
        <w:rPr>
          <w:rFonts w:ascii="GHEA Grapalat" w:hAnsi="GHEA Grapalat" w:cs="Sylfaen"/>
          <w:sz w:val="22"/>
          <w:szCs w:val="22"/>
        </w:rPr>
      </w:pPr>
    </w:p>
    <w:p w:rsidR="00E07A84" w:rsidRPr="00A71D81" w:rsidRDefault="00E07A84" w:rsidP="00E07A84">
      <w:pPr>
        <w:tabs>
          <w:tab w:val="left" w:pos="360"/>
          <w:tab w:val="left" w:pos="540"/>
        </w:tabs>
        <w:rPr>
          <w:rFonts w:ascii="GHEA Grapalat" w:hAnsi="GHEA Grapalat" w:cs="Sylfaen"/>
          <w:sz w:val="22"/>
          <w:szCs w:val="22"/>
        </w:rPr>
      </w:pPr>
    </w:p>
    <w:p w:rsidR="00E07A84" w:rsidRPr="00A71D81" w:rsidRDefault="00E07A84" w:rsidP="00E07A84">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07A84" w:rsidRPr="00A71D81" w:rsidTr="00DD15A5">
        <w:tc>
          <w:tcPr>
            <w:tcW w:w="4785" w:type="dxa"/>
          </w:tcPr>
          <w:p w:rsidR="00E07A84" w:rsidRPr="00A71D81" w:rsidRDefault="00E07A84" w:rsidP="00DD15A5">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E07A84" w:rsidRPr="00A71D81" w:rsidRDefault="00E07A84" w:rsidP="00DD15A5">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E07A84" w:rsidRPr="00A71D81" w:rsidRDefault="00E07A84" w:rsidP="00E07A84">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E07A84" w:rsidRPr="00A71D81" w:rsidRDefault="00E07A84" w:rsidP="00E07A8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07A84" w:rsidRPr="00A71D81" w:rsidTr="00DD15A5">
        <w:trPr>
          <w:tblCellSpacing w:w="7" w:type="dxa"/>
          <w:jc w:val="center"/>
        </w:trPr>
        <w:tc>
          <w:tcPr>
            <w:tcW w:w="0" w:type="auto"/>
            <w:vAlign w:val="center"/>
          </w:tcPr>
          <w:p w:rsidR="00E07A84" w:rsidRPr="00A71D81"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E07A84" w:rsidRPr="00A71D81"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E07A84" w:rsidRPr="00A71D81"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E07A84" w:rsidRPr="00A71D81"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E07A84" w:rsidRPr="00AE2768" w:rsidTr="00DD15A5">
        <w:trPr>
          <w:tblCellSpacing w:w="7" w:type="dxa"/>
          <w:jc w:val="center"/>
        </w:trPr>
        <w:tc>
          <w:tcPr>
            <w:tcW w:w="0" w:type="auto"/>
            <w:vAlign w:val="center"/>
          </w:tcPr>
          <w:p w:rsidR="00E07A84" w:rsidRPr="00A71D81"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E07A84" w:rsidRPr="00A71D81"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E07A84" w:rsidRPr="00A71D81"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E07A84" w:rsidRPr="00AE2768" w:rsidRDefault="00E07A84" w:rsidP="00DD15A5">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E07A84" w:rsidRPr="00AE2768" w:rsidTr="00DD15A5">
        <w:trPr>
          <w:tblCellSpacing w:w="7" w:type="dxa"/>
          <w:jc w:val="center"/>
        </w:trPr>
        <w:tc>
          <w:tcPr>
            <w:tcW w:w="0" w:type="auto"/>
            <w:vAlign w:val="center"/>
          </w:tcPr>
          <w:p w:rsidR="00E07A84" w:rsidRPr="00AE2768" w:rsidRDefault="00E07A84" w:rsidP="00DD15A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E07A84" w:rsidRPr="00AE2768" w:rsidRDefault="00E07A84" w:rsidP="00DD15A5">
            <w:pPr>
              <w:rPr>
                <w:rFonts w:ascii="GHEA Grapalat" w:hAnsi="GHEA Grapalat" w:cs="GHEA Grapalat"/>
                <w:color w:val="000000"/>
                <w:sz w:val="21"/>
                <w:szCs w:val="21"/>
                <w:lang w:val="ru-RU" w:eastAsia="ru-RU"/>
              </w:rPr>
            </w:pPr>
          </w:p>
        </w:tc>
      </w:tr>
    </w:tbl>
    <w:p w:rsidR="00E07A84" w:rsidRPr="00AE2768" w:rsidRDefault="00E07A84" w:rsidP="00E07A84">
      <w:pPr>
        <w:ind w:left="-142" w:firstLine="142"/>
        <w:jc w:val="center"/>
        <w:rPr>
          <w:rFonts w:ascii="GHEA Grapalat" w:hAnsi="GHEA Grapalat" w:cs="Sylfaen"/>
          <w:b/>
        </w:rPr>
      </w:pPr>
    </w:p>
    <w:p w:rsidR="00E07A84" w:rsidRPr="00AE2768" w:rsidRDefault="00E07A84" w:rsidP="00E07A84">
      <w:pPr>
        <w:ind w:left="-142" w:firstLine="142"/>
        <w:jc w:val="center"/>
        <w:rPr>
          <w:rFonts w:ascii="GHEA Grapalat" w:hAnsi="GHEA Grapalat" w:cs="Sylfaen"/>
          <w:b/>
        </w:rPr>
      </w:pPr>
    </w:p>
    <w:p w:rsidR="00E07A84" w:rsidRPr="00AE2768" w:rsidRDefault="00E07A84" w:rsidP="00E07A84">
      <w:pPr>
        <w:rPr>
          <w:rFonts w:ascii="GHEA Grapalat" w:hAnsi="GHEA Grapalat"/>
          <w:sz w:val="20"/>
          <w:lang w:val="hy-AM"/>
        </w:rPr>
      </w:pPr>
    </w:p>
    <w:p w:rsidR="00BA747E" w:rsidRPr="003611E7" w:rsidRDefault="00BA747E">
      <w:pPr>
        <w:rPr>
          <w:lang w:val="ru-RU"/>
        </w:rPr>
      </w:pPr>
    </w:p>
    <w:sectPr w:rsidR="00BA747E" w:rsidRPr="003611E7" w:rsidSect="003611E7">
      <w:pgSz w:w="11906" w:h="16838" w:code="9"/>
      <w:pgMar w:top="720" w:right="662" w:bottom="533" w:left="113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5B6" w:rsidRDefault="008105B6" w:rsidP="00E07A84">
      <w:r>
        <w:separator/>
      </w:r>
    </w:p>
  </w:endnote>
  <w:endnote w:type="continuationSeparator" w:id="0">
    <w:p w:rsidR="008105B6" w:rsidRDefault="008105B6" w:rsidP="00E0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5B6" w:rsidRDefault="008105B6" w:rsidP="00E07A84">
      <w:r>
        <w:separator/>
      </w:r>
    </w:p>
  </w:footnote>
  <w:footnote w:type="continuationSeparator" w:id="0">
    <w:p w:rsidR="008105B6" w:rsidRDefault="008105B6" w:rsidP="00E07A84">
      <w:r>
        <w:continuationSeparator/>
      </w:r>
    </w:p>
  </w:footnote>
  <w:footnote w:id="1">
    <w:p w:rsidR="00DF2558" w:rsidRPr="00762340" w:rsidRDefault="00DF2558" w:rsidP="00E07A84">
      <w:pPr>
        <w:pStyle w:val="FootnoteText"/>
        <w:rPr>
          <w:rFonts w:ascii="Calibri" w:hAnsi="Calibri"/>
        </w:rPr>
      </w:pPr>
      <w:r w:rsidRPr="005F0CA9">
        <w:rPr>
          <w:rFonts w:ascii="GHEA Grapalat" w:hAnsi="GHEA Grapalat" w:cs="Sylfaen"/>
          <w:i/>
          <w:sz w:val="16"/>
          <w:szCs w:val="16"/>
          <w:lang w:val="en-US"/>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lang w:val="en-US"/>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lang w:val="en-US"/>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lang w:val="en-US"/>
        </w:rPr>
        <w:t>թվով։</w:t>
      </w:r>
    </w:p>
  </w:footnote>
  <w:footnote w:id="2">
    <w:p w:rsidR="00DF2558" w:rsidRPr="006265F4" w:rsidRDefault="00DF2558" w:rsidP="00E07A84">
      <w:pPr>
        <w:jc w:val="both"/>
        <w:rPr>
          <w:rFonts w:ascii="GHEA Grapalat" w:hAnsi="GHEA Grapalat" w:cs="Sylfaen"/>
          <w:i/>
          <w:sz w:val="16"/>
          <w:szCs w:val="16"/>
          <w:lang w:eastAsia="ru-RU"/>
        </w:rPr>
      </w:pPr>
      <w:r w:rsidRPr="006265F4">
        <w:rPr>
          <w:rFonts w:ascii="GHEA Grapalat" w:hAnsi="GHEA Grapalat" w:cs="Sylfaen"/>
          <w:i/>
          <w:sz w:val="16"/>
          <w:szCs w:val="16"/>
          <w:vertAlign w:val="superscript"/>
          <w:lang w:eastAsia="ru-RU"/>
        </w:rPr>
        <w:t>5</w:t>
      </w:r>
      <w:r w:rsidRPr="006265F4">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rsidR="00DF2558" w:rsidRPr="006265F4" w:rsidRDefault="00DF2558" w:rsidP="00E07A84">
      <w:pPr>
        <w:jc w:val="both"/>
        <w:rPr>
          <w:rFonts w:ascii="GHEA Grapalat" w:hAnsi="GHEA Grapalat"/>
          <w:i/>
          <w:sz w:val="16"/>
          <w:szCs w:val="16"/>
          <w:lang w:val="af-ZA"/>
        </w:rPr>
      </w:pPr>
      <w:r w:rsidRPr="006265F4">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6265F4">
        <w:rPr>
          <w:rFonts w:ascii="GHEA Grapalat" w:hAnsi="GHEA Grapalat"/>
          <w:i/>
          <w:sz w:val="16"/>
          <w:szCs w:val="16"/>
          <w:lang w:val="af-ZA"/>
        </w:rPr>
        <w:t>».</w:t>
      </w:r>
    </w:p>
    <w:p w:rsidR="00DF2558" w:rsidRPr="006265F4" w:rsidRDefault="00DF2558" w:rsidP="00E07A84">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DF2558" w:rsidRPr="006265F4" w:rsidRDefault="00DF2558" w:rsidP="00E07A84">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DF2558" w:rsidRPr="006265F4" w:rsidRDefault="00DF2558" w:rsidP="00E07A84">
      <w:pPr>
        <w:pStyle w:val="FootnoteText"/>
        <w:jc w:val="both"/>
        <w:rPr>
          <w:rFonts w:ascii="GHEA Grapalat" w:hAnsi="GHEA Grapalat" w:cs="Sylfaen"/>
          <w:i/>
          <w:sz w:val="16"/>
          <w:szCs w:val="16"/>
          <w:lang w:val="en-US"/>
        </w:rPr>
      </w:pPr>
      <w:r w:rsidRPr="006265F4">
        <w:rPr>
          <w:vertAlign w:val="superscript"/>
          <w:lang w:val="en-US"/>
        </w:rPr>
        <w:t>6</w:t>
      </w:r>
      <w:r w:rsidRPr="006265F4">
        <w:rPr>
          <w:rStyle w:val="FootnoteReference"/>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DF2558" w:rsidRPr="006265F4" w:rsidRDefault="00DF2558" w:rsidP="00E07A84">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gramStart"/>
      <w:r w:rsidRPr="006265F4">
        <w:rPr>
          <w:rFonts w:ascii="GHEA Grapalat" w:hAnsi="GHEA Grapalat" w:cs="Sylfaen"/>
          <w:i/>
          <w:sz w:val="16"/>
          <w:szCs w:val="16"/>
          <w:lang w:val="en-US"/>
        </w:rPr>
        <w:t>ընթացակարգը</w:t>
      </w:r>
      <w:proofErr w:type="gramEnd"/>
      <w:r w:rsidRPr="006265F4">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25</w:t>
      </w:r>
      <w:r w:rsidRPr="006265F4">
        <w:rPr>
          <w:rFonts w:ascii="GHEA Grapalat" w:hAnsi="GHEA Grapalat" w:cs="Sylfaen"/>
          <w:i/>
          <w:sz w:val="16"/>
          <w:szCs w:val="16"/>
          <w:lang w:val="en-US"/>
        </w:rPr>
        <w:t xml:space="preserve"> մլն. </w:t>
      </w:r>
      <w:proofErr w:type="gramStart"/>
      <w:r w:rsidRPr="006265F4">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DF2558" w:rsidRPr="006265F4" w:rsidRDefault="00DF2558" w:rsidP="00E07A84">
      <w:pPr>
        <w:pStyle w:val="FootnoteText"/>
        <w:jc w:val="both"/>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 գինը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3">
    <w:p w:rsidR="00DF2558" w:rsidRPr="006265F4" w:rsidRDefault="00DF2558" w:rsidP="00E07A84">
      <w:pPr>
        <w:pStyle w:val="FootnoteText"/>
        <w:jc w:val="both"/>
        <w:rPr>
          <w:lang w:val="en-US"/>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4">
    <w:p w:rsidR="00DF2558" w:rsidRPr="006265F4" w:rsidRDefault="00DF2558" w:rsidP="00E07A84">
      <w:pPr>
        <w:pStyle w:val="FootnoteText"/>
        <w:jc w:val="both"/>
        <w:rPr>
          <w:lang w:val="en-US"/>
        </w:rPr>
      </w:pPr>
      <w:r w:rsidRPr="00B14CEE">
        <w:rPr>
          <w:color w:val="000000"/>
          <w:vertAlign w:val="superscript"/>
          <w:lang w:val="en-US"/>
        </w:rPr>
        <w:t>8</w:t>
      </w:r>
      <w:r w:rsidRPr="006265F4">
        <w:rPr>
          <w:rStyle w:val="FootnoteReference"/>
          <w:color w:val="FFFFFF"/>
        </w:rPr>
        <w:footnoteRef/>
      </w:r>
      <w:r w:rsidRPr="006265F4">
        <w:rPr>
          <w:color w:val="FFFFFF"/>
        </w:rPr>
        <w:t xml:space="preserve"> </w:t>
      </w:r>
      <w:r w:rsidRPr="006265F4">
        <w:rPr>
          <w:rFonts w:ascii="GHEA Grapalat" w:hAnsi="GHEA Grapalat" w:cs="Sylfaen"/>
          <w:i/>
          <w:sz w:val="16"/>
          <w:szCs w:val="16"/>
          <w:lang w:val="en-US"/>
        </w:rPr>
        <w:t>Ենթակետը հանվում է, եթե հայտի ապահովման պահանջ սահմանված չէ:</w:t>
      </w:r>
    </w:p>
  </w:footnote>
  <w:footnote w:id="5">
    <w:p w:rsidR="00DF2558" w:rsidRPr="00C408B4" w:rsidRDefault="00DF2558" w:rsidP="00E07A84">
      <w:pPr>
        <w:pStyle w:val="FootnoteText"/>
        <w:rPr>
          <w:lang w:val="en-US"/>
        </w:rPr>
      </w:pPr>
    </w:p>
  </w:footnote>
  <w:footnote w:id="6">
    <w:p w:rsidR="00DF2558" w:rsidRPr="006265F4" w:rsidRDefault="00DF2558" w:rsidP="00E07A84">
      <w:pPr>
        <w:pStyle w:val="FootnoteText"/>
        <w:rPr>
          <w:rFonts w:ascii="Sylfaen" w:hAnsi="Sylfaen"/>
          <w:lang w:val="en-US"/>
        </w:rPr>
      </w:pPr>
    </w:p>
  </w:footnote>
  <w:footnote w:id="7">
    <w:p w:rsidR="00DF2558" w:rsidRPr="004B72E3" w:rsidRDefault="00DF2558" w:rsidP="00E07A84">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DF2558" w:rsidRPr="004B72E3" w:rsidRDefault="00DF2558" w:rsidP="00E07A8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DF2558" w:rsidRPr="004B72E3" w:rsidRDefault="00DF2558" w:rsidP="00E07A8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DF2558" w:rsidRPr="000B7538" w:rsidRDefault="00DF2558" w:rsidP="00E07A84">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DF2558" w:rsidRPr="000B7538" w:rsidRDefault="00DF2558" w:rsidP="00E07A8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DF2558" w:rsidRPr="000B7538" w:rsidRDefault="00DF2558" w:rsidP="00E07A8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DF2558" w:rsidRPr="00D533CD" w:rsidRDefault="00DF2558" w:rsidP="00E07A84">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rsidR="00DF2558" w:rsidRPr="000B7538" w:rsidRDefault="00DF2558" w:rsidP="00E07A84">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rsidR="00DF2558" w:rsidRPr="000B7538" w:rsidRDefault="00DF2558" w:rsidP="00E07A8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DF2558" w:rsidRDefault="00DF2558" w:rsidP="00E07A84">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DF2558" w:rsidRDefault="00DF2558" w:rsidP="00E07A84">
      <w:pPr>
        <w:pStyle w:val="FootnoteText"/>
        <w:rPr>
          <w:rFonts w:ascii="Sylfaen" w:hAnsi="Sylfaen"/>
          <w:lang w:val="hy-AM"/>
        </w:rPr>
      </w:pPr>
    </w:p>
    <w:p w:rsidR="00DF2558" w:rsidRPr="00B462B5" w:rsidRDefault="00DF2558" w:rsidP="00E07A84">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DF2558" w:rsidRPr="00B462B5" w:rsidRDefault="00DF2558" w:rsidP="00E07A84">
      <w:pPr>
        <w:pStyle w:val="FootnoteText"/>
        <w:rPr>
          <w:rFonts w:ascii="Times New Roman" w:hAnsi="Times New Roman"/>
          <w:vertAlign w:val="superscript"/>
          <w:lang w:val="hy-AM"/>
        </w:rPr>
      </w:pPr>
    </w:p>
  </w:footnote>
  <w:footnote w:id="9">
    <w:p w:rsidR="00DF2558" w:rsidRPr="000B7538" w:rsidRDefault="00DF2558" w:rsidP="00E07A84">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DF2558" w:rsidRPr="000B7538" w:rsidRDefault="00DF2558" w:rsidP="00E07A84">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rsidR="00DF2558" w:rsidRPr="005F1C06" w:rsidRDefault="00DF2558" w:rsidP="00E07A84">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rsidR="00DF2558" w:rsidRPr="008C7473" w:rsidRDefault="00DF2558" w:rsidP="00E07A84">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rsidR="00DF2558" w:rsidRPr="008C7473" w:rsidRDefault="00DF2558" w:rsidP="00E07A84">
      <w:pPr>
        <w:pStyle w:val="BodyTextIndent3"/>
        <w:spacing w:line="240" w:lineRule="auto"/>
        <w:ind w:left="142" w:firstLine="0"/>
        <w:rPr>
          <w:rFonts w:ascii="GHEA Grapalat" w:hAnsi="GHEA Grapalat"/>
          <w:i/>
          <w:lang w:val="af-ZA" w:eastAsia="ru-RU"/>
        </w:rPr>
      </w:pPr>
    </w:p>
    <w:p w:rsidR="00DF2558" w:rsidRPr="008C7473" w:rsidRDefault="00DF2558" w:rsidP="00E07A84">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rsidR="00DF2558" w:rsidRPr="008C7473" w:rsidRDefault="00DF2558" w:rsidP="00E07A84">
      <w:pPr>
        <w:pStyle w:val="FootnoteText"/>
        <w:jc w:val="both"/>
        <w:rPr>
          <w:rFonts w:ascii="GHEA Grapalat" w:hAnsi="GHEA Grapalat"/>
          <w:i/>
          <w:lang w:val="af-ZA"/>
        </w:rPr>
      </w:pPr>
    </w:p>
    <w:p w:rsidR="00DF2558" w:rsidRPr="008C7473" w:rsidRDefault="00DF2558" w:rsidP="00E07A84">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rsidR="00DF2558" w:rsidRPr="00BF58CA" w:rsidRDefault="00DF2558" w:rsidP="00E07A84">
      <w:pPr>
        <w:pStyle w:val="FootnoteText"/>
        <w:jc w:val="both"/>
        <w:rPr>
          <w:rFonts w:ascii="GHEA Grapalat" w:hAnsi="GHEA Grapalat"/>
          <w:i/>
          <w:sz w:val="16"/>
          <w:szCs w:val="16"/>
          <w:lang w:val="hy-AM"/>
        </w:rPr>
      </w:pPr>
    </w:p>
    <w:p w:rsidR="00DF2558" w:rsidRPr="00B20703" w:rsidDel="006C3873" w:rsidRDefault="00DF2558" w:rsidP="00E07A84">
      <w:pPr>
        <w:jc w:val="both"/>
        <w:rPr>
          <w:del w:id="5" w:author="User" w:date="2019-05-26T09:52:00Z"/>
          <w:rFonts w:ascii="GHEA Grapalat" w:hAnsi="GHEA Grapalat" w:cs="Sylfaen"/>
          <w:sz w:val="20"/>
          <w:lang w:val="hy-AM"/>
        </w:rPr>
      </w:pPr>
    </w:p>
  </w:footnote>
  <w:footnote w:id="11">
    <w:p w:rsidR="00DF2558" w:rsidRPr="006265F4" w:rsidRDefault="00DF2558" w:rsidP="00E07A84">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DF2558" w:rsidRPr="006265F4" w:rsidRDefault="00DF2558" w:rsidP="00E07A84">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DF2558" w:rsidRPr="006265F4" w:rsidDel="00856FDE" w:rsidRDefault="00DF2558" w:rsidP="00E07A84">
      <w:pPr>
        <w:pStyle w:val="FootnoteText"/>
        <w:rPr>
          <w:del w:id="8" w:author="User" w:date="2019-05-26T09:57:00Z"/>
          <w:i/>
          <w:lang w:val="af-ZA"/>
        </w:rPr>
      </w:pPr>
    </w:p>
  </w:footnote>
  <w:footnote w:id="12">
    <w:p w:rsidR="00DF2558" w:rsidRPr="00C65A05" w:rsidRDefault="00DF2558" w:rsidP="00E07A84">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DF2558" w:rsidRPr="00C65A05" w:rsidRDefault="00DF2558" w:rsidP="00E07A84">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rsidR="00DF2558" w:rsidRPr="006265F4" w:rsidDel="007942E8" w:rsidRDefault="00DF2558" w:rsidP="00E07A84">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rsidR="00DF2558" w:rsidRPr="006265F4" w:rsidDel="007942E8" w:rsidRDefault="00DF2558" w:rsidP="00E07A84">
      <w:pPr>
        <w:pStyle w:val="FootnoteText"/>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5">
    <w:p w:rsidR="00DF2558" w:rsidRPr="006265F4" w:rsidRDefault="00DF2558" w:rsidP="00E07A84">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F2558" w:rsidRPr="006265F4" w:rsidDel="007942E8" w:rsidRDefault="00DF2558" w:rsidP="00E07A84">
      <w:pPr>
        <w:pStyle w:val="FootnoteText"/>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rsidR="00DF2558" w:rsidRPr="006265F4" w:rsidDel="007942E8" w:rsidRDefault="00DF2558" w:rsidP="00E07A84">
      <w:pPr>
        <w:pStyle w:val="FootnoteText"/>
        <w:jc w:val="both"/>
        <w:rPr>
          <w:del w:id="13"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rsidR="00DF2558" w:rsidRPr="006265F4" w:rsidDel="002877FC" w:rsidRDefault="00DF2558" w:rsidP="00E07A84">
      <w:pPr>
        <w:pStyle w:val="FootnoteText"/>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rsidR="00DF2558" w:rsidRPr="006265F4" w:rsidDel="002877FC" w:rsidRDefault="00DF2558" w:rsidP="00E07A84">
      <w:pPr>
        <w:pStyle w:val="FootnoteText"/>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rsidR="00DF2558" w:rsidRPr="008C7473" w:rsidRDefault="00DF2558" w:rsidP="00E07A84">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A84"/>
    <w:rsid w:val="00005700"/>
    <w:rsid w:val="000B2CE4"/>
    <w:rsid w:val="000C44FF"/>
    <w:rsid w:val="00111027"/>
    <w:rsid w:val="00111BB1"/>
    <w:rsid w:val="00117F37"/>
    <w:rsid w:val="001235ED"/>
    <w:rsid w:val="00133112"/>
    <w:rsid w:val="001761E3"/>
    <w:rsid w:val="001765DE"/>
    <w:rsid w:val="0017712F"/>
    <w:rsid w:val="001B1B40"/>
    <w:rsid w:val="001E3FBE"/>
    <w:rsid w:val="00277818"/>
    <w:rsid w:val="002A1BBD"/>
    <w:rsid w:val="00334256"/>
    <w:rsid w:val="00344154"/>
    <w:rsid w:val="003611E7"/>
    <w:rsid w:val="003624D5"/>
    <w:rsid w:val="003C0D04"/>
    <w:rsid w:val="003E170F"/>
    <w:rsid w:val="004033B8"/>
    <w:rsid w:val="00432CC1"/>
    <w:rsid w:val="004624DF"/>
    <w:rsid w:val="00473788"/>
    <w:rsid w:val="004A60DB"/>
    <w:rsid w:val="004F3244"/>
    <w:rsid w:val="00502343"/>
    <w:rsid w:val="00554F57"/>
    <w:rsid w:val="005C1A11"/>
    <w:rsid w:val="005F5654"/>
    <w:rsid w:val="0060573D"/>
    <w:rsid w:val="00623EF2"/>
    <w:rsid w:val="0066784E"/>
    <w:rsid w:val="00684594"/>
    <w:rsid w:val="006A2C60"/>
    <w:rsid w:val="006B1B7D"/>
    <w:rsid w:val="006B4846"/>
    <w:rsid w:val="006C0ED8"/>
    <w:rsid w:val="006C78F8"/>
    <w:rsid w:val="006D11F6"/>
    <w:rsid w:val="007163E3"/>
    <w:rsid w:val="00750718"/>
    <w:rsid w:val="007B4B3F"/>
    <w:rsid w:val="007F6589"/>
    <w:rsid w:val="00801439"/>
    <w:rsid w:val="008105B6"/>
    <w:rsid w:val="008204F8"/>
    <w:rsid w:val="008259EB"/>
    <w:rsid w:val="00841412"/>
    <w:rsid w:val="00852FF9"/>
    <w:rsid w:val="00867831"/>
    <w:rsid w:val="0089299A"/>
    <w:rsid w:val="008C5916"/>
    <w:rsid w:val="008E42A6"/>
    <w:rsid w:val="009010A7"/>
    <w:rsid w:val="009018DE"/>
    <w:rsid w:val="00967B0B"/>
    <w:rsid w:val="009A61C0"/>
    <w:rsid w:val="009B6C62"/>
    <w:rsid w:val="00A12ECC"/>
    <w:rsid w:val="00A14148"/>
    <w:rsid w:val="00AC64F8"/>
    <w:rsid w:val="00AC6FCC"/>
    <w:rsid w:val="00AE774E"/>
    <w:rsid w:val="00B0653E"/>
    <w:rsid w:val="00B27413"/>
    <w:rsid w:val="00BA747E"/>
    <w:rsid w:val="00BB14E5"/>
    <w:rsid w:val="00BB6368"/>
    <w:rsid w:val="00BB6ABD"/>
    <w:rsid w:val="00C16476"/>
    <w:rsid w:val="00C34E63"/>
    <w:rsid w:val="00C408B4"/>
    <w:rsid w:val="00C63048"/>
    <w:rsid w:val="00C65687"/>
    <w:rsid w:val="00C705D7"/>
    <w:rsid w:val="00CB541E"/>
    <w:rsid w:val="00D06D98"/>
    <w:rsid w:val="00D14926"/>
    <w:rsid w:val="00D315A6"/>
    <w:rsid w:val="00D356E6"/>
    <w:rsid w:val="00D3690E"/>
    <w:rsid w:val="00D61C1A"/>
    <w:rsid w:val="00D7691F"/>
    <w:rsid w:val="00D91C7C"/>
    <w:rsid w:val="00DB17A2"/>
    <w:rsid w:val="00DC1743"/>
    <w:rsid w:val="00DD15A5"/>
    <w:rsid w:val="00DD281B"/>
    <w:rsid w:val="00DE633A"/>
    <w:rsid w:val="00DF2558"/>
    <w:rsid w:val="00E07A84"/>
    <w:rsid w:val="00E3603F"/>
    <w:rsid w:val="00E63546"/>
    <w:rsid w:val="00E728B9"/>
    <w:rsid w:val="00E93EF7"/>
    <w:rsid w:val="00E961E9"/>
    <w:rsid w:val="00ED7D17"/>
    <w:rsid w:val="00EE6A7D"/>
    <w:rsid w:val="00EF7664"/>
    <w:rsid w:val="00F23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A8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E07A84"/>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E07A84"/>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E07A84"/>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E07A84"/>
    <w:pPr>
      <w:keepNext/>
      <w:outlineLvl w:val="3"/>
    </w:pPr>
    <w:rPr>
      <w:rFonts w:ascii="Arial LatArm" w:hAnsi="Arial LatArm"/>
      <w:i/>
      <w:sz w:val="18"/>
      <w:szCs w:val="20"/>
    </w:rPr>
  </w:style>
  <w:style w:type="paragraph" w:styleId="Heading5">
    <w:name w:val="heading 5"/>
    <w:basedOn w:val="Normal"/>
    <w:next w:val="Normal"/>
    <w:link w:val="Heading5Char"/>
    <w:qFormat/>
    <w:rsid w:val="00E07A84"/>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E07A84"/>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E07A84"/>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E07A84"/>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E07A84"/>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7A84"/>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E07A84"/>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E07A84"/>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E07A84"/>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E07A84"/>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E07A84"/>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E07A84"/>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E07A84"/>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E07A84"/>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E07A84"/>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07A84"/>
    <w:rPr>
      <w:rFonts w:ascii="Arial LatArm" w:eastAsia="Times New Roman" w:hAnsi="Arial LatArm" w:cs="Times New Roman"/>
      <w:i/>
      <w:sz w:val="20"/>
      <w:szCs w:val="20"/>
      <w:lang w:val="en-AU"/>
    </w:rPr>
  </w:style>
  <w:style w:type="paragraph" w:styleId="Footer">
    <w:name w:val="footer"/>
    <w:basedOn w:val="Normal"/>
    <w:link w:val="FooterChar"/>
    <w:rsid w:val="00E07A84"/>
    <w:pPr>
      <w:tabs>
        <w:tab w:val="center" w:pos="4320"/>
        <w:tab w:val="right" w:pos="8640"/>
      </w:tabs>
    </w:pPr>
    <w:rPr>
      <w:sz w:val="20"/>
      <w:szCs w:val="20"/>
    </w:rPr>
  </w:style>
  <w:style w:type="character" w:customStyle="1" w:styleId="FooterChar">
    <w:name w:val="Footer Char"/>
    <w:basedOn w:val="DefaultParagraphFont"/>
    <w:link w:val="Footer"/>
    <w:rsid w:val="00E07A84"/>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E07A84"/>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E07A84"/>
    <w:rPr>
      <w:rFonts w:ascii="Times Armenian" w:eastAsia="Times New Roman" w:hAnsi="Times Armenian" w:cs="Times New Roman"/>
      <w:sz w:val="20"/>
      <w:szCs w:val="20"/>
      <w:lang w:val="en-US"/>
    </w:rPr>
  </w:style>
  <w:style w:type="paragraph" w:styleId="BodyText2">
    <w:name w:val="Body Text 2"/>
    <w:basedOn w:val="Normal"/>
    <w:link w:val="BodyText2Char"/>
    <w:rsid w:val="00E07A84"/>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E07A84"/>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E07A84"/>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E07A84"/>
    <w:rPr>
      <w:rFonts w:ascii="Baltica" w:eastAsia="Times New Roman" w:hAnsi="Baltica" w:cs="Times New Roman"/>
      <w:sz w:val="20"/>
      <w:szCs w:val="20"/>
      <w:lang w:val="af-ZA"/>
    </w:rPr>
  </w:style>
  <w:style w:type="paragraph" w:customStyle="1" w:styleId="Default">
    <w:name w:val="Default"/>
    <w:rsid w:val="00E07A84"/>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E07A84"/>
    <w:rPr>
      <w:rFonts w:ascii="Tahoma" w:hAnsi="Tahoma"/>
      <w:sz w:val="16"/>
      <w:szCs w:val="16"/>
      <w:lang w:val="x-none" w:eastAsia="x-none"/>
    </w:rPr>
  </w:style>
  <w:style w:type="character" w:customStyle="1" w:styleId="BalloonTextChar">
    <w:name w:val="Balloon Text Char"/>
    <w:basedOn w:val="DefaultParagraphFont"/>
    <w:link w:val="BalloonText"/>
    <w:rsid w:val="00E07A84"/>
    <w:rPr>
      <w:rFonts w:ascii="Tahoma" w:eastAsia="Times New Roman" w:hAnsi="Tahoma" w:cs="Times New Roman"/>
      <w:sz w:val="16"/>
      <w:szCs w:val="16"/>
      <w:lang w:val="x-none" w:eastAsia="x-none"/>
    </w:rPr>
  </w:style>
  <w:style w:type="character" w:styleId="Hyperlink">
    <w:name w:val="Hyperlink"/>
    <w:rsid w:val="00E07A84"/>
    <w:rPr>
      <w:color w:val="0000FF"/>
      <w:u w:val="single"/>
    </w:rPr>
  </w:style>
  <w:style w:type="character" w:customStyle="1" w:styleId="CharChar1">
    <w:name w:val="Char Char1"/>
    <w:locked/>
    <w:rsid w:val="00E07A84"/>
    <w:rPr>
      <w:rFonts w:ascii="Arial LatArm" w:hAnsi="Arial LatArm"/>
      <w:i/>
      <w:lang w:val="en-AU" w:eastAsia="en-US" w:bidi="ar-SA"/>
    </w:rPr>
  </w:style>
  <w:style w:type="paragraph" w:styleId="BodyText">
    <w:name w:val="Body Text"/>
    <w:basedOn w:val="Normal"/>
    <w:link w:val="BodyTextChar"/>
    <w:rsid w:val="00E07A84"/>
    <w:pPr>
      <w:spacing w:after="120"/>
    </w:pPr>
  </w:style>
  <w:style w:type="character" w:customStyle="1" w:styleId="BodyTextChar">
    <w:name w:val="Body Text Char"/>
    <w:basedOn w:val="DefaultParagraphFont"/>
    <w:link w:val="BodyText"/>
    <w:rsid w:val="00E07A84"/>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E07A84"/>
    <w:pPr>
      <w:ind w:left="240" w:hanging="240"/>
    </w:pPr>
  </w:style>
  <w:style w:type="paragraph" w:styleId="Header">
    <w:name w:val="header"/>
    <w:basedOn w:val="Normal"/>
    <w:link w:val="HeaderChar"/>
    <w:rsid w:val="00E07A84"/>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E07A84"/>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E07A84"/>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E07A84"/>
    <w:rPr>
      <w:rFonts w:ascii="Arial LatArm" w:eastAsia="Times New Roman" w:hAnsi="Arial LatArm" w:cs="Times New Roman"/>
      <w:sz w:val="20"/>
      <w:szCs w:val="20"/>
      <w:lang w:val="en-US" w:eastAsia="ru-RU"/>
    </w:rPr>
  </w:style>
  <w:style w:type="paragraph" w:styleId="Title">
    <w:name w:val="Title"/>
    <w:basedOn w:val="Normal"/>
    <w:link w:val="TitleChar"/>
    <w:qFormat/>
    <w:rsid w:val="00E07A84"/>
    <w:pPr>
      <w:jc w:val="center"/>
    </w:pPr>
    <w:rPr>
      <w:rFonts w:ascii="Arial Armenian" w:hAnsi="Arial Armenian"/>
      <w:szCs w:val="20"/>
    </w:rPr>
  </w:style>
  <w:style w:type="character" w:customStyle="1" w:styleId="TitleChar">
    <w:name w:val="Title Char"/>
    <w:basedOn w:val="DefaultParagraphFont"/>
    <w:link w:val="Title"/>
    <w:rsid w:val="00E07A84"/>
    <w:rPr>
      <w:rFonts w:ascii="Arial Armenian" w:eastAsia="Times New Roman" w:hAnsi="Arial Armenian" w:cs="Times New Roman"/>
      <w:sz w:val="24"/>
      <w:szCs w:val="20"/>
      <w:lang w:val="en-US"/>
    </w:rPr>
  </w:style>
  <w:style w:type="character" w:styleId="PageNumber">
    <w:name w:val="page number"/>
    <w:basedOn w:val="DefaultParagraphFont"/>
    <w:rsid w:val="00E07A84"/>
  </w:style>
  <w:style w:type="paragraph" w:styleId="FootnoteText">
    <w:name w:val="footnote text"/>
    <w:basedOn w:val="Normal"/>
    <w:link w:val="FootnoteTextChar"/>
    <w:semiHidden/>
    <w:rsid w:val="00E07A84"/>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E07A84"/>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E07A84"/>
    <w:pPr>
      <w:spacing w:after="160" w:line="240" w:lineRule="exact"/>
    </w:pPr>
    <w:rPr>
      <w:rFonts w:ascii="Arial" w:hAnsi="Arial" w:cs="Arial"/>
      <w:sz w:val="20"/>
      <w:szCs w:val="20"/>
    </w:rPr>
  </w:style>
  <w:style w:type="paragraph" w:customStyle="1" w:styleId="norm">
    <w:name w:val="norm"/>
    <w:basedOn w:val="Normal"/>
    <w:rsid w:val="00E07A84"/>
    <w:pPr>
      <w:spacing w:line="480" w:lineRule="auto"/>
      <w:ind w:firstLine="709"/>
      <w:jc w:val="both"/>
    </w:pPr>
    <w:rPr>
      <w:rFonts w:ascii="Arial Armenian" w:hAnsi="Arial Armenian"/>
      <w:sz w:val="22"/>
      <w:szCs w:val="20"/>
      <w:lang w:eastAsia="ru-RU"/>
    </w:rPr>
  </w:style>
  <w:style w:type="character" w:customStyle="1" w:styleId="normChar">
    <w:name w:val="norm Char"/>
    <w:locked/>
    <w:rsid w:val="00E07A84"/>
    <w:rPr>
      <w:rFonts w:ascii="Arial Armenian" w:hAnsi="Arial Armenian"/>
      <w:sz w:val="22"/>
      <w:lang w:val="en-US" w:eastAsia="ru-RU" w:bidi="ar-SA"/>
    </w:rPr>
  </w:style>
  <w:style w:type="character" w:customStyle="1" w:styleId="CharCharChar">
    <w:name w:val="Char Char Char"/>
    <w:rsid w:val="00E07A84"/>
    <w:rPr>
      <w:rFonts w:ascii="Arial LatArm" w:hAnsi="Arial LatArm"/>
      <w:sz w:val="24"/>
      <w:lang w:eastAsia="ru-RU"/>
    </w:rPr>
  </w:style>
  <w:style w:type="paragraph" w:styleId="NormalWeb">
    <w:name w:val="Normal (Web)"/>
    <w:basedOn w:val="Normal"/>
    <w:uiPriority w:val="99"/>
    <w:rsid w:val="00E07A84"/>
    <w:pPr>
      <w:spacing w:before="100" w:beforeAutospacing="1" w:after="100" w:afterAutospacing="1"/>
    </w:pPr>
  </w:style>
  <w:style w:type="character" w:styleId="Strong">
    <w:name w:val="Strong"/>
    <w:uiPriority w:val="22"/>
    <w:qFormat/>
    <w:rsid w:val="00E07A84"/>
    <w:rPr>
      <w:b/>
      <w:bCs/>
    </w:rPr>
  </w:style>
  <w:style w:type="character" w:styleId="FootnoteReference">
    <w:name w:val="footnote reference"/>
    <w:semiHidden/>
    <w:rsid w:val="00E07A84"/>
    <w:rPr>
      <w:vertAlign w:val="superscript"/>
    </w:rPr>
  </w:style>
  <w:style w:type="character" w:customStyle="1" w:styleId="CharChar22">
    <w:name w:val="Char Char22"/>
    <w:rsid w:val="00E07A84"/>
    <w:rPr>
      <w:rFonts w:ascii="Arial Armenian" w:hAnsi="Arial Armenian"/>
      <w:sz w:val="28"/>
      <w:lang w:val="en-US"/>
    </w:rPr>
  </w:style>
  <w:style w:type="character" w:customStyle="1" w:styleId="CharChar20">
    <w:name w:val="Char Char20"/>
    <w:rsid w:val="00E07A84"/>
    <w:rPr>
      <w:rFonts w:ascii="Times LatArm" w:hAnsi="Times LatArm"/>
      <w:b/>
      <w:sz w:val="28"/>
      <w:lang w:val="en-US"/>
    </w:rPr>
  </w:style>
  <w:style w:type="character" w:customStyle="1" w:styleId="CharChar16">
    <w:name w:val="Char Char16"/>
    <w:rsid w:val="00E07A84"/>
    <w:rPr>
      <w:rFonts w:ascii="Times Armenian" w:hAnsi="Times Armenian"/>
      <w:b/>
      <w:lang w:val="hy-AM"/>
    </w:rPr>
  </w:style>
  <w:style w:type="character" w:customStyle="1" w:styleId="CharChar15">
    <w:name w:val="Char Char15"/>
    <w:rsid w:val="00E07A84"/>
    <w:rPr>
      <w:rFonts w:ascii="Times Armenian" w:hAnsi="Times Armenian"/>
      <w:i/>
      <w:lang w:val="nl-NL"/>
    </w:rPr>
  </w:style>
  <w:style w:type="character" w:customStyle="1" w:styleId="CharChar13">
    <w:name w:val="Char Char13"/>
    <w:rsid w:val="00E07A84"/>
    <w:rPr>
      <w:rFonts w:ascii="Arial Armenian" w:hAnsi="Arial Armenian"/>
      <w:lang w:val="en-US"/>
    </w:rPr>
  </w:style>
  <w:style w:type="character" w:customStyle="1" w:styleId="CommentTextChar">
    <w:name w:val="Comment Text Char"/>
    <w:basedOn w:val="DefaultParagraphFont"/>
    <w:link w:val="CommentText"/>
    <w:semiHidden/>
    <w:rsid w:val="00E07A84"/>
    <w:rPr>
      <w:rFonts w:ascii="Times Armenian" w:eastAsia="Times New Roman" w:hAnsi="Times Armenian" w:cs="Times New Roman"/>
      <w:sz w:val="20"/>
      <w:szCs w:val="20"/>
      <w:lang w:val="en-US" w:eastAsia="ru-RU"/>
    </w:rPr>
  </w:style>
  <w:style w:type="paragraph" w:styleId="CommentText">
    <w:name w:val="annotation text"/>
    <w:basedOn w:val="Normal"/>
    <w:link w:val="CommentTextChar"/>
    <w:semiHidden/>
    <w:rsid w:val="00E07A84"/>
    <w:rPr>
      <w:rFonts w:ascii="Times Armenian" w:hAnsi="Times Armenian"/>
      <w:sz w:val="20"/>
      <w:szCs w:val="20"/>
      <w:lang w:eastAsia="ru-RU"/>
    </w:rPr>
  </w:style>
  <w:style w:type="character" w:customStyle="1" w:styleId="CommentSubjectChar">
    <w:name w:val="Comment Subject Char"/>
    <w:basedOn w:val="CommentTextChar"/>
    <w:link w:val="CommentSubject"/>
    <w:semiHidden/>
    <w:rsid w:val="00E07A84"/>
    <w:rPr>
      <w:rFonts w:ascii="Times Armenian" w:eastAsia="Times New Roman" w:hAnsi="Times Armenian" w:cs="Times New Roman"/>
      <w:b/>
      <w:bCs/>
      <w:sz w:val="20"/>
      <w:szCs w:val="20"/>
      <w:lang w:val="en-US" w:eastAsia="ru-RU"/>
    </w:rPr>
  </w:style>
  <w:style w:type="paragraph" w:styleId="CommentSubject">
    <w:name w:val="annotation subject"/>
    <w:basedOn w:val="CommentText"/>
    <w:next w:val="CommentText"/>
    <w:link w:val="CommentSubjectChar"/>
    <w:semiHidden/>
    <w:rsid w:val="00E07A84"/>
    <w:rPr>
      <w:b/>
      <w:bCs/>
    </w:rPr>
  </w:style>
  <w:style w:type="character" w:customStyle="1" w:styleId="EndnoteTextChar">
    <w:name w:val="Endnote Text Char"/>
    <w:basedOn w:val="DefaultParagraphFont"/>
    <w:link w:val="EndnoteText"/>
    <w:semiHidden/>
    <w:rsid w:val="00E07A84"/>
    <w:rPr>
      <w:rFonts w:ascii="Times Armenian" w:eastAsia="Times New Roman" w:hAnsi="Times Armenian" w:cs="Times New Roman"/>
      <w:sz w:val="20"/>
      <w:szCs w:val="20"/>
      <w:lang w:val="en-US" w:eastAsia="ru-RU"/>
    </w:rPr>
  </w:style>
  <w:style w:type="paragraph" w:styleId="EndnoteText">
    <w:name w:val="endnote text"/>
    <w:basedOn w:val="Normal"/>
    <w:link w:val="EndnoteTextChar"/>
    <w:semiHidden/>
    <w:rsid w:val="00E07A84"/>
    <w:rPr>
      <w:rFonts w:ascii="Times Armenian" w:hAnsi="Times Armenian"/>
      <w:sz w:val="20"/>
      <w:szCs w:val="20"/>
      <w:lang w:eastAsia="ru-RU"/>
    </w:rPr>
  </w:style>
  <w:style w:type="character" w:customStyle="1" w:styleId="DocumentMapChar">
    <w:name w:val="Document Map Char"/>
    <w:basedOn w:val="DefaultParagraphFont"/>
    <w:link w:val="DocumentMap"/>
    <w:semiHidden/>
    <w:rsid w:val="00E07A84"/>
    <w:rPr>
      <w:rFonts w:ascii="Tahoma" w:eastAsia="Times New Roman" w:hAnsi="Tahoma" w:cs="Tahoma"/>
      <w:sz w:val="20"/>
      <w:szCs w:val="20"/>
      <w:shd w:val="clear" w:color="auto" w:fill="000080"/>
      <w:lang w:val="en-US" w:eastAsia="ru-RU"/>
    </w:rPr>
  </w:style>
  <w:style w:type="paragraph" w:styleId="DocumentMap">
    <w:name w:val="Document Map"/>
    <w:basedOn w:val="Normal"/>
    <w:link w:val="DocumentMapChar"/>
    <w:semiHidden/>
    <w:rsid w:val="00E07A84"/>
    <w:pPr>
      <w:shd w:val="clear" w:color="auto" w:fill="000080"/>
    </w:pPr>
    <w:rPr>
      <w:rFonts w:ascii="Tahoma" w:hAnsi="Tahoma" w:cs="Tahoma"/>
      <w:sz w:val="20"/>
      <w:szCs w:val="20"/>
      <w:lang w:eastAsia="ru-RU"/>
    </w:rPr>
  </w:style>
  <w:style w:type="paragraph" w:styleId="Revision">
    <w:name w:val="Revision"/>
    <w:hidden/>
    <w:semiHidden/>
    <w:rsid w:val="00E07A84"/>
    <w:pPr>
      <w:spacing w:after="0" w:line="240" w:lineRule="auto"/>
    </w:pPr>
    <w:rPr>
      <w:rFonts w:ascii="Times Armenian" w:eastAsia="Times New Roman" w:hAnsi="Times Armenian" w:cs="Times New Roman"/>
      <w:sz w:val="24"/>
      <w:szCs w:val="20"/>
      <w:lang w:val="en-US" w:eastAsia="ru-RU"/>
    </w:rPr>
  </w:style>
  <w:style w:type="paragraph" w:customStyle="1" w:styleId="Char1">
    <w:name w:val="Char1"/>
    <w:basedOn w:val="Normal"/>
    <w:rsid w:val="00E07A84"/>
    <w:pPr>
      <w:spacing w:after="160" w:line="240" w:lineRule="exact"/>
    </w:pPr>
    <w:rPr>
      <w:rFonts w:ascii="Verdana" w:hAnsi="Verdana"/>
      <w:sz w:val="20"/>
      <w:szCs w:val="20"/>
    </w:rPr>
  </w:style>
  <w:style w:type="paragraph" w:customStyle="1" w:styleId="Style2">
    <w:name w:val="Style2"/>
    <w:basedOn w:val="Normal"/>
    <w:rsid w:val="00E07A84"/>
    <w:pPr>
      <w:jc w:val="center"/>
    </w:pPr>
    <w:rPr>
      <w:rFonts w:ascii="Arial Armenian" w:hAnsi="Arial Armenian"/>
      <w:w w:val="90"/>
      <w:sz w:val="22"/>
      <w:szCs w:val="20"/>
      <w:lang w:eastAsia="ru-RU"/>
    </w:rPr>
  </w:style>
  <w:style w:type="character" w:customStyle="1" w:styleId="CharChar23">
    <w:name w:val="Char Char23"/>
    <w:rsid w:val="00E07A84"/>
    <w:rPr>
      <w:rFonts w:ascii="Arial Armenian" w:hAnsi="Arial Armenian"/>
      <w:sz w:val="28"/>
      <w:lang w:val="en-US" w:eastAsia="ru-RU" w:bidi="ar-SA"/>
    </w:rPr>
  </w:style>
  <w:style w:type="character" w:customStyle="1" w:styleId="CharChar21">
    <w:name w:val="Char Char21"/>
    <w:rsid w:val="00E07A84"/>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E07A84"/>
    <w:pPr>
      <w:ind w:left="720"/>
    </w:pPr>
    <w:rPr>
      <w:rFonts w:ascii="Times Armenian" w:hAnsi="Times Armenian"/>
      <w:lang w:val="x-none" w:eastAsia="ru-RU"/>
    </w:rPr>
  </w:style>
  <w:style w:type="character" w:customStyle="1" w:styleId="ListParagraphChar">
    <w:name w:val="List Paragraph Char"/>
    <w:link w:val="ListParagraph"/>
    <w:uiPriority w:val="34"/>
    <w:locked/>
    <w:rsid w:val="00E07A84"/>
    <w:rPr>
      <w:rFonts w:ascii="Times Armenian" w:eastAsia="Times New Roman" w:hAnsi="Times Armenian" w:cs="Times New Roman"/>
      <w:sz w:val="24"/>
      <w:szCs w:val="24"/>
      <w:lang w:val="x-none" w:eastAsia="ru-RU"/>
    </w:rPr>
  </w:style>
  <w:style w:type="character" w:customStyle="1" w:styleId="CharChar25">
    <w:name w:val="Char Char25"/>
    <w:rsid w:val="00E07A84"/>
    <w:rPr>
      <w:rFonts w:ascii="Arial Armenian" w:hAnsi="Arial Armenian"/>
      <w:sz w:val="28"/>
      <w:lang w:val="en-US" w:eastAsia="ru-RU" w:bidi="ar-SA"/>
    </w:rPr>
  </w:style>
  <w:style w:type="character" w:customStyle="1" w:styleId="CharChar24">
    <w:name w:val="Char Char24"/>
    <w:rsid w:val="00E07A84"/>
    <w:rPr>
      <w:rFonts w:ascii="Arial LatArm" w:hAnsi="Arial LatArm"/>
      <w:b/>
      <w:color w:val="0000FF"/>
      <w:lang w:val="en-US" w:eastAsia="ru-RU" w:bidi="ar-SA"/>
    </w:rPr>
  </w:style>
  <w:style w:type="paragraph" w:styleId="BlockText">
    <w:name w:val="Block Text"/>
    <w:basedOn w:val="Normal"/>
    <w:rsid w:val="00E07A84"/>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E07A84"/>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E07A84"/>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E07A84"/>
    <w:pPr>
      <w:widowControl w:val="0"/>
      <w:bidi/>
      <w:adjustRightInd w:val="0"/>
      <w:spacing w:after="160" w:line="240" w:lineRule="exact"/>
    </w:pPr>
    <w:rPr>
      <w:sz w:val="20"/>
      <w:szCs w:val="20"/>
      <w:lang w:val="en-GB" w:eastAsia="ru-RU" w:bidi="he-IL"/>
    </w:rPr>
  </w:style>
  <w:style w:type="paragraph" w:customStyle="1" w:styleId="xl63">
    <w:name w:val="xl63"/>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E07A8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E07A8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E07A8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E07A8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E07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E07A84"/>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E07A84"/>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E07A84"/>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E07A84"/>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E07A84"/>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E07A84"/>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E07A84"/>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E07A84"/>
    <w:pPr>
      <w:spacing w:before="100" w:beforeAutospacing="1" w:after="100" w:afterAutospacing="1"/>
    </w:pPr>
    <w:rPr>
      <w:rFonts w:eastAsia="Arial Unicode MS"/>
      <w:sz w:val="16"/>
      <w:szCs w:val="16"/>
    </w:rPr>
  </w:style>
  <w:style w:type="paragraph" w:customStyle="1" w:styleId="font13">
    <w:name w:val="font13"/>
    <w:basedOn w:val="Normal"/>
    <w:rsid w:val="00E07A84"/>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E07A8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E07A8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E07A8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E07A84"/>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E07A84"/>
    <w:pPr>
      <w:suppressAutoHyphens/>
      <w:spacing w:line="100" w:lineRule="atLeast"/>
    </w:pPr>
    <w:rPr>
      <w:kern w:val="1"/>
      <w:sz w:val="20"/>
      <w:szCs w:val="20"/>
      <w:lang w:val="en-AU" w:eastAsia="ar-SA"/>
    </w:rPr>
  </w:style>
  <w:style w:type="character" w:styleId="FollowedHyperlink">
    <w:name w:val="FollowedHyperlink"/>
    <w:rsid w:val="00E07A84"/>
    <w:rPr>
      <w:color w:val="800080"/>
      <w:u w:val="single"/>
    </w:rPr>
  </w:style>
  <w:style w:type="character" w:customStyle="1" w:styleId="CharCharCharChar1">
    <w:name w:val="Char Char Char Char1"/>
    <w:aliases w:val=" Char Char Char Char Char Char"/>
    <w:rsid w:val="00E07A84"/>
    <w:rPr>
      <w:rFonts w:ascii="Arial LatArm" w:hAnsi="Arial LatArm"/>
      <w:sz w:val="24"/>
      <w:lang w:val="en-US" w:eastAsia="ru-RU" w:bidi="ar-SA"/>
    </w:rPr>
  </w:style>
  <w:style w:type="character" w:customStyle="1" w:styleId="CharChar">
    <w:name w:val="Char Char"/>
    <w:locked/>
    <w:rsid w:val="00E07A84"/>
    <w:rPr>
      <w:lang w:val="en-US" w:eastAsia="en-US" w:bidi="ar-SA"/>
    </w:rPr>
  </w:style>
  <w:style w:type="character" w:styleId="Emphasis">
    <w:name w:val="Emphasis"/>
    <w:qFormat/>
    <w:rsid w:val="00E07A8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A8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E07A84"/>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E07A84"/>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E07A84"/>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E07A84"/>
    <w:pPr>
      <w:keepNext/>
      <w:outlineLvl w:val="3"/>
    </w:pPr>
    <w:rPr>
      <w:rFonts w:ascii="Arial LatArm" w:hAnsi="Arial LatArm"/>
      <w:i/>
      <w:sz w:val="18"/>
      <w:szCs w:val="20"/>
    </w:rPr>
  </w:style>
  <w:style w:type="paragraph" w:styleId="Heading5">
    <w:name w:val="heading 5"/>
    <w:basedOn w:val="Normal"/>
    <w:next w:val="Normal"/>
    <w:link w:val="Heading5Char"/>
    <w:qFormat/>
    <w:rsid w:val="00E07A84"/>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E07A84"/>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E07A84"/>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E07A84"/>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E07A84"/>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7A84"/>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E07A84"/>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E07A84"/>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E07A84"/>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E07A84"/>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E07A84"/>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E07A84"/>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E07A84"/>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E07A84"/>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E07A84"/>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07A84"/>
    <w:rPr>
      <w:rFonts w:ascii="Arial LatArm" w:eastAsia="Times New Roman" w:hAnsi="Arial LatArm" w:cs="Times New Roman"/>
      <w:i/>
      <w:sz w:val="20"/>
      <w:szCs w:val="20"/>
      <w:lang w:val="en-AU"/>
    </w:rPr>
  </w:style>
  <w:style w:type="paragraph" w:styleId="Footer">
    <w:name w:val="footer"/>
    <w:basedOn w:val="Normal"/>
    <w:link w:val="FooterChar"/>
    <w:rsid w:val="00E07A84"/>
    <w:pPr>
      <w:tabs>
        <w:tab w:val="center" w:pos="4320"/>
        <w:tab w:val="right" w:pos="8640"/>
      </w:tabs>
    </w:pPr>
    <w:rPr>
      <w:sz w:val="20"/>
      <w:szCs w:val="20"/>
    </w:rPr>
  </w:style>
  <w:style w:type="character" w:customStyle="1" w:styleId="FooterChar">
    <w:name w:val="Footer Char"/>
    <w:basedOn w:val="DefaultParagraphFont"/>
    <w:link w:val="Footer"/>
    <w:rsid w:val="00E07A84"/>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E07A84"/>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E07A84"/>
    <w:rPr>
      <w:rFonts w:ascii="Times Armenian" w:eastAsia="Times New Roman" w:hAnsi="Times Armenian" w:cs="Times New Roman"/>
      <w:sz w:val="20"/>
      <w:szCs w:val="20"/>
      <w:lang w:val="en-US"/>
    </w:rPr>
  </w:style>
  <w:style w:type="paragraph" w:styleId="BodyText2">
    <w:name w:val="Body Text 2"/>
    <w:basedOn w:val="Normal"/>
    <w:link w:val="BodyText2Char"/>
    <w:rsid w:val="00E07A84"/>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E07A84"/>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E07A84"/>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E07A84"/>
    <w:rPr>
      <w:rFonts w:ascii="Baltica" w:eastAsia="Times New Roman" w:hAnsi="Baltica" w:cs="Times New Roman"/>
      <w:sz w:val="20"/>
      <w:szCs w:val="20"/>
      <w:lang w:val="af-ZA"/>
    </w:rPr>
  </w:style>
  <w:style w:type="paragraph" w:customStyle="1" w:styleId="Default">
    <w:name w:val="Default"/>
    <w:rsid w:val="00E07A84"/>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E07A84"/>
    <w:rPr>
      <w:rFonts w:ascii="Tahoma" w:hAnsi="Tahoma"/>
      <w:sz w:val="16"/>
      <w:szCs w:val="16"/>
      <w:lang w:val="x-none" w:eastAsia="x-none"/>
    </w:rPr>
  </w:style>
  <w:style w:type="character" w:customStyle="1" w:styleId="BalloonTextChar">
    <w:name w:val="Balloon Text Char"/>
    <w:basedOn w:val="DefaultParagraphFont"/>
    <w:link w:val="BalloonText"/>
    <w:rsid w:val="00E07A84"/>
    <w:rPr>
      <w:rFonts w:ascii="Tahoma" w:eastAsia="Times New Roman" w:hAnsi="Tahoma" w:cs="Times New Roman"/>
      <w:sz w:val="16"/>
      <w:szCs w:val="16"/>
      <w:lang w:val="x-none" w:eastAsia="x-none"/>
    </w:rPr>
  </w:style>
  <w:style w:type="character" w:styleId="Hyperlink">
    <w:name w:val="Hyperlink"/>
    <w:rsid w:val="00E07A84"/>
    <w:rPr>
      <w:color w:val="0000FF"/>
      <w:u w:val="single"/>
    </w:rPr>
  </w:style>
  <w:style w:type="character" w:customStyle="1" w:styleId="CharChar1">
    <w:name w:val="Char Char1"/>
    <w:locked/>
    <w:rsid w:val="00E07A84"/>
    <w:rPr>
      <w:rFonts w:ascii="Arial LatArm" w:hAnsi="Arial LatArm"/>
      <w:i/>
      <w:lang w:val="en-AU" w:eastAsia="en-US" w:bidi="ar-SA"/>
    </w:rPr>
  </w:style>
  <w:style w:type="paragraph" w:styleId="BodyText">
    <w:name w:val="Body Text"/>
    <w:basedOn w:val="Normal"/>
    <w:link w:val="BodyTextChar"/>
    <w:rsid w:val="00E07A84"/>
    <w:pPr>
      <w:spacing w:after="120"/>
    </w:pPr>
  </w:style>
  <w:style w:type="character" w:customStyle="1" w:styleId="BodyTextChar">
    <w:name w:val="Body Text Char"/>
    <w:basedOn w:val="DefaultParagraphFont"/>
    <w:link w:val="BodyText"/>
    <w:rsid w:val="00E07A84"/>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E07A84"/>
    <w:pPr>
      <w:ind w:left="240" w:hanging="240"/>
    </w:pPr>
  </w:style>
  <w:style w:type="paragraph" w:styleId="Header">
    <w:name w:val="header"/>
    <w:basedOn w:val="Normal"/>
    <w:link w:val="HeaderChar"/>
    <w:rsid w:val="00E07A84"/>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E07A84"/>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E07A84"/>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E07A84"/>
    <w:rPr>
      <w:rFonts w:ascii="Arial LatArm" w:eastAsia="Times New Roman" w:hAnsi="Arial LatArm" w:cs="Times New Roman"/>
      <w:sz w:val="20"/>
      <w:szCs w:val="20"/>
      <w:lang w:val="en-US" w:eastAsia="ru-RU"/>
    </w:rPr>
  </w:style>
  <w:style w:type="paragraph" w:styleId="Title">
    <w:name w:val="Title"/>
    <w:basedOn w:val="Normal"/>
    <w:link w:val="TitleChar"/>
    <w:qFormat/>
    <w:rsid w:val="00E07A84"/>
    <w:pPr>
      <w:jc w:val="center"/>
    </w:pPr>
    <w:rPr>
      <w:rFonts w:ascii="Arial Armenian" w:hAnsi="Arial Armenian"/>
      <w:szCs w:val="20"/>
    </w:rPr>
  </w:style>
  <w:style w:type="character" w:customStyle="1" w:styleId="TitleChar">
    <w:name w:val="Title Char"/>
    <w:basedOn w:val="DefaultParagraphFont"/>
    <w:link w:val="Title"/>
    <w:rsid w:val="00E07A84"/>
    <w:rPr>
      <w:rFonts w:ascii="Arial Armenian" w:eastAsia="Times New Roman" w:hAnsi="Arial Armenian" w:cs="Times New Roman"/>
      <w:sz w:val="24"/>
      <w:szCs w:val="20"/>
      <w:lang w:val="en-US"/>
    </w:rPr>
  </w:style>
  <w:style w:type="character" w:styleId="PageNumber">
    <w:name w:val="page number"/>
    <w:basedOn w:val="DefaultParagraphFont"/>
    <w:rsid w:val="00E07A84"/>
  </w:style>
  <w:style w:type="paragraph" w:styleId="FootnoteText">
    <w:name w:val="footnote text"/>
    <w:basedOn w:val="Normal"/>
    <w:link w:val="FootnoteTextChar"/>
    <w:semiHidden/>
    <w:rsid w:val="00E07A84"/>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E07A84"/>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E07A84"/>
    <w:pPr>
      <w:spacing w:after="160" w:line="240" w:lineRule="exact"/>
    </w:pPr>
    <w:rPr>
      <w:rFonts w:ascii="Arial" w:hAnsi="Arial" w:cs="Arial"/>
      <w:sz w:val="20"/>
      <w:szCs w:val="20"/>
    </w:rPr>
  </w:style>
  <w:style w:type="paragraph" w:customStyle="1" w:styleId="norm">
    <w:name w:val="norm"/>
    <w:basedOn w:val="Normal"/>
    <w:rsid w:val="00E07A84"/>
    <w:pPr>
      <w:spacing w:line="480" w:lineRule="auto"/>
      <w:ind w:firstLine="709"/>
      <w:jc w:val="both"/>
    </w:pPr>
    <w:rPr>
      <w:rFonts w:ascii="Arial Armenian" w:hAnsi="Arial Armenian"/>
      <w:sz w:val="22"/>
      <w:szCs w:val="20"/>
      <w:lang w:eastAsia="ru-RU"/>
    </w:rPr>
  </w:style>
  <w:style w:type="character" w:customStyle="1" w:styleId="normChar">
    <w:name w:val="norm Char"/>
    <w:locked/>
    <w:rsid w:val="00E07A84"/>
    <w:rPr>
      <w:rFonts w:ascii="Arial Armenian" w:hAnsi="Arial Armenian"/>
      <w:sz w:val="22"/>
      <w:lang w:val="en-US" w:eastAsia="ru-RU" w:bidi="ar-SA"/>
    </w:rPr>
  </w:style>
  <w:style w:type="character" w:customStyle="1" w:styleId="CharCharChar">
    <w:name w:val="Char Char Char"/>
    <w:rsid w:val="00E07A84"/>
    <w:rPr>
      <w:rFonts w:ascii="Arial LatArm" w:hAnsi="Arial LatArm"/>
      <w:sz w:val="24"/>
      <w:lang w:eastAsia="ru-RU"/>
    </w:rPr>
  </w:style>
  <w:style w:type="paragraph" w:styleId="NormalWeb">
    <w:name w:val="Normal (Web)"/>
    <w:basedOn w:val="Normal"/>
    <w:uiPriority w:val="99"/>
    <w:rsid w:val="00E07A84"/>
    <w:pPr>
      <w:spacing w:before="100" w:beforeAutospacing="1" w:after="100" w:afterAutospacing="1"/>
    </w:pPr>
  </w:style>
  <w:style w:type="character" w:styleId="Strong">
    <w:name w:val="Strong"/>
    <w:uiPriority w:val="22"/>
    <w:qFormat/>
    <w:rsid w:val="00E07A84"/>
    <w:rPr>
      <w:b/>
      <w:bCs/>
    </w:rPr>
  </w:style>
  <w:style w:type="character" w:styleId="FootnoteReference">
    <w:name w:val="footnote reference"/>
    <w:semiHidden/>
    <w:rsid w:val="00E07A84"/>
    <w:rPr>
      <w:vertAlign w:val="superscript"/>
    </w:rPr>
  </w:style>
  <w:style w:type="character" w:customStyle="1" w:styleId="CharChar22">
    <w:name w:val="Char Char22"/>
    <w:rsid w:val="00E07A84"/>
    <w:rPr>
      <w:rFonts w:ascii="Arial Armenian" w:hAnsi="Arial Armenian"/>
      <w:sz w:val="28"/>
      <w:lang w:val="en-US"/>
    </w:rPr>
  </w:style>
  <w:style w:type="character" w:customStyle="1" w:styleId="CharChar20">
    <w:name w:val="Char Char20"/>
    <w:rsid w:val="00E07A84"/>
    <w:rPr>
      <w:rFonts w:ascii="Times LatArm" w:hAnsi="Times LatArm"/>
      <w:b/>
      <w:sz w:val="28"/>
      <w:lang w:val="en-US"/>
    </w:rPr>
  </w:style>
  <w:style w:type="character" w:customStyle="1" w:styleId="CharChar16">
    <w:name w:val="Char Char16"/>
    <w:rsid w:val="00E07A84"/>
    <w:rPr>
      <w:rFonts w:ascii="Times Armenian" w:hAnsi="Times Armenian"/>
      <w:b/>
      <w:lang w:val="hy-AM"/>
    </w:rPr>
  </w:style>
  <w:style w:type="character" w:customStyle="1" w:styleId="CharChar15">
    <w:name w:val="Char Char15"/>
    <w:rsid w:val="00E07A84"/>
    <w:rPr>
      <w:rFonts w:ascii="Times Armenian" w:hAnsi="Times Armenian"/>
      <w:i/>
      <w:lang w:val="nl-NL"/>
    </w:rPr>
  </w:style>
  <w:style w:type="character" w:customStyle="1" w:styleId="CharChar13">
    <w:name w:val="Char Char13"/>
    <w:rsid w:val="00E07A84"/>
    <w:rPr>
      <w:rFonts w:ascii="Arial Armenian" w:hAnsi="Arial Armenian"/>
      <w:lang w:val="en-US"/>
    </w:rPr>
  </w:style>
  <w:style w:type="character" w:customStyle="1" w:styleId="CommentTextChar">
    <w:name w:val="Comment Text Char"/>
    <w:basedOn w:val="DefaultParagraphFont"/>
    <w:link w:val="CommentText"/>
    <w:semiHidden/>
    <w:rsid w:val="00E07A84"/>
    <w:rPr>
      <w:rFonts w:ascii="Times Armenian" w:eastAsia="Times New Roman" w:hAnsi="Times Armenian" w:cs="Times New Roman"/>
      <w:sz w:val="20"/>
      <w:szCs w:val="20"/>
      <w:lang w:val="en-US" w:eastAsia="ru-RU"/>
    </w:rPr>
  </w:style>
  <w:style w:type="paragraph" w:styleId="CommentText">
    <w:name w:val="annotation text"/>
    <w:basedOn w:val="Normal"/>
    <w:link w:val="CommentTextChar"/>
    <w:semiHidden/>
    <w:rsid w:val="00E07A84"/>
    <w:rPr>
      <w:rFonts w:ascii="Times Armenian" w:hAnsi="Times Armenian"/>
      <w:sz w:val="20"/>
      <w:szCs w:val="20"/>
      <w:lang w:eastAsia="ru-RU"/>
    </w:rPr>
  </w:style>
  <w:style w:type="character" w:customStyle="1" w:styleId="CommentSubjectChar">
    <w:name w:val="Comment Subject Char"/>
    <w:basedOn w:val="CommentTextChar"/>
    <w:link w:val="CommentSubject"/>
    <w:semiHidden/>
    <w:rsid w:val="00E07A84"/>
    <w:rPr>
      <w:rFonts w:ascii="Times Armenian" w:eastAsia="Times New Roman" w:hAnsi="Times Armenian" w:cs="Times New Roman"/>
      <w:b/>
      <w:bCs/>
      <w:sz w:val="20"/>
      <w:szCs w:val="20"/>
      <w:lang w:val="en-US" w:eastAsia="ru-RU"/>
    </w:rPr>
  </w:style>
  <w:style w:type="paragraph" w:styleId="CommentSubject">
    <w:name w:val="annotation subject"/>
    <w:basedOn w:val="CommentText"/>
    <w:next w:val="CommentText"/>
    <w:link w:val="CommentSubjectChar"/>
    <w:semiHidden/>
    <w:rsid w:val="00E07A84"/>
    <w:rPr>
      <w:b/>
      <w:bCs/>
    </w:rPr>
  </w:style>
  <w:style w:type="character" w:customStyle="1" w:styleId="EndnoteTextChar">
    <w:name w:val="Endnote Text Char"/>
    <w:basedOn w:val="DefaultParagraphFont"/>
    <w:link w:val="EndnoteText"/>
    <w:semiHidden/>
    <w:rsid w:val="00E07A84"/>
    <w:rPr>
      <w:rFonts w:ascii="Times Armenian" w:eastAsia="Times New Roman" w:hAnsi="Times Armenian" w:cs="Times New Roman"/>
      <w:sz w:val="20"/>
      <w:szCs w:val="20"/>
      <w:lang w:val="en-US" w:eastAsia="ru-RU"/>
    </w:rPr>
  </w:style>
  <w:style w:type="paragraph" w:styleId="EndnoteText">
    <w:name w:val="endnote text"/>
    <w:basedOn w:val="Normal"/>
    <w:link w:val="EndnoteTextChar"/>
    <w:semiHidden/>
    <w:rsid w:val="00E07A84"/>
    <w:rPr>
      <w:rFonts w:ascii="Times Armenian" w:hAnsi="Times Armenian"/>
      <w:sz w:val="20"/>
      <w:szCs w:val="20"/>
      <w:lang w:eastAsia="ru-RU"/>
    </w:rPr>
  </w:style>
  <w:style w:type="character" w:customStyle="1" w:styleId="DocumentMapChar">
    <w:name w:val="Document Map Char"/>
    <w:basedOn w:val="DefaultParagraphFont"/>
    <w:link w:val="DocumentMap"/>
    <w:semiHidden/>
    <w:rsid w:val="00E07A84"/>
    <w:rPr>
      <w:rFonts w:ascii="Tahoma" w:eastAsia="Times New Roman" w:hAnsi="Tahoma" w:cs="Tahoma"/>
      <w:sz w:val="20"/>
      <w:szCs w:val="20"/>
      <w:shd w:val="clear" w:color="auto" w:fill="000080"/>
      <w:lang w:val="en-US" w:eastAsia="ru-RU"/>
    </w:rPr>
  </w:style>
  <w:style w:type="paragraph" w:styleId="DocumentMap">
    <w:name w:val="Document Map"/>
    <w:basedOn w:val="Normal"/>
    <w:link w:val="DocumentMapChar"/>
    <w:semiHidden/>
    <w:rsid w:val="00E07A84"/>
    <w:pPr>
      <w:shd w:val="clear" w:color="auto" w:fill="000080"/>
    </w:pPr>
    <w:rPr>
      <w:rFonts w:ascii="Tahoma" w:hAnsi="Tahoma" w:cs="Tahoma"/>
      <w:sz w:val="20"/>
      <w:szCs w:val="20"/>
      <w:lang w:eastAsia="ru-RU"/>
    </w:rPr>
  </w:style>
  <w:style w:type="paragraph" w:styleId="Revision">
    <w:name w:val="Revision"/>
    <w:hidden/>
    <w:semiHidden/>
    <w:rsid w:val="00E07A84"/>
    <w:pPr>
      <w:spacing w:after="0" w:line="240" w:lineRule="auto"/>
    </w:pPr>
    <w:rPr>
      <w:rFonts w:ascii="Times Armenian" w:eastAsia="Times New Roman" w:hAnsi="Times Armenian" w:cs="Times New Roman"/>
      <w:sz w:val="24"/>
      <w:szCs w:val="20"/>
      <w:lang w:val="en-US" w:eastAsia="ru-RU"/>
    </w:rPr>
  </w:style>
  <w:style w:type="paragraph" w:customStyle="1" w:styleId="Char1">
    <w:name w:val="Char1"/>
    <w:basedOn w:val="Normal"/>
    <w:rsid w:val="00E07A84"/>
    <w:pPr>
      <w:spacing w:after="160" w:line="240" w:lineRule="exact"/>
    </w:pPr>
    <w:rPr>
      <w:rFonts w:ascii="Verdana" w:hAnsi="Verdana"/>
      <w:sz w:val="20"/>
      <w:szCs w:val="20"/>
    </w:rPr>
  </w:style>
  <w:style w:type="paragraph" w:customStyle="1" w:styleId="Style2">
    <w:name w:val="Style2"/>
    <w:basedOn w:val="Normal"/>
    <w:rsid w:val="00E07A84"/>
    <w:pPr>
      <w:jc w:val="center"/>
    </w:pPr>
    <w:rPr>
      <w:rFonts w:ascii="Arial Armenian" w:hAnsi="Arial Armenian"/>
      <w:w w:val="90"/>
      <w:sz w:val="22"/>
      <w:szCs w:val="20"/>
      <w:lang w:eastAsia="ru-RU"/>
    </w:rPr>
  </w:style>
  <w:style w:type="character" w:customStyle="1" w:styleId="CharChar23">
    <w:name w:val="Char Char23"/>
    <w:rsid w:val="00E07A84"/>
    <w:rPr>
      <w:rFonts w:ascii="Arial Armenian" w:hAnsi="Arial Armenian"/>
      <w:sz w:val="28"/>
      <w:lang w:val="en-US" w:eastAsia="ru-RU" w:bidi="ar-SA"/>
    </w:rPr>
  </w:style>
  <w:style w:type="character" w:customStyle="1" w:styleId="CharChar21">
    <w:name w:val="Char Char21"/>
    <w:rsid w:val="00E07A84"/>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E07A84"/>
    <w:pPr>
      <w:ind w:left="720"/>
    </w:pPr>
    <w:rPr>
      <w:rFonts w:ascii="Times Armenian" w:hAnsi="Times Armenian"/>
      <w:lang w:val="x-none" w:eastAsia="ru-RU"/>
    </w:rPr>
  </w:style>
  <w:style w:type="character" w:customStyle="1" w:styleId="ListParagraphChar">
    <w:name w:val="List Paragraph Char"/>
    <w:link w:val="ListParagraph"/>
    <w:uiPriority w:val="34"/>
    <w:locked/>
    <w:rsid w:val="00E07A84"/>
    <w:rPr>
      <w:rFonts w:ascii="Times Armenian" w:eastAsia="Times New Roman" w:hAnsi="Times Armenian" w:cs="Times New Roman"/>
      <w:sz w:val="24"/>
      <w:szCs w:val="24"/>
      <w:lang w:val="x-none" w:eastAsia="ru-RU"/>
    </w:rPr>
  </w:style>
  <w:style w:type="character" w:customStyle="1" w:styleId="CharChar25">
    <w:name w:val="Char Char25"/>
    <w:rsid w:val="00E07A84"/>
    <w:rPr>
      <w:rFonts w:ascii="Arial Armenian" w:hAnsi="Arial Armenian"/>
      <w:sz w:val="28"/>
      <w:lang w:val="en-US" w:eastAsia="ru-RU" w:bidi="ar-SA"/>
    </w:rPr>
  </w:style>
  <w:style w:type="character" w:customStyle="1" w:styleId="CharChar24">
    <w:name w:val="Char Char24"/>
    <w:rsid w:val="00E07A84"/>
    <w:rPr>
      <w:rFonts w:ascii="Arial LatArm" w:hAnsi="Arial LatArm"/>
      <w:b/>
      <w:color w:val="0000FF"/>
      <w:lang w:val="en-US" w:eastAsia="ru-RU" w:bidi="ar-SA"/>
    </w:rPr>
  </w:style>
  <w:style w:type="paragraph" w:styleId="BlockText">
    <w:name w:val="Block Text"/>
    <w:basedOn w:val="Normal"/>
    <w:rsid w:val="00E07A84"/>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E07A84"/>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E07A84"/>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E07A84"/>
    <w:pPr>
      <w:widowControl w:val="0"/>
      <w:bidi/>
      <w:adjustRightInd w:val="0"/>
      <w:spacing w:after="160" w:line="240" w:lineRule="exact"/>
    </w:pPr>
    <w:rPr>
      <w:sz w:val="20"/>
      <w:szCs w:val="20"/>
      <w:lang w:val="en-GB" w:eastAsia="ru-RU" w:bidi="he-IL"/>
    </w:rPr>
  </w:style>
  <w:style w:type="paragraph" w:customStyle="1" w:styleId="xl63">
    <w:name w:val="xl63"/>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E07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E07A8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E07A8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E07A8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E07A8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E07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E07A84"/>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E07A84"/>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E07A84"/>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E07A84"/>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E07A84"/>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E07A84"/>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E07A84"/>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E07A84"/>
    <w:pPr>
      <w:spacing w:before="100" w:beforeAutospacing="1" w:after="100" w:afterAutospacing="1"/>
    </w:pPr>
    <w:rPr>
      <w:rFonts w:eastAsia="Arial Unicode MS"/>
      <w:sz w:val="16"/>
      <w:szCs w:val="16"/>
    </w:rPr>
  </w:style>
  <w:style w:type="paragraph" w:customStyle="1" w:styleId="font13">
    <w:name w:val="font13"/>
    <w:basedOn w:val="Normal"/>
    <w:rsid w:val="00E07A84"/>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E07A8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E07A8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E07A8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E07A84"/>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E07A84"/>
    <w:pPr>
      <w:suppressAutoHyphens/>
      <w:spacing w:line="100" w:lineRule="atLeast"/>
    </w:pPr>
    <w:rPr>
      <w:kern w:val="1"/>
      <w:sz w:val="20"/>
      <w:szCs w:val="20"/>
      <w:lang w:val="en-AU" w:eastAsia="ar-SA"/>
    </w:rPr>
  </w:style>
  <w:style w:type="character" w:styleId="FollowedHyperlink">
    <w:name w:val="FollowedHyperlink"/>
    <w:rsid w:val="00E07A84"/>
    <w:rPr>
      <w:color w:val="800080"/>
      <w:u w:val="single"/>
    </w:rPr>
  </w:style>
  <w:style w:type="character" w:customStyle="1" w:styleId="CharCharCharChar1">
    <w:name w:val="Char Char Char Char1"/>
    <w:aliases w:val=" Char Char Char Char Char Char"/>
    <w:rsid w:val="00E07A84"/>
    <w:rPr>
      <w:rFonts w:ascii="Arial LatArm" w:hAnsi="Arial LatArm"/>
      <w:sz w:val="24"/>
      <w:lang w:val="en-US" w:eastAsia="ru-RU" w:bidi="ar-SA"/>
    </w:rPr>
  </w:style>
  <w:style w:type="character" w:customStyle="1" w:styleId="CharChar">
    <w:name w:val="Char Char"/>
    <w:locked/>
    <w:rsid w:val="00E07A84"/>
    <w:rPr>
      <w:lang w:val="en-US" w:eastAsia="en-US" w:bidi="ar-SA"/>
    </w:rPr>
  </w:style>
  <w:style w:type="character" w:styleId="Emphasis">
    <w:name w:val="Emphasis"/>
    <w:qFormat/>
    <w:rsid w:val="00E07A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9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0F660-A47F-4AA0-B71B-AD964FB9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19927</Words>
  <Characters>113590</Characters>
  <Application>Microsoft Office Word</Application>
  <DocSecurity>0</DocSecurity>
  <Lines>946</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user04</cp:lastModifiedBy>
  <cp:revision>83</cp:revision>
  <dcterms:created xsi:type="dcterms:W3CDTF">2022-08-22T22:27:00Z</dcterms:created>
  <dcterms:modified xsi:type="dcterms:W3CDTF">2022-08-23T00:15:00Z</dcterms:modified>
</cp:coreProperties>
</file>